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849"/>
      </w:tblGrid>
      <w:tr w:rsidR="00AD55D7" w:rsidRPr="00F53EAF" w14:paraId="402CB580" w14:textId="77777777" w:rsidTr="00014845">
        <w:tc>
          <w:tcPr>
            <w:tcW w:w="4927" w:type="dxa"/>
          </w:tcPr>
          <w:p w14:paraId="498528AB" w14:textId="77777777" w:rsidR="00014845" w:rsidRPr="00AD55D7" w:rsidRDefault="00014845" w:rsidP="00F53EAF">
            <w:pPr>
              <w:jc w:val="right"/>
              <w:rPr>
                <w:rFonts w:ascii="Times New Roman" w:hAnsi="Times New Roman" w:cs="Times New Roman"/>
                <w:sz w:val="28"/>
                <w:szCs w:val="28"/>
              </w:rPr>
            </w:pPr>
          </w:p>
        </w:tc>
        <w:tc>
          <w:tcPr>
            <w:tcW w:w="4927" w:type="dxa"/>
          </w:tcPr>
          <w:p w14:paraId="1475F7FF" w14:textId="6D4FCD1D" w:rsidR="00014845"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П</w:t>
            </w:r>
            <w:r w:rsidR="004F6B50" w:rsidRPr="00F53EAF">
              <w:rPr>
                <w:rFonts w:ascii="Times New Roman" w:hAnsi="Times New Roman" w:cs="Times New Roman"/>
                <w:sz w:val="28"/>
                <w:szCs w:val="28"/>
              </w:rPr>
              <w:t>риложение</w:t>
            </w:r>
          </w:p>
          <w:p w14:paraId="0CB7BD3E" w14:textId="5CAAED5F" w:rsidR="00014845" w:rsidRPr="00F53EAF" w:rsidRDefault="007A0DE6" w:rsidP="00F53EAF">
            <w:pPr>
              <w:ind w:left="42"/>
              <w:rPr>
                <w:rFonts w:ascii="Times New Roman" w:hAnsi="Times New Roman" w:cs="Times New Roman"/>
                <w:sz w:val="28"/>
                <w:szCs w:val="28"/>
              </w:rPr>
            </w:pPr>
            <w:r w:rsidRPr="00F53EAF">
              <w:rPr>
                <w:rFonts w:ascii="Times New Roman" w:hAnsi="Times New Roman" w:cs="Times New Roman"/>
                <w:sz w:val="28"/>
                <w:szCs w:val="28"/>
              </w:rPr>
              <w:t xml:space="preserve">к </w:t>
            </w:r>
            <w:r w:rsidR="0079742D" w:rsidRPr="00F53EAF">
              <w:rPr>
                <w:rFonts w:ascii="Times New Roman" w:hAnsi="Times New Roman" w:cs="Times New Roman"/>
                <w:sz w:val="28"/>
                <w:szCs w:val="28"/>
              </w:rPr>
              <w:t>постановлени</w:t>
            </w:r>
            <w:r w:rsidRPr="00F53EAF">
              <w:rPr>
                <w:rFonts w:ascii="Times New Roman" w:hAnsi="Times New Roman" w:cs="Times New Roman"/>
                <w:sz w:val="28"/>
                <w:szCs w:val="28"/>
              </w:rPr>
              <w:t>ю</w:t>
            </w:r>
            <w:r w:rsidR="00014845" w:rsidRPr="00F53EAF">
              <w:rPr>
                <w:rFonts w:ascii="Times New Roman" w:hAnsi="Times New Roman" w:cs="Times New Roman"/>
                <w:sz w:val="28"/>
                <w:szCs w:val="28"/>
              </w:rPr>
              <w:t xml:space="preserve"> </w:t>
            </w:r>
            <w:r w:rsidR="0079742D" w:rsidRPr="00F53EAF">
              <w:rPr>
                <w:rFonts w:ascii="Times New Roman" w:hAnsi="Times New Roman" w:cs="Times New Roman"/>
                <w:sz w:val="28"/>
                <w:szCs w:val="28"/>
              </w:rPr>
              <w:t xml:space="preserve">администрации муниципального образования </w:t>
            </w:r>
            <w:proofErr w:type="spellStart"/>
            <w:r w:rsidR="0079742D" w:rsidRPr="00F53EAF">
              <w:rPr>
                <w:rFonts w:ascii="Times New Roman" w:hAnsi="Times New Roman" w:cs="Times New Roman"/>
                <w:sz w:val="28"/>
                <w:szCs w:val="28"/>
              </w:rPr>
              <w:t>Абинский</w:t>
            </w:r>
            <w:proofErr w:type="spellEnd"/>
            <w:r w:rsidR="0079742D" w:rsidRPr="00F53EAF">
              <w:rPr>
                <w:rFonts w:ascii="Times New Roman" w:hAnsi="Times New Roman" w:cs="Times New Roman"/>
                <w:sz w:val="28"/>
                <w:szCs w:val="28"/>
              </w:rPr>
              <w:t xml:space="preserve"> район</w:t>
            </w:r>
          </w:p>
          <w:p w14:paraId="7FE3B18F" w14:textId="77777777" w:rsidR="00014845" w:rsidRPr="00F53EAF" w:rsidRDefault="00014845"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5D1FCA6F" w14:textId="77777777" w:rsidR="002505CB" w:rsidRPr="00F53EAF" w:rsidRDefault="002505CB" w:rsidP="00F53EAF">
            <w:pPr>
              <w:ind w:left="42"/>
              <w:rPr>
                <w:rFonts w:ascii="Times New Roman" w:eastAsia="Calibri" w:hAnsi="Times New Roman" w:cs="Times New Roman"/>
                <w:sz w:val="26"/>
                <w:szCs w:val="26"/>
              </w:rPr>
            </w:pPr>
          </w:p>
          <w:p w14:paraId="27A5FE89" w14:textId="3B0B6B10"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w:t>
            </w:r>
            <w:r w:rsidR="007E3C0E" w:rsidRPr="00F53EAF">
              <w:rPr>
                <w:rFonts w:ascii="Times New Roman" w:eastAsia="Calibri" w:hAnsi="Times New Roman" w:cs="Times New Roman"/>
                <w:sz w:val="28"/>
                <w:szCs w:val="28"/>
              </w:rPr>
              <w:t>риложение</w:t>
            </w:r>
            <w:r w:rsidRPr="00F53EAF">
              <w:rPr>
                <w:rFonts w:ascii="Times New Roman" w:eastAsia="Calibri" w:hAnsi="Times New Roman" w:cs="Times New Roman"/>
                <w:sz w:val="28"/>
                <w:szCs w:val="28"/>
              </w:rPr>
              <w:t xml:space="preserve"> </w:t>
            </w:r>
          </w:p>
          <w:p w14:paraId="26228B10" w14:textId="77777777" w:rsidR="002505CB" w:rsidRPr="00F53EAF" w:rsidRDefault="002505CB" w:rsidP="00F53EAF">
            <w:pPr>
              <w:ind w:left="42"/>
              <w:rPr>
                <w:rFonts w:ascii="Times New Roman" w:eastAsia="Calibri" w:hAnsi="Times New Roman" w:cs="Times New Roman"/>
                <w:sz w:val="28"/>
                <w:szCs w:val="28"/>
              </w:rPr>
            </w:pPr>
          </w:p>
          <w:p w14:paraId="163DAE9F"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УТВЕРЖДЕНО</w:t>
            </w:r>
          </w:p>
          <w:p w14:paraId="5760BA04"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постановлением администрации</w:t>
            </w:r>
          </w:p>
          <w:p w14:paraId="34CD0465"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382E6178" w14:textId="77777777" w:rsidR="002505CB" w:rsidRPr="00F53EAF" w:rsidRDefault="002505CB"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665E1D12" w14:textId="7AF61A38"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от «12» декабря 2018 года № 1476</w:t>
            </w:r>
          </w:p>
          <w:p w14:paraId="0ED4161C" w14:textId="77777777"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(в редакции </w:t>
            </w:r>
          </w:p>
          <w:p w14:paraId="4E58D0A0" w14:textId="542164E3"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постановления администрации</w:t>
            </w:r>
          </w:p>
          <w:p w14:paraId="2028360D" w14:textId="615EABEF"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07F6EC49" w14:textId="3FC1782A" w:rsidR="007E3C0E" w:rsidRPr="00F53EAF" w:rsidRDefault="007E3C0E"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7C2BB394" w14:textId="56F0BB3E" w:rsidR="007E3C0E"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438E2BA2" w14:textId="77777777" w:rsidR="00014845" w:rsidRPr="00F53EAF" w:rsidRDefault="00014845" w:rsidP="00F53EAF">
            <w:pPr>
              <w:jc w:val="right"/>
              <w:rPr>
                <w:rFonts w:ascii="Times New Roman" w:hAnsi="Times New Roman" w:cs="Times New Roman"/>
                <w:sz w:val="28"/>
                <w:szCs w:val="28"/>
              </w:rPr>
            </w:pPr>
          </w:p>
        </w:tc>
      </w:tr>
    </w:tbl>
    <w:p w14:paraId="22FCEC3F" w14:textId="77777777" w:rsidR="00D2528E" w:rsidRPr="00F53EAF" w:rsidRDefault="00D2528E" w:rsidP="00F53EAF">
      <w:pPr>
        <w:spacing w:after="0"/>
        <w:jc w:val="both"/>
        <w:rPr>
          <w:ins w:id="0" w:author="Гончарова Марина Ивановна" w:date="2020-07-28T13:25:00Z"/>
          <w:rFonts w:ascii="Times New Roman" w:hAnsi="Times New Roman" w:cs="Times New Roman"/>
          <w:b/>
          <w:sz w:val="28"/>
          <w:szCs w:val="28"/>
        </w:rPr>
      </w:pPr>
    </w:p>
    <w:p w14:paraId="026060AF" w14:textId="77777777" w:rsidR="00014845" w:rsidRPr="00F53EAF" w:rsidRDefault="00014845" w:rsidP="00F53EAF">
      <w:pPr>
        <w:spacing w:after="0" w:line="240" w:lineRule="auto"/>
        <w:jc w:val="right"/>
        <w:rPr>
          <w:ins w:id="1" w:author="Гончарова Марина Ивановна" w:date="2020-07-28T13:25:00Z"/>
          <w:rFonts w:ascii="Times New Roman" w:hAnsi="Times New Roman" w:cs="Times New Roman"/>
          <w:sz w:val="28"/>
          <w:szCs w:val="28"/>
        </w:rPr>
      </w:pPr>
    </w:p>
    <w:p w14:paraId="4669DA3D" w14:textId="77777777" w:rsidR="0041354B" w:rsidRPr="00F53EAF" w:rsidRDefault="0041354B" w:rsidP="00F53EAF">
      <w:pPr>
        <w:spacing w:after="0" w:line="240" w:lineRule="auto"/>
        <w:jc w:val="right"/>
        <w:rPr>
          <w:rFonts w:ascii="Times New Roman" w:hAnsi="Times New Roman" w:cs="Times New Roman"/>
          <w:sz w:val="28"/>
          <w:szCs w:val="28"/>
        </w:rPr>
      </w:pPr>
    </w:p>
    <w:p w14:paraId="5B59FEB0" w14:textId="77777777" w:rsidR="00D2528E" w:rsidRPr="00F53EAF" w:rsidRDefault="00D2528E" w:rsidP="00F53EAF">
      <w:pPr>
        <w:pStyle w:val="headertext"/>
        <w:spacing w:before="0" w:beforeAutospacing="0" w:after="0" w:afterAutospacing="0"/>
        <w:jc w:val="center"/>
        <w:rPr>
          <w:sz w:val="28"/>
          <w:szCs w:val="28"/>
        </w:rPr>
      </w:pPr>
    </w:p>
    <w:p w14:paraId="268C83D3" w14:textId="77777777" w:rsidR="00D2528E" w:rsidRPr="00F53EAF" w:rsidRDefault="00D2528E" w:rsidP="00F53EAF">
      <w:pPr>
        <w:pStyle w:val="headertext"/>
        <w:spacing w:before="0" w:beforeAutospacing="0" w:after="0" w:afterAutospacing="0"/>
        <w:jc w:val="center"/>
        <w:rPr>
          <w:sz w:val="28"/>
          <w:szCs w:val="28"/>
        </w:rPr>
      </w:pPr>
    </w:p>
    <w:p w14:paraId="77A9FFFA" w14:textId="77777777" w:rsidR="00D2528E" w:rsidRPr="00F53EAF" w:rsidRDefault="00D2528E" w:rsidP="00F53EAF">
      <w:pPr>
        <w:pStyle w:val="headertext"/>
        <w:spacing w:before="0" w:beforeAutospacing="0" w:after="0" w:afterAutospacing="0"/>
        <w:jc w:val="center"/>
        <w:rPr>
          <w:sz w:val="28"/>
          <w:szCs w:val="28"/>
        </w:rPr>
      </w:pPr>
    </w:p>
    <w:p w14:paraId="4FCE2137" w14:textId="77777777" w:rsidR="00D2528E" w:rsidRPr="00F53EAF" w:rsidRDefault="00D2528E" w:rsidP="00F53EAF">
      <w:pPr>
        <w:pStyle w:val="headertext"/>
        <w:spacing w:before="0" w:beforeAutospacing="0" w:after="0" w:afterAutospacing="0"/>
        <w:jc w:val="center"/>
        <w:rPr>
          <w:sz w:val="28"/>
          <w:szCs w:val="28"/>
        </w:rPr>
      </w:pPr>
    </w:p>
    <w:p w14:paraId="31DD1D83" w14:textId="77777777" w:rsidR="00D2528E" w:rsidRPr="00F53EAF" w:rsidRDefault="00D2528E" w:rsidP="00F53EAF">
      <w:pPr>
        <w:pStyle w:val="headertext"/>
        <w:spacing w:before="0" w:beforeAutospacing="0" w:after="0" w:afterAutospacing="0"/>
        <w:jc w:val="center"/>
        <w:rPr>
          <w:sz w:val="28"/>
          <w:szCs w:val="28"/>
        </w:rPr>
      </w:pPr>
    </w:p>
    <w:p w14:paraId="0AC1FEF6" w14:textId="77777777" w:rsidR="00014845" w:rsidRPr="00F53EAF" w:rsidRDefault="00504F2C" w:rsidP="00F53EAF">
      <w:pPr>
        <w:pStyle w:val="headertext"/>
        <w:spacing w:before="0" w:beforeAutospacing="0" w:after="0" w:afterAutospacing="0"/>
        <w:jc w:val="center"/>
        <w:rPr>
          <w:b/>
          <w:sz w:val="28"/>
          <w:szCs w:val="28"/>
        </w:rPr>
      </w:pPr>
      <w:r w:rsidRPr="00F53EAF">
        <w:rPr>
          <w:b/>
          <w:sz w:val="28"/>
          <w:szCs w:val="28"/>
        </w:rPr>
        <w:t>ТИПОВОЕ ПОЛОЖЕНИЕ</w:t>
      </w:r>
      <w:r w:rsidR="00632ACA" w:rsidRPr="00F53EAF">
        <w:rPr>
          <w:b/>
          <w:sz w:val="28"/>
          <w:szCs w:val="28"/>
        </w:rPr>
        <w:t xml:space="preserve"> </w:t>
      </w:r>
    </w:p>
    <w:p w14:paraId="4F5EEB13" w14:textId="65A8A811" w:rsidR="00632ACA" w:rsidRPr="00F53EAF" w:rsidRDefault="00014845" w:rsidP="00F53EAF">
      <w:pPr>
        <w:pStyle w:val="headertext"/>
        <w:spacing w:before="0" w:beforeAutospacing="0" w:after="0" w:afterAutospacing="0"/>
        <w:jc w:val="center"/>
        <w:rPr>
          <w:b/>
          <w:sz w:val="28"/>
          <w:szCs w:val="28"/>
        </w:rPr>
      </w:pPr>
      <w:r w:rsidRPr="00F53EAF">
        <w:rPr>
          <w:b/>
          <w:sz w:val="28"/>
          <w:szCs w:val="28"/>
        </w:rPr>
        <w:t xml:space="preserve">о закупке товаров, работ, услуг для </w:t>
      </w:r>
      <w:r w:rsidR="00AD55D7" w:rsidRPr="00F53EAF">
        <w:rPr>
          <w:b/>
          <w:sz w:val="28"/>
          <w:szCs w:val="28"/>
        </w:rPr>
        <w:t>муниципальных</w:t>
      </w:r>
      <w:r w:rsidRPr="00F53EAF">
        <w:rPr>
          <w:b/>
          <w:sz w:val="28"/>
          <w:szCs w:val="28"/>
        </w:rPr>
        <w:t xml:space="preserve"> автономных учреждений, </w:t>
      </w:r>
      <w:r w:rsidR="00AD55D7" w:rsidRPr="00F53EAF">
        <w:rPr>
          <w:b/>
          <w:sz w:val="28"/>
          <w:szCs w:val="28"/>
        </w:rPr>
        <w:t>муниципальных</w:t>
      </w:r>
      <w:r w:rsidRPr="00F53EAF">
        <w:rPr>
          <w:b/>
          <w:sz w:val="28"/>
          <w:szCs w:val="28"/>
        </w:rPr>
        <w:t xml:space="preserve"> бюджетных учреждений и </w:t>
      </w:r>
      <w:r w:rsidR="00AD55D7" w:rsidRPr="00F53EAF">
        <w:rPr>
          <w:b/>
          <w:sz w:val="28"/>
          <w:szCs w:val="28"/>
        </w:rPr>
        <w:t>муниципальных</w:t>
      </w:r>
      <w:r w:rsidRPr="00F53EAF">
        <w:rPr>
          <w:b/>
          <w:sz w:val="28"/>
          <w:szCs w:val="28"/>
        </w:rPr>
        <w:t xml:space="preserve"> унитарных предприятий </w:t>
      </w:r>
      <w:r w:rsidR="00AD55D7" w:rsidRPr="00F53EAF">
        <w:rPr>
          <w:b/>
          <w:sz w:val="28"/>
          <w:szCs w:val="28"/>
        </w:rPr>
        <w:t xml:space="preserve">муниципального образования </w:t>
      </w:r>
      <w:proofErr w:type="spellStart"/>
      <w:r w:rsidR="00AD55D7" w:rsidRPr="00F53EAF">
        <w:rPr>
          <w:b/>
          <w:sz w:val="28"/>
          <w:szCs w:val="28"/>
        </w:rPr>
        <w:t>Абинский</w:t>
      </w:r>
      <w:proofErr w:type="spellEnd"/>
      <w:r w:rsidR="00AD55D7" w:rsidRPr="00F53EAF">
        <w:rPr>
          <w:b/>
          <w:sz w:val="28"/>
          <w:szCs w:val="28"/>
        </w:rPr>
        <w:t xml:space="preserve"> район</w:t>
      </w:r>
    </w:p>
    <w:p w14:paraId="076D0B3A" w14:textId="77777777" w:rsidR="00632ACA" w:rsidRPr="00F53EAF" w:rsidRDefault="00632ACA" w:rsidP="00F53EAF">
      <w:pPr>
        <w:spacing w:after="0"/>
        <w:jc w:val="center"/>
        <w:rPr>
          <w:ins w:id="2" w:author="Гончарова Марина Ивановна" w:date="2020-07-28T13:25:00Z"/>
          <w:rFonts w:ascii="Times New Roman" w:hAnsi="Times New Roman" w:cs="Times New Roman"/>
          <w:sz w:val="28"/>
          <w:szCs w:val="28"/>
        </w:rPr>
      </w:pPr>
    </w:p>
    <w:p w14:paraId="7D5462F1" w14:textId="77777777" w:rsidR="00632ACA" w:rsidRPr="00F53EAF" w:rsidRDefault="00632ACA" w:rsidP="00F53EAF">
      <w:pPr>
        <w:spacing w:after="0"/>
        <w:jc w:val="both"/>
        <w:rPr>
          <w:ins w:id="3" w:author="Гончарова Марина Ивановна" w:date="2020-07-28T13:25:00Z"/>
          <w:rFonts w:ascii="Times New Roman" w:hAnsi="Times New Roman" w:cs="Times New Roman"/>
          <w:sz w:val="28"/>
          <w:szCs w:val="28"/>
        </w:rPr>
      </w:pPr>
    </w:p>
    <w:p w14:paraId="2964C491" w14:textId="77777777" w:rsidR="00632ACA" w:rsidRPr="00F53EAF" w:rsidRDefault="00632ACA" w:rsidP="00F53EAF">
      <w:pPr>
        <w:spacing w:after="0"/>
        <w:jc w:val="both"/>
        <w:rPr>
          <w:ins w:id="4" w:author="Гончарова Марина Ивановна" w:date="2020-07-28T13:25:00Z"/>
          <w:rFonts w:ascii="Times New Roman" w:hAnsi="Times New Roman" w:cs="Times New Roman"/>
          <w:sz w:val="28"/>
          <w:szCs w:val="28"/>
        </w:rPr>
      </w:pPr>
    </w:p>
    <w:p w14:paraId="19D5C2D3" w14:textId="77777777" w:rsidR="00F31239" w:rsidRPr="00F53EAF" w:rsidRDefault="00F31239" w:rsidP="00F53EAF">
      <w:pPr>
        <w:spacing w:after="0"/>
        <w:jc w:val="both"/>
        <w:rPr>
          <w:ins w:id="5" w:author="Гончарова Марина Ивановна" w:date="2020-07-28T13:25:00Z"/>
          <w:rFonts w:ascii="Times New Roman" w:hAnsi="Times New Roman" w:cs="Times New Roman"/>
          <w:sz w:val="28"/>
          <w:szCs w:val="28"/>
        </w:rPr>
      </w:pPr>
    </w:p>
    <w:p w14:paraId="6189DA96" w14:textId="77777777" w:rsidR="00632ACA" w:rsidRPr="00F53EAF" w:rsidRDefault="00632ACA" w:rsidP="00F53EAF">
      <w:pPr>
        <w:spacing w:after="0"/>
        <w:jc w:val="both"/>
        <w:rPr>
          <w:rFonts w:ascii="Times New Roman" w:hAnsi="Times New Roman" w:cs="Times New Roman"/>
          <w:sz w:val="28"/>
          <w:szCs w:val="28"/>
        </w:rPr>
      </w:pPr>
    </w:p>
    <w:p w14:paraId="00938968" w14:textId="77777777" w:rsidR="00632ACA" w:rsidRPr="00F53EAF" w:rsidRDefault="00632ACA" w:rsidP="00F53EAF">
      <w:pPr>
        <w:spacing w:after="0"/>
        <w:jc w:val="both"/>
        <w:rPr>
          <w:rFonts w:ascii="Times New Roman" w:hAnsi="Times New Roman" w:cs="Times New Roman"/>
          <w:sz w:val="28"/>
          <w:szCs w:val="28"/>
        </w:rPr>
      </w:pPr>
    </w:p>
    <w:p w14:paraId="370B1740" w14:textId="77777777" w:rsidR="00632ACA" w:rsidRPr="00F53EAF" w:rsidRDefault="00632ACA" w:rsidP="00F53EAF">
      <w:pPr>
        <w:spacing w:after="0"/>
        <w:jc w:val="both"/>
        <w:rPr>
          <w:rFonts w:ascii="Times New Roman" w:hAnsi="Times New Roman" w:cs="Times New Roman"/>
          <w:sz w:val="28"/>
          <w:szCs w:val="28"/>
        </w:rPr>
      </w:pPr>
    </w:p>
    <w:p w14:paraId="415BFBB3" w14:textId="77777777" w:rsidR="0041354B" w:rsidRPr="00F53EAF" w:rsidRDefault="0041354B" w:rsidP="00F53EAF">
      <w:pPr>
        <w:spacing w:after="0"/>
        <w:jc w:val="both"/>
        <w:rPr>
          <w:rFonts w:ascii="Times New Roman" w:hAnsi="Times New Roman" w:cs="Times New Roman"/>
          <w:sz w:val="28"/>
          <w:szCs w:val="28"/>
        </w:rPr>
      </w:pPr>
    </w:p>
    <w:p w14:paraId="00D3E10A" w14:textId="77777777" w:rsidR="00632ACA" w:rsidRPr="00F53EAF" w:rsidRDefault="00632ACA" w:rsidP="00F53EAF">
      <w:pPr>
        <w:spacing w:after="0"/>
        <w:jc w:val="both"/>
        <w:rPr>
          <w:rFonts w:ascii="Times New Roman" w:hAnsi="Times New Roman" w:cs="Times New Roman"/>
          <w:sz w:val="28"/>
          <w:szCs w:val="28"/>
        </w:rPr>
      </w:pPr>
    </w:p>
    <w:p w14:paraId="1E485CDD" w14:textId="77777777" w:rsidR="0099080A" w:rsidRPr="00F53EAF" w:rsidRDefault="0099080A" w:rsidP="00F53EAF">
      <w:pPr>
        <w:tabs>
          <w:tab w:val="center" w:pos="4819"/>
        </w:tabs>
        <w:rPr>
          <w:rFonts w:ascii="Times New Roman" w:hAnsi="Times New Roman" w:cs="Times New Roman"/>
          <w:sz w:val="28"/>
          <w:szCs w:val="28"/>
        </w:rPr>
      </w:pPr>
    </w:p>
    <w:p w14:paraId="704A843B" w14:textId="77777777" w:rsidR="0099080A" w:rsidRPr="00F53EAF" w:rsidRDefault="0099080A" w:rsidP="00F53EAF">
      <w:pPr>
        <w:tabs>
          <w:tab w:val="center" w:pos="4819"/>
        </w:tabs>
        <w:rPr>
          <w:rFonts w:ascii="Times New Roman" w:hAnsi="Times New Roman" w:cs="Times New Roman"/>
          <w:sz w:val="28"/>
          <w:szCs w:val="28"/>
        </w:rPr>
      </w:pPr>
    </w:p>
    <w:p w14:paraId="0BE07B87" w14:textId="3F71154A" w:rsidR="00F60F4D" w:rsidRPr="00F53EAF" w:rsidRDefault="00632ACA" w:rsidP="00F53EAF">
      <w:pPr>
        <w:spacing w:after="0"/>
        <w:jc w:val="center"/>
        <w:rPr>
          <w:del w:id="6" w:author="Гончарова Марина Ивановна" w:date="2020-07-28T13:25:00Z"/>
          <w:rFonts w:ascii="Times New Roman" w:hAnsi="Times New Roman" w:cs="Times New Roman"/>
          <w:sz w:val="28"/>
          <w:szCs w:val="28"/>
        </w:rPr>
        <w:sectPr w:rsidR="00F60F4D" w:rsidRPr="00F53EAF" w:rsidSect="00116E0D">
          <w:headerReference w:type="default" r:id="rId8"/>
          <w:headerReference w:type="first" r:id="rId9"/>
          <w:footnotePr>
            <w:numRestart w:val="eachPage"/>
          </w:footnotePr>
          <w:pgSz w:w="11906" w:h="16838"/>
          <w:pgMar w:top="1134" w:right="567" w:bottom="1134" w:left="1701" w:header="709" w:footer="709" w:gutter="0"/>
          <w:pgNumType w:start="1"/>
          <w:cols w:space="708"/>
          <w:titlePg/>
          <w:docGrid w:linePitch="360"/>
        </w:sectPr>
      </w:pPr>
      <w:r w:rsidRPr="00F53EAF">
        <w:rPr>
          <w:rFonts w:ascii="Times New Roman" w:hAnsi="Times New Roman" w:cs="Times New Roman"/>
          <w:sz w:val="28"/>
          <w:szCs w:val="28"/>
        </w:rPr>
        <w:t xml:space="preserve">г. </w:t>
      </w:r>
      <w:r w:rsidR="00AD55D7" w:rsidRPr="00F53EAF">
        <w:rPr>
          <w:rFonts w:ascii="Times New Roman" w:hAnsi="Times New Roman" w:cs="Times New Roman"/>
          <w:sz w:val="28"/>
          <w:szCs w:val="28"/>
        </w:rPr>
        <w:t>Абинск</w:t>
      </w:r>
    </w:p>
    <w:p w14:paraId="051C3BD5" w14:textId="77777777" w:rsidR="00F436CF" w:rsidRPr="00F53EAF" w:rsidRDefault="00F436CF" w:rsidP="00F53EAF">
      <w:pPr>
        <w:tabs>
          <w:tab w:val="center" w:pos="4819"/>
        </w:tabs>
        <w:jc w:val="center"/>
        <w:rPr>
          <w:rFonts w:ascii="Times New Roman" w:hAnsi="Times New Roman" w:cs="Times New Roman"/>
          <w:sz w:val="28"/>
          <w:szCs w:val="28"/>
        </w:rPr>
      </w:pPr>
      <w:bookmarkStart w:id="7" w:name="_Toc17704931"/>
      <w:bookmarkStart w:id="8" w:name="_Toc529531818"/>
    </w:p>
    <w:p w14:paraId="4FFA66C6" w14:textId="1998AE7D" w:rsidR="00632ACA" w:rsidRPr="00F53EAF" w:rsidRDefault="00632ACA" w:rsidP="00F53EAF">
      <w:pPr>
        <w:tabs>
          <w:tab w:val="center" w:pos="4819"/>
        </w:tabs>
        <w:jc w:val="center"/>
        <w:rPr>
          <w:sz w:val="28"/>
        </w:rPr>
      </w:pPr>
      <w:r w:rsidRPr="00F53EAF">
        <w:rPr>
          <w:rFonts w:ascii="Times New Roman" w:hAnsi="Times New Roman"/>
          <w:sz w:val="28"/>
        </w:rPr>
        <w:lastRenderedPageBreak/>
        <w:t>I. ОБЩИЕ ПОЛОЖЕНИЯ</w:t>
      </w:r>
      <w:bookmarkEnd w:id="7"/>
      <w:bookmarkEnd w:id="8"/>
    </w:p>
    <w:p w14:paraId="0C9BDA3C" w14:textId="5534C252" w:rsidR="00240770" w:rsidRPr="00F53EAF" w:rsidRDefault="009857F3" w:rsidP="00F53EAF">
      <w:pPr>
        <w:pStyle w:val="2"/>
        <w:spacing w:before="0"/>
        <w:jc w:val="center"/>
        <w:rPr>
          <w:rFonts w:ascii="Times New Roman" w:hAnsi="Times New Roman" w:cs="Times New Roman"/>
          <w:color w:val="auto"/>
          <w:sz w:val="28"/>
          <w:szCs w:val="28"/>
        </w:rPr>
      </w:pPr>
      <w:bookmarkStart w:id="9" w:name="_Toc17704932"/>
      <w:bookmarkStart w:id="10" w:name="_Toc529531819"/>
      <w:r w:rsidRPr="00F53EAF">
        <w:rPr>
          <w:rFonts w:ascii="Times New Roman" w:hAnsi="Times New Roman" w:cs="Times New Roman"/>
          <w:color w:val="auto"/>
          <w:sz w:val="28"/>
          <w:szCs w:val="28"/>
        </w:rPr>
        <w:t xml:space="preserve"> </w:t>
      </w:r>
      <w:r w:rsidR="00240770" w:rsidRPr="00F53EAF">
        <w:rPr>
          <w:rFonts w:ascii="Times New Roman" w:hAnsi="Times New Roman" w:cs="Times New Roman"/>
          <w:color w:val="auto"/>
          <w:sz w:val="28"/>
          <w:szCs w:val="28"/>
        </w:rPr>
        <w:t>1. Используемые термины и сокращения</w:t>
      </w:r>
      <w:bookmarkEnd w:id="9"/>
      <w:bookmarkEnd w:id="10"/>
    </w:p>
    <w:p w14:paraId="520FD629" w14:textId="77777777" w:rsidR="00240770" w:rsidRPr="00F53EAF" w:rsidRDefault="00240770" w:rsidP="00F53EAF">
      <w:pPr>
        <w:spacing w:after="0" w:line="240" w:lineRule="auto"/>
        <w:ind w:firstLine="708"/>
        <w:jc w:val="both"/>
        <w:rPr>
          <w:rFonts w:ascii="Times New Roman" w:hAnsi="Times New Roman" w:cs="Times New Roman"/>
          <w:b/>
          <w:sz w:val="28"/>
          <w:szCs w:val="28"/>
        </w:rPr>
      </w:pPr>
    </w:p>
    <w:p w14:paraId="4497BCBC" w14:textId="37D3FF1A"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Закон № 223</w:t>
      </w:r>
      <w:r w:rsidRPr="00F53EAF">
        <w:rPr>
          <w:rFonts w:ascii="Times New Roman" w:hAnsi="Times New Roman" w:cs="Times New Roman"/>
          <w:sz w:val="28"/>
          <w:szCs w:val="28"/>
        </w:rPr>
        <w:noBreakHyphen/>
        <w:t>ФЗ – Федеральный закон от 18 июля 2011 г</w:t>
      </w:r>
      <w:r w:rsidR="00955EE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054BF7" w:rsidRPr="00F53EAF">
        <w:rPr>
          <w:rFonts w:ascii="Times New Roman" w:hAnsi="Times New Roman" w:cs="Times New Roman"/>
          <w:sz w:val="28"/>
          <w:szCs w:val="28"/>
        </w:rPr>
        <w:t xml:space="preserve">№ 223-ФЗ </w:t>
      </w:r>
      <w:r w:rsidRPr="00F53EAF">
        <w:rPr>
          <w:rFonts w:ascii="Times New Roman" w:hAnsi="Times New Roman" w:cs="Times New Roman"/>
          <w:sz w:val="28"/>
          <w:szCs w:val="28"/>
        </w:rPr>
        <w:t>«О</w:t>
      </w:r>
      <w:r w:rsidR="00F60F4D" w:rsidRPr="00F53EAF">
        <w:rPr>
          <w:rFonts w:ascii="Times New Roman" w:hAnsi="Times New Roman" w:cs="Times New Roman"/>
          <w:sz w:val="28"/>
          <w:szCs w:val="28"/>
        </w:rPr>
        <w:t> </w:t>
      </w:r>
      <w:r w:rsidRPr="00F53EAF">
        <w:rPr>
          <w:rFonts w:ascii="Times New Roman" w:hAnsi="Times New Roman" w:cs="Times New Roman"/>
          <w:sz w:val="28"/>
          <w:szCs w:val="28"/>
        </w:rPr>
        <w:t>закупках товаров, работ, услуг отдельными видами юридических лиц».</w:t>
      </w:r>
    </w:p>
    <w:p w14:paraId="0C3049F9" w14:textId="368A71A8"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Заказчик – ____________________ </w:t>
      </w:r>
      <w:r w:rsidRPr="00F53EAF">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005A36C1">
        <w:rPr>
          <w:rFonts w:ascii="Times New Roman" w:hAnsi="Times New Roman" w:cs="Times New Roman"/>
          <w:sz w:val="28"/>
          <w:szCs w:val="28"/>
        </w:rPr>
        <w:t>.</w:t>
      </w:r>
    </w:p>
    <w:p w14:paraId="3392887C" w14:textId="50906C38" w:rsidR="00240770" w:rsidRPr="00F53EAF" w:rsidRDefault="00240770"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shd w:val="clear" w:color="auto" w:fill="FFFFFF" w:themeFill="background1"/>
        </w:rPr>
        <w:t>Закупка – совоку</w:t>
      </w:r>
      <w:r w:rsidR="003F352B" w:rsidRPr="00F53EAF">
        <w:rPr>
          <w:rFonts w:ascii="Times New Roman" w:hAnsi="Times New Roman" w:cs="Times New Roman"/>
          <w:sz w:val="28"/>
          <w:szCs w:val="28"/>
          <w:shd w:val="clear" w:color="auto" w:fill="FFFFFF" w:themeFill="background1"/>
        </w:rPr>
        <w:t xml:space="preserve">пность действий, осуществляемых Заказчиком </w:t>
      </w:r>
      <w:r w:rsidRPr="00F53EAF">
        <w:rPr>
          <w:rFonts w:ascii="Times New Roman" w:hAnsi="Times New Roman" w:cs="Times New Roman"/>
          <w:sz w:val="28"/>
          <w:szCs w:val="28"/>
          <w:shd w:val="clear" w:color="auto" w:fill="FFFFFF" w:themeFill="background1"/>
        </w:rPr>
        <w:t xml:space="preserve">в установленном Законом № 223-ФЗ и </w:t>
      </w:r>
      <w:r w:rsidR="00207D95" w:rsidRPr="00F53EAF">
        <w:rPr>
          <w:rFonts w:ascii="Times New Roman" w:hAnsi="Times New Roman" w:cs="Times New Roman"/>
          <w:sz w:val="28"/>
          <w:szCs w:val="28"/>
          <w:shd w:val="clear" w:color="auto" w:fill="FFFFFF" w:themeFill="background1"/>
        </w:rPr>
        <w:t>п</w:t>
      </w:r>
      <w:r w:rsidRPr="00F53EAF">
        <w:rPr>
          <w:rFonts w:ascii="Times New Roman" w:hAnsi="Times New Roman" w:cs="Times New Roman"/>
          <w:sz w:val="28"/>
          <w:szCs w:val="28"/>
          <w:shd w:val="clear" w:color="auto" w:fill="FFFFFF" w:themeFill="background1"/>
        </w:rPr>
        <w:t xml:space="preserve">оложением </w:t>
      </w:r>
      <w:r w:rsidR="00AF2867" w:rsidRPr="00F53EAF">
        <w:rPr>
          <w:rFonts w:ascii="Times New Roman" w:hAnsi="Times New Roman" w:cs="Times New Roman"/>
          <w:sz w:val="28"/>
          <w:szCs w:val="28"/>
          <w:shd w:val="clear" w:color="auto" w:fill="FFFFFF" w:themeFill="background1"/>
        </w:rPr>
        <w:t xml:space="preserve">о закупке товаров, работ, услуг (далее – Положение) </w:t>
      </w:r>
      <w:r w:rsidR="003F352B" w:rsidRPr="00F53EAF">
        <w:rPr>
          <w:rFonts w:ascii="Times New Roman" w:hAnsi="Times New Roman" w:cs="Times New Roman"/>
          <w:sz w:val="28"/>
          <w:szCs w:val="28"/>
          <w:shd w:val="clear" w:color="auto" w:fill="FFFFFF" w:themeFill="background1"/>
        </w:rPr>
        <w:t xml:space="preserve">порядке </w:t>
      </w:r>
      <w:r w:rsidRPr="00F53EAF">
        <w:rPr>
          <w:rFonts w:ascii="Times New Roman" w:hAnsi="Times New Roman" w:cs="Times New Roman"/>
          <w:sz w:val="28"/>
          <w:szCs w:val="28"/>
          <w:shd w:val="clear" w:color="auto" w:fill="FFFFFF" w:themeFill="background1"/>
        </w:rPr>
        <w:t>и</w:t>
      </w:r>
      <w:r w:rsidR="001A64E9" w:rsidRPr="00F53EAF">
        <w:rPr>
          <w:rFonts w:ascii="Times New Roman" w:hAnsi="Times New Roman" w:cs="Times New Roman"/>
          <w:sz w:val="28"/>
          <w:szCs w:val="28"/>
          <w:shd w:val="clear" w:color="auto" w:fill="FFFFFF" w:themeFill="background1"/>
        </w:rPr>
        <w:t xml:space="preserve"> </w:t>
      </w:r>
      <w:r w:rsidRPr="00F53EAF">
        <w:rPr>
          <w:rFonts w:ascii="Times New Roman" w:hAnsi="Times New Roman" w:cs="Times New Roman"/>
          <w:sz w:val="28"/>
          <w:szCs w:val="28"/>
          <w:shd w:val="clear" w:color="auto" w:fill="FFFFFF" w:themeFill="background1"/>
        </w:rPr>
        <w:t xml:space="preserve">направленных </w:t>
      </w:r>
      <w:r w:rsidR="003F352B" w:rsidRPr="00F53EAF">
        <w:rPr>
          <w:rFonts w:ascii="Times New Roman" w:hAnsi="Times New Roman" w:cs="Times New Roman"/>
          <w:sz w:val="28"/>
          <w:szCs w:val="28"/>
          <w:shd w:val="clear" w:color="auto" w:fill="FFFFFF" w:themeFill="background1"/>
        </w:rPr>
        <w:t xml:space="preserve">на своевременное и полное удовлетворение потребностей </w:t>
      </w:r>
      <w:r w:rsidR="00E51388" w:rsidRPr="00F53EAF">
        <w:rPr>
          <w:rFonts w:ascii="Times New Roman" w:hAnsi="Times New Roman" w:cs="Times New Roman"/>
          <w:sz w:val="28"/>
          <w:szCs w:val="28"/>
          <w:shd w:val="clear" w:color="auto" w:fill="FFFFFF" w:themeFill="background1"/>
        </w:rPr>
        <w:t>Заказчика</w:t>
      </w:r>
      <w:r w:rsidR="003F352B" w:rsidRPr="00F53EAF">
        <w:rPr>
          <w:rFonts w:ascii="Times New Roman" w:hAnsi="Times New Roman" w:cs="Times New Roman"/>
          <w:sz w:val="28"/>
          <w:szCs w:val="28"/>
          <w:shd w:val="clear" w:color="auto" w:fill="FFFFFF" w:themeFill="background1"/>
        </w:rPr>
        <w:t xml:space="preserve"> в товарах, работах, услугах, в том числе для целей коммерческого использования</w:t>
      </w:r>
      <w:r w:rsidR="00E51388" w:rsidRPr="00F53EAF">
        <w:rPr>
          <w:rFonts w:ascii="Times New Roman" w:hAnsi="Times New Roman" w:cs="Times New Roman"/>
          <w:sz w:val="28"/>
          <w:szCs w:val="28"/>
        </w:rPr>
        <w:t xml:space="preserve">. </w:t>
      </w:r>
      <w:r w:rsidRPr="00F53EAF">
        <w:rPr>
          <w:rFonts w:ascii="Times New Roman" w:hAnsi="Times New Roman"/>
          <w:sz w:val="28"/>
          <w:shd w:val="clear" w:color="auto" w:fill="FFFFFF" w:themeFill="background1"/>
        </w:rPr>
        <w:t>Закупка начинается с</w:t>
      </w:r>
      <w:r w:rsidR="00F60F4D" w:rsidRPr="00F53EAF">
        <w:rPr>
          <w:rFonts w:ascii="Times New Roman" w:hAnsi="Times New Roman"/>
          <w:sz w:val="28"/>
          <w:shd w:val="clear" w:color="auto" w:fill="FFFFFF" w:themeFill="background1"/>
        </w:rPr>
        <w:t> </w:t>
      </w:r>
      <w:r w:rsidRPr="00F53EAF">
        <w:rPr>
          <w:rFonts w:ascii="Times New Roman" w:hAnsi="Times New Roman"/>
          <w:sz w:val="28"/>
          <w:shd w:val="clear" w:color="auto" w:fill="FFFFFF" w:themeFill="background1"/>
        </w:rPr>
        <w:t>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42A5082F" w14:textId="0CA17A70" w:rsidR="00240770" w:rsidRPr="00F53EAF" w:rsidRDefault="00240770" w:rsidP="00F53EAF">
      <w:pPr>
        <w:pStyle w:val="ac"/>
        <w:tabs>
          <w:tab w:val="left" w:pos="1701"/>
        </w:tabs>
        <w:spacing w:after="0" w:line="240" w:lineRule="auto"/>
        <w:ind w:left="0" w:right="-1"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Договор – </w:t>
      </w:r>
      <w:r w:rsidR="003D4C02" w:rsidRPr="00F53EAF">
        <w:rPr>
          <w:rFonts w:ascii="Times New Roman" w:hAnsi="Times New Roman" w:cs="Times New Roman"/>
          <w:sz w:val="28"/>
          <w:szCs w:val="28"/>
        </w:rPr>
        <w:t>соглашение двух или нескольких лиц об установлении, изменении или прекращении гражданских прав и обязанностей, заключенный заказчиком для</w:t>
      </w:r>
      <w:r w:rsidR="003D4C02" w:rsidRPr="00F53EAF">
        <w:rPr>
          <w:rFonts w:ascii="Times New Roman" w:hAnsi="Times New Roman" w:cs="Times New Roman"/>
          <w:sz w:val="28"/>
          <w:szCs w:val="28"/>
          <w:lang w:val="en-US"/>
        </w:rPr>
        <w:t> </w:t>
      </w:r>
      <w:r w:rsidR="003D4C02" w:rsidRPr="00F53EAF">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r w:rsidRPr="00F53EAF">
        <w:rPr>
          <w:rFonts w:ascii="Times New Roman" w:hAnsi="Times New Roman" w:cs="Times New Roman"/>
          <w:sz w:val="28"/>
          <w:szCs w:val="28"/>
        </w:rPr>
        <w:t>.</w:t>
      </w:r>
    </w:p>
    <w:p w14:paraId="5037BF0D" w14:textId="77777777" w:rsidR="00AA2F75" w:rsidRPr="00F53EAF" w:rsidRDefault="00AA2F75" w:rsidP="00F53EAF">
      <w:pPr>
        <w:pStyle w:val="ac"/>
        <w:tabs>
          <w:tab w:val="left" w:pos="1701"/>
        </w:tabs>
        <w:spacing w:after="0" w:line="240" w:lineRule="auto"/>
        <w:ind w:left="0" w:right="-1" w:firstLine="709"/>
        <w:jc w:val="both"/>
        <w:rPr>
          <w:rFonts w:ascii="Times New Roman" w:hAnsi="Times New Roman" w:cs="Times New Roman"/>
          <w:sz w:val="28"/>
          <w:szCs w:val="28"/>
        </w:rPr>
      </w:pPr>
    </w:p>
    <w:p w14:paraId="05A9369C"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1" w:name="_Toc17704933"/>
      <w:bookmarkStart w:id="12" w:name="_Toc529531820"/>
      <w:r w:rsidRPr="00F53EAF">
        <w:rPr>
          <w:rFonts w:ascii="Times New Roman" w:hAnsi="Times New Roman" w:cs="Times New Roman"/>
          <w:color w:val="auto"/>
          <w:sz w:val="28"/>
          <w:szCs w:val="28"/>
        </w:rPr>
        <w:t>2</w:t>
      </w:r>
      <w:r w:rsidR="00632ACA" w:rsidRPr="00F53EAF">
        <w:rPr>
          <w:rFonts w:ascii="Times New Roman" w:hAnsi="Times New Roman" w:cs="Times New Roman"/>
          <w:color w:val="auto"/>
          <w:sz w:val="28"/>
          <w:szCs w:val="28"/>
        </w:rPr>
        <w:t>. Предмет регулирования</w:t>
      </w:r>
      <w:bookmarkEnd w:id="11"/>
      <w:bookmarkEnd w:id="12"/>
    </w:p>
    <w:p w14:paraId="47A0ACD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A1316A8" w14:textId="65173FB6"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rPr>
        <w:instrText xml:space="preserve"> </w:instrText>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177BE5" w:rsidRPr="00F53EAF">
        <w:rPr>
          <w:rFonts w:ascii="Times New Roman" w:hAnsi="Times New Roman" w:cs="Times New Roman"/>
          <w:sz w:val="28"/>
          <w:szCs w:val="28"/>
        </w:rPr>
        <w:t xml:space="preserve">. </w:t>
      </w:r>
      <w:r w:rsidR="00AF2867" w:rsidRPr="00F53EAF">
        <w:rPr>
          <w:rFonts w:ascii="Times New Roman" w:hAnsi="Times New Roman" w:cs="Times New Roman"/>
          <w:sz w:val="28"/>
          <w:szCs w:val="28"/>
        </w:rPr>
        <w:t>П</w:t>
      </w:r>
      <w:r w:rsidR="00177BE5" w:rsidRPr="00F53EAF">
        <w:rPr>
          <w:rFonts w:ascii="Times New Roman" w:hAnsi="Times New Roman" w:cs="Times New Roman"/>
          <w:sz w:val="28"/>
          <w:szCs w:val="28"/>
        </w:rPr>
        <w:t xml:space="preserve">оложение </w:t>
      </w:r>
      <w:r w:rsidR="00632ACA" w:rsidRPr="00F53EAF">
        <w:rPr>
          <w:rFonts w:ascii="Times New Roman" w:hAnsi="Times New Roman" w:cs="Times New Roman"/>
          <w:sz w:val="28"/>
          <w:szCs w:val="28"/>
        </w:rPr>
        <w:t xml:space="preserve">разработано в соответствии с </w:t>
      </w:r>
      <w:r w:rsidR="00AA2F75" w:rsidRPr="00F53EAF">
        <w:rPr>
          <w:rFonts w:ascii="Times New Roman" w:hAnsi="Times New Roman" w:cs="Times New Roman"/>
          <w:sz w:val="28"/>
          <w:szCs w:val="28"/>
        </w:rPr>
        <w:t xml:space="preserve">Законом № </w:t>
      </w:r>
      <w:r w:rsidR="00632ACA" w:rsidRPr="00F53EAF">
        <w:rPr>
          <w:rFonts w:ascii="Times New Roman" w:hAnsi="Times New Roman" w:cs="Times New Roman"/>
          <w:sz w:val="28"/>
          <w:szCs w:val="28"/>
        </w:rPr>
        <w:t>223-ФЗ и</w:t>
      </w:r>
      <w:r w:rsidR="00F60F4D"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 xml:space="preserve">регулирует закупочную деятельность ________________ </w:t>
      </w:r>
      <w:r w:rsidR="00632ACA" w:rsidRPr="00F53EAF">
        <w:rPr>
          <w:rFonts w:ascii="Times New Roman" w:hAnsi="Times New Roman" w:cs="Times New Roman"/>
          <w:i/>
          <w:sz w:val="28"/>
          <w:szCs w:val="28"/>
        </w:rPr>
        <w:t xml:space="preserve">(указывается наименование </w:t>
      </w:r>
      <w:r w:rsidR="009C5AE4" w:rsidRPr="00F53EAF">
        <w:rPr>
          <w:rFonts w:ascii="Times New Roman" w:hAnsi="Times New Roman" w:cs="Times New Roman"/>
          <w:i/>
          <w:sz w:val="28"/>
          <w:szCs w:val="28"/>
        </w:rPr>
        <w:t>заказчика</w:t>
      </w:r>
      <w:r w:rsidR="00632ACA" w:rsidRPr="00F53EAF">
        <w:rPr>
          <w:rFonts w:ascii="Times New Roman" w:hAnsi="Times New Roman" w:cs="Times New Roman"/>
          <w:i/>
          <w:sz w:val="28"/>
          <w:szCs w:val="28"/>
        </w:rPr>
        <w:t>)</w:t>
      </w:r>
      <w:r w:rsidR="00632ACA" w:rsidRPr="00F53EAF">
        <w:rPr>
          <w:rFonts w:ascii="Times New Roman" w:hAnsi="Times New Roman" w:cs="Times New Roman"/>
          <w:sz w:val="28"/>
          <w:szCs w:val="28"/>
        </w:rPr>
        <w:t xml:space="preserve">. </w:t>
      </w:r>
    </w:p>
    <w:p w14:paraId="49591C79" w14:textId="32145641" w:rsidR="00632ACA" w:rsidRPr="00F53EAF" w:rsidRDefault="00C37FB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r w:rsidR="00632ACA" w:rsidRPr="00F53EAF">
        <w:rPr>
          <w:rFonts w:ascii="Times New Roman" w:hAnsi="Times New Roman" w:cs="Times New Roman"/>
          <w:sz w:val="28"/>
          <w:szCs w:val="28"/>
        </w:rPr>
        <w:t>.</w:t>
      </w:r>
    </w:p>
    <w:p w14:paraId="7AA62818" w14:textId="6CEB7EA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.2. Положение не распространяется на </w:t>
      </w:r>
      <w:r w:rsidR="00757A59" w:rsidRPr="00F53EAF">
        <w:rPr>
          <w:rFonts w:ascii="Times New Roman" w:hAnsi="Times New Roman" w:cs="Times New Roman"/>
          <w:sz w:val="28"/>
          <w:szCs w:val="28"/>
        </w:rPr>
        <w:t>отношения</w:t>
      </w:r>
      <w:r w:rsidR="00632ACA"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указанные</w:t>
      </w:r>
      <w:r w:rsidR="0040017F"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в части</w:t>
      </w:r>
      <w:r w:rsidR="00632ACA" w:rsidRPr="00F53EAF">
        <w:rPr>
          <w:rFonts w:ascii="Times New Roman" w:hAnsi="Times New Roman" w:cs="Times New Roman"/>
          <w:sz w:val="28"/>
          <w:szCs w:val="28"/>
        </w:rPr>
        <w:t xml:space="preserve"> 4 статьи 1 Закона № 223</w:t>
      </w:r>
      <w:r w:rsidR="00632ACA" w:rsidRPr="00F53EAF">
        <w:rPr>
          <w:rFonts w:ascii="Times New Roman" w:hAnsi="Times New Roman" w:cs="Times New Roman"/>
          <w:sz w:val="28"/>
          <w:szCs w:val="28"/>
        </w:rPr>
        <w:noBreakHyphen/>
        <w:t xml:space="preserve">ФЗ. </w:t>
      </w:r>
    </w:p>
    <w:p w14:paraId="535D0E43" w14:textId="2F9A4025" w:rsidR="00565CA1"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w:t>
      </w:r>
      <w:r w:rsidR="00565CA1" w:rsidRPr="00F53EAF">
        <w:rPr>
          <w:rFonts w:ascii="Times New Roman" w:hAnsi="Times New Roman" w:cs="Times New Roman"/>
          <w:sz w:val="28"/>
          <w:szCs w:val="28"/>
        </w:rPr>
        <w:t xml:space="preserve">.3. </w:t>
      </w:r>
      <w:r w:rsidR="003D4C02" w:rsidRPr="00F53EAF">
        <w:rPr>
          <w:rFonts w:ascii="Times New Roman" w:hAnsi="Times New Roman" w:cs="Times New Roman"/>
          <w:sz w:val="28"/>
          <w:szCs w:val="28"/>
        </w:rPr>
        <w:t>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w:t>
      </w:r>
    </w:p>
    <w:p w14:paraId="74DE6322" w14:textId="3560024D" w:rsidR="00FE5D95"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7503F" w:rsidRPr="00F53EAF">
        <w:rPr>
          <w:rFonts w:ascii="Times New Roman" w:hAnsi="Times New Roman" w:cs="Times New Roman"/>
          <w:sz w:val="28"/>
          <w:szCs w:val="28"/>
        </w:rPr>
        <w:t>.</w:t>
      </w:r>
      <w:r w:rsidR="003D4C02" w:rsidRPr="00F53EAF">
        <w:rPr>
          <w:rFonts w:ascii="Times New Roman" w:hAnsi="Times New Roman" w:cs="Times New Roman"/>
          <w:sz w:val="28"/>
          <w:szCs w:val="28"/>
        </w:rPr>
        <w:t>4</w:t>
      </w:r>
      <w:r w:rsidR="0097503F" w:rsidRPr="00F53EAF">
        <w:rPr>
          <w:rFonts w:ascii="Times New Roman" w:hAnsi="Times New Roman" w:cs="Times New Roman"/>
          <w:sz w:val="28"/>
          <w:szCs w:val="28"/>
        </w:rPr>
        <w:t xml:space="preserve">. </w:t>
      </w:r>
      <w:r w:rsidR="003D4C02" w:rsidRPr="00F53EAF">
        <w:rPr>
          <w:rFonts w:ascii="Times New Roman" w:hAnsi="Times New Roman" w:cs="Times New Roman"/>
          <w:sz w:val="28"/>
          <w:szCs w:val="28"/>
        </w:rPr>
        <w:t>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14:paraId="128E1181" w14:textId="4B98D259"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3D4C02"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r w:rsidR="003D4C02" w:rsidRPr="00F53EAF">
        <w:rPr>
          <w:rFonts w:ascii="Times New Roman" w:hAnsi="Times New Roman" w:cs="Times New Roman"/>
          <w:sz w:val="28"/>
          <w:szCs w:val="28"/>
        </w:rPr>
        <w:t>.</w:t>
      </w:r>
    </w:p>
    <w:p w14:paraId="6F4248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F63A64"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3" w:name="_Toc17704934"/>
      <w:bookmarkStart w:id="14" w:name="_Toc529531821"/>
      <w:r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 Цели регулирования и принципы осуществления закупок</w:t>
      </w:r>
      <w:bookmarkEnd w:id="13"/>
      <w:bookmarkEnd w:id="14"/>
    </w:p>
    <w:p w14:paraId="6D2B088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6F3536D" w14:textId="7A809BE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noProof/>
          <w:sz w:val="28"/>
          <w:szCs w:val="28"/>
        </w:rPr>
        <w:t>3</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lang w:val="en-US"/>
        </w:rPr>
        <w:instrText>r</w:instrText>
      </w:r>
      <w:r w:rsidR="00DB030E" w:rsidRPr="00F53EAF">
        <w:rPr>
          <w:rFonts w:ascii="Times New Roman" w:hAnsi="Times New Roman" w:cs="Times New Roman"/>
          <w:sz w:val="28"/>
          <w:szCs w:val="28"/>
        </w:rPr>
        <w:instrText xml:space="preserve"> 1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632ACA" w:rsidRPr="00F53EAF">
        <w:rPr>
          <w:rFonts w:ascii="Times New Roman" w:hAnsi="Times New Roman" w:cs="Times New Roman"/>
          <w:sz w:val="28"/>
          <w:szCs w:val="28"/>
        </w:rPr>
        <w:t>. Целями регулирования настоящего Положения являются:</w:t>
      </w:r>
    </w:p>
    <w:p w14:paraId="5FD4468D"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обеспечение единства экономического пространства;</w:t>
      </w:r>
    </w:p>
    <w:p w14:paraId="6DA373C6" w14:textId="4058DE6C" w:rsidR="00C60BC0" w:rsidRPr="00F53EAF" w:rsidRDefault="00054ED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C60BC0" w:rsidRPr="00F53EAF">
        <w:rPr>
          <w:rFonts w:ascii="Times New Roman" w:hAnsi="Times New Roman" w:cs="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329D69FE" w14:textId="77777777" w:rsidR="00C60BC0"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CC043B" w:rsidRPr="00F53EAF">
        <w:rPr>
          <w:rFonts w:ascii="Times New Roman" w:hAnsi="Times New Roman" w:cs="Times New Roman"/>
          <w:sz w:val="28"/>
          <w:szCs w:val="28"/>
        </w:rPr>
        <w:t> </w:t>
      </w:r>
      <w:r w:rsidR="00C60BC0" w:rsidRPr="00F53EAF">
        <w:rPr>
          <w:rFonts w:ascii="Times New Roman" w:hAnsi="Times New Roman" w:cs="Times New Roman"/>
          <w:sz w:val="28"/>
          <w:szCs w:val="28"/>
        </w:rPr>
        <w:t>эффективное использование денежных средств;</w:t>
      </w:r>
    </w:p>
    <w:p w14:paraId="5BF800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расширение возможностей участия юридических и физических лиц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14:paraId="544675C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развитие добросовестной конкуренции;</w:t>
      </w:r>
    </w:p>
    <w:p w14:paraId="2E213C6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обеспечение гласности и прозрачности закупок;</w:t>
      </w:r>
    </w:p>
    <w:p w14:paraId="4C17A8A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предотвращение коррупции и других злоупотреблений в сфере осуществления закупок.</w:t>
      </w:r>
    </w:p>
    <w:p w14:paraId="42AD7844" w14:textId="3693F402"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00632ACA" w:rsidRPr="00F53EAF">
        <w:rPr>
          <w:rFonts w:ascii="Times New Roman" w:hAnsi="Times New Roman" w:cs="Times New Roman"/>
          <w:sz w:val="28"/>
          <w:szCs w:val="28"/>
        </w:rPr>
        <w:t>При закупке товаров, работ, услуг заказчик руководству</w:t>
      </w:r>
      <w:r w:rsidR="0040017F" w:rsidRPr="00F53EAF">
        <w:rPr>
          <w:rFonts w:ascii="Times New Roman" w:hAnsi="Times New Roman" w:cs="Times New Roman"/>
          <w:sz w:val="28"/>
          <w:szCs w:val="28"/>
        </w:rPr>
        <w:t>е</w:t>
      </w:r>
      <w:r w:rsidR="00632ACA" w:rsidRPr="00F53EAF">
        <w:rPr>
          <w:rFonts w:ascii="Times New Roman" w:hAnsi="Times New Roman" w:cs="Times New Roman"/>
          <w:sz w:val="28"/>
          <w:szCs w:val="28"/>
        </w:rPr>
        <w:t>тся следующими принципами:</w:t>
      </w:r>
    </w:p>
    <w:p w14:paraId="13EB96A2" w14:textId="450C94E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информационная открытость закуп</w:t>
      </w:r>
      <w:r w:rsidR="000F2913" w:rsidRPr="00F53EAF">
        <w:rPr>
          <w:rFonts w:ascii="Times New Roman" w:hAnsi="Times New Roman" w:cs="Times New Roman"/>
          <w:sz w:val="28"/>
          <w:szCs w:val="28"/>
        </w:rPr>
        <w:t>ки</w:t>
      </w:r>
      <w:r w:rsidRPr="00F53EAF">
        <w:rPr>
          <w:rFonts w:ascii="Times New Roman" w:hAnsi="Times New Roman" w:cs="Times New Roman"/>
          <w:sz w:val="28"/>
          <w:szCs w:val="28"/>
        </w:rPr>
        <w:t>;</w:t>
      </w:r>
    </w:p>
    <w:p w14:paraId="4FFE74B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равноправие, справедливость, отсутствие дискриминации и</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необоснованных ограничений конкуренции по отношению к участникам закупки;</w:t>
      </w:r>
    </w:p>
    <w:p w14:paraId="6FD1066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40EF301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 xml:space="preserve">отсутствие ограничения допуска к участию в закупке путем установления </w:t>
      </w:r>
      <w:proofErr w:type="spellStart"/>
      <w:r w:rsidRPr="00F53EAF">
        <w:rPr>
          <w:rFonts w:ascii="Times New Roman" w:hAnsi="Times New Roman" w:cs="Times New Roman"/>
          <w:sz w:val="28"/>
          <w:szCs w:val="28"/>
        </w:rPr>
        <w:t>неизмеряемых</w:t>
      </w:r>
      <w:proofErr w:type="spellEnd"/>
      <w:r w:rsidRPr="00F53EAF">
        <w:rPr>
          <w:rFonts w:ascii="Times New Roman" w:hAnsi="Times New Roman" w:cs="Times New Roman"/>
          <w:sz w:val="28"/>
          <w:szCs w:val="28"/>
        </w:rPr>
        <w:t xml:space="preserve"> требований к участникам закупки.</w:t>
      </w:r>
    </w:p>
    <w:p w14:paraId="278974EC" w14:textId="77777777" w:rsidR="00061C67" w:rsidRPr="00F53EAF" w:rsidRDefault="00061C67" w:rsidP="00F53EAF">
      <w:pPr>
        <w:spacing w:after="0" w:line="240" w:lineRule="auto"/>
        <w:ind w:firstLine="708"/>
        <w:jc w:val="both"/>
        <w:rPr>
          <w:rFonts w:ascii="Times New Roman" w:hAnsi="Times New Roman" w:cs="Times New Roman"/>
          <w:sz w:val="28"/>
          <w:szCs w:val="28"/>
        </w:rPr>
      </w:pPr>
    </w:p>
    <w:p w14:paraId="5F57525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5" w:name="_Toc17704935"/>
      <w:bookmarkStart w:id="16" w:name="_Toc529531822"/>
      <w:r w:rsidRPr="00F53EAF">
        <w:rPr>
          <w:rFonts w:ascii="Times New Roman" w:hAnsi="Times New Roman" w:cs="Times New Roman"/>
          <w:color w:val="auto"/>
          <w:sz w:val="28"/>
          <w:szCs w:val="28"/>
        </w:rPr>
        <w:lastRenderedPageBreak/>
        <w:t>4. Правовые основы осуществления закупок заказчиком</w:t>
      </w:r>
      <w:bookmarkEnd w:id="15"/>
      <w:bookmarkEnd w:id="16"/>
    </w:p>
    <w:p w14:paraId="33FF57FB"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DF19BD" w14:textId="095D56B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F53EAF">
        <w:rPr>
          <w:rFonts w:ascii="Times New Roman" w:hAnsi="Times New Roman" w:cs="Times New Roman"/>
          <w:sz w:val="28"/>
          <w:szCs w:val="28"/>
        </w:rPr>
        <w:noBreakHyphen/>
        <w:t xml:space="preserve">ФЗ, </w:t>
      </w:r>
      <w:r w:rsidR="00184E60" w:rsidRPr="00F53EAF">
        <w:rPr>
          <w:rFonts w:ascii="Times New Roman" w:hAnsi="Times New Roman" w:cs="Times New Roman"/>
          <w:sz w:val="28"/>
          <w:szCs w:val="28"/>
        </w:rPr>
        <w:t>Федеральным законом от 26 июля 2006 г</w:t>
      </w:r>
      <w:r w:rsidR="00955EEB" w:rsidRPr="00F53EAF">
        <w:rPr>
          <w:rFonts w:ascii="Times New Roman" w:hAnsi="Times New Roman" w:cs="Times New Roman"/>
          <w:sz w:val="28"/>
          <w:szCs w:val="28"/>
        </w:rPr>
        <w:t xml:space="preserve">. </w:t>
      </w:r>
      <w:r w:rsidR="001367F9" w:rsidRPr="00F53EAF">
        <w:rPr>
          <w:rFonts w:ascii="Times New Roman" w:hAnsi="Times New Roman" w:cs="Times New Roman"/>
          <w:sz w:val="28"/>
          <w:szCs w:val="28"/>
        </w:rPr>
        <w:t xml:space="preserve">№ 135-ФЗ </w:t>
      </w:r>
      <w:r w:rsidR="00184E60" w:rsidRPr="00F53EAF">
        <w:rPr>
          <w:rFonts w:ascii="Times New Roman" w:hAnsi="Times New Roman" w:cs="Times New Roman"/>
          <w:sz w:val="28"/>
          <w:szCs w:val="28"/>
        </w:rPr>
        <w:t xml:space="preserve">«О защите конкуренции», </w:t>
      </w:r>
      <w:r w:rsidRPr="00F53EAF">
        <w:rPr>
          <w:rFonts w:ascii="Times New Roman" w:hAnsi="Times New Roman" w:cs="Times New Roman"/>
          <w:sz w:val="28"/>
          <w:szCs w:val="28"/>
        </w:rPr>
        <w:t xml:space="preserve">другими федеральными законами и иными нормативными правовыми актами Российской Федерации, а также настоящим Положением. </w:t>
      </w:r>
    </w:p>
    <w:p w14:paraId="3AEB5488"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7116BC52"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10438A9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7" w:name="_Toc17704936"/>
      <w:bookmarkStart w:id="18" w:name="_Toc529531823"/>
      <w:r w:rsidRPr="00F53EAF">
        <w:rPr>
          <w:rFonts w:ascii="Times New Roman" w:hAnsi="Times New Roman" w:cs="Times New Roman"/>
          <w:color w:val="auto"/>
          <w:sz w:val="28"/>
          <w:szCs w:val="28"/>
        </w:rPr>
        <w:t>5. Информационное обеспечение закупок</w:t>
      </w:r>
      <w:bookmarkEnd w:id="17"/>
      <w:bookmarkEnd w:id="18"/>
    </w:p>
    <w:p w14:paraId="0A2916A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57D7C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5.1. Положение о закупке, изменения и дополнения, вносимые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настоящее Положение, подлежат обязательному размещению в ЕИС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течение пятнадцати дней со дня их утверждения. </w:t>
      </w:r>
    </w:p>
    <w:p w14:paraId="4EBE998D"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5.2. В ЕИС подлежит размещению следующая информация:</w:t>
      </w:r>
    </w:p>
    <w:p w14:paraId="01159FBA"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359D4C7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6E8AEC9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F53EAF">
        <w:rPr>
          <w:rFonts w:ascii="Times New Roman" w:hAnsi="Times New Roman" w:cs="Times New Roman"/>
          <w:sz w:val="28"/>
          <w:szCs w:val="28"/>
        </w:rPr>
        <w:noBreakHyphen/>
        <w:t>ФЗ;</w:t>
      </w:r>
    </w:p>
    <w:p w14:paraId="62A311C1"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14:paraId="24ECFC3F"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14:paraId="3295BC47"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извещение об осуществлении закупки и вносимые в него изменения; </w:t>
      </w:r>
    </w:p>
    <w:p w14:paraId="3564BCE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74AF7382"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проект договора, являющийся неотъемлемой частью документации о закупке;</w:t>
      </w:r>
    </w:p>
    <w:p w14:paraId="09EF25A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разъяснения положений закупочной документации (за исключением </w:t>
      </w:r>
      <w:r w:rsidRPr="00F53EAF">
        <w:rPr>
          <w:rFonts w:ascii="Times New Roman" w:hAnsi="Times New Roman" w:cs="Times New Roman"/>
          <w:sz w:val="28"/>
          <w:szCs w:val="28"/>
        </w:rPr>
        <w:lastRenderedPageBreak/>
        <w:t>срочного ценового запроса в электронной форме);</w:t>
      </w:r>
    </w:p>
    <w:p w14:paraId="0F8C10B2" w14:textId="041DB9BD" w:rsidR="00A0660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протоколы, составляемые в ходе и</w:t>
      </w:r>
      <w:r w:rsidR="00B60AE5" w:rsidRPr="00F53EAF">
        <w:rPr>
          <w:rFonts w:ascii="Times New Roman" w:hAnsi="Times New Roman" w:cs="Times New Roman"/>
          <w:sz w:val="28"/>
          <w:szCs w:val="28"/>
        </w:rPr>
        <w:t xml:space="preserve"> (или)</w:t>
      </w:r>
      <w:r w:rsidRPr="00F53EAF">
        <w:rPr>
          <w:rFonts w:ascii="Times New Roman" w:hAnsi="Times New Roman" w:cs="Times New Roman"/>
          <w:sz w:val="28"/>
          <w:szCs w:val="28"/>
        </w:rPr>
        <w:t xml:space="preserve"> по результатам закупки</w:t>
      </w:r>
      <w:r w:rsidR="008554D7" w:rsidRPr="00F53EAF">
        <w:rPr>
          <w:rFonts w:ascii="Times New Roman" w:hAnsi="Times New Roman" w:cs="Times New Roman"/>
          <w:sz w:val="28"/>
          <w:szCs w:val="28"/>
        </w:rPr>
        <w:t>.</w:t>
      </w:r>
    </w:p>
    <w:p w14:paraId="0B69322B" w14:textId="7FAADA94" w:rsidR="0090705A" w:rsidRPr="00F53EAF" w:rsidRDefault="006E3E84" w:rsidP="00F53EAF">
      <w:pPr>
        <w:spacing w:after="0" w:line="240" w:lineRule="auto"/>
        <w:ind w:firstLine="708"/>
        <w:jc w:val="both"/>
        <w:rPr>
          <w:rFonts w:ascii="Times New Roman" w:hAnsi="Times New Roman"/>
          <w:sz w:val="28"/>
        </w:rPr>
      </w:pPr>
      <w:r w:rsidRPr="00F53EAF">
        <w:rPr>
          <w:rFonts w:ascii="Times New Roman" w:hAnsi="Times New Roman"/>
          <w:sz w:val="28"/>
        </w:rPr>
        <w:t>5.4.</w:t>
      </w:r>
      <w:bookmarkStart w:id="19" w:name="_Ref3450467"/>
      <w:r w:rsidR="00492591" w:rsidRPr="00F53EAF">
        <w:rPr>
          <w:rStyle w:val="ab"/>
          <w:rFonts w:ascii="Times New Roman" w:hAnsi="Times New Roman"/>
          <w:sz w:val="28"/>
        </w:rPr>
        <w:footnoteReference w:id="2"/>
      </w:r>
      <w:bookmarkEnd w:id="19"/>
      <w:r w:rsidRPr="00F53EAF">
        <w:rPr>
          <w:rFonts w:ascii="Times New Roman" w:hAnsi="Times New Roman"/>
          <w:sz w:val="28"/>
        </w:rPr>
        <w:t xml:space="preserve"> </w:t>
      </w:r>
      <w:r w:rsidR="0090705A" w:rsidRPr="00F53EAF">
        <w:rPr>
          <w:rFonts w:ascii="Times New Roman" w:hAnsi="Times New Roman"/>
          <w:sz w:val="28"/>
        </w:rPr>
        <w:t>В</w:t>
      </w:r>
      <w:r w:rsidR="001A14CF">
        <w:rPr>
          <w:rFonts w:ascii="Times New Roman" w:hAnsi="Times New Roman"/>
          <w:sz w:val="28"/>
        </w:rPr>
        <w:t>ариант №1: в</w:t>
      </w:r>
      <w:r w:rsidR="0090705A" w:rsidRPr="00F53EAF">
        <w:rPr>
          <w:rFonts w:ascii="Times New Roman" w:hAnsi="Times New Roman"/>
          <w:sz w:val="28"/>
        </w:rPr>
        <w:t xml:space="preserve"> случае осуществления закупки у единственного поставщика (подрядчика, исполнителя) документы и сведения, предусмотренные пунктом</w:t>
      </w:r>
      <w:r w:rsidRPr="00F53EAF">
        <w:rPr>
          <w:rFonts w:ascii="Times New Roman" w:hAnsi="Times New Roman"/>
          <w:sz w:val="28"/>
        </w:rPr>
        <w:t xml:space="preserve"> 5.3</w:t>
      </w:r>
      <w:r w:rsidR="0090705A" w:rsidRPr="00F53EAF">
        <w:rPr>
          <w:rFonts w:ascii="Times New Roman" w:hAnsi="Times New Roman"/>
          <w:sz w:val="28"/>
        </w:rPr>
        <w:t xml:space="preserve"> настоящей главы</w:t>
      </w:r>
      <w:r w:rsidRPr="00F53EAF">
        <w:rPr>
          <w:rFonts w:ascii="Times New Roman" w:hAnsi="Times New Roman"/>
          <w:sz w:val="28"/>
        </w:rPr>
        <w:t xml:space="preserve">, </w:t>
      </w:r>
      <w:r w:rsidR="0090705A" w:rsidRPr="00F53EAF">
        <w:rPr>
          <w:rFonts w:ascii="Times New Roman" w:hAnsi="Times New Roman"/>
          <w:sz w:val="28"/>
        </w:rPr>
        <w:t>в ЕИС</w:t>
      </w:r>
      <w:r w:rsidR="00055C86" w:rsidRPr="00F53EAF">
        <w:rPr>
          <w:rFonts w:ascii="Times New Roman" w:hAnsi="Times New Roman"/>
          <w:sz w:val="28"/>
        </w:rPr>
        <w:t xml:space="preserve"> не публикуются</w:t>
      </w:r>
      <w:r w:rsidR="0090705A" w:rsidRPr="00F53EAF">
        <w:rPr>
          <w:rFonts w:ascii="Times New Roman" w:hAnsi="Times New Roman"/>
          <w:sz w:val="28"/>
        </w:rPr>
        <w:t xml:space="preserve">. </w:t>
      </w:r>
    </w:p>
    <w:p w14:paraId="5DB64342" w14:textId="145F5599" w:rsidR="006E3E84" w:rsidRPr="00F53EAF" w:rsidRDefault="001A14CF" w:rsidP="00F53EAF">
      <w:pPr>
        <w:spacing w:after="0" w:line="240" w:lineRule="auto"/>
        <w:ind w:firstLine="708"/>
        <w:jc w:val="both"/>
        <w:rPr>
          <w:rFonts w:ascii="Times New Roman" w:hAnsi="Times New Roman"/>
          <w:sz w:val="28"/>
        </w:rPr>
      </w:pPr>
      <w:r>
        <w:rPr>
          <w:rFonts w:ascii="Times New Roman" w:hAnsi="Times New Roman"/>
          <w:sz w:val="28"/>
        </w:rPr>
        <w:t>Вариант №2: в</w:t>
      </w:r>
      <w:r w:rsidR="0090705A" w:rsidRPr="00F53EAF">
        <w:rPr>
          <w:rFonts w:ascii="Times New Roman" w:hAnsi="Times New Roman"/>
          <w:sz w:val="28"/>
        </w:rPr>
        <w:t xml:space="preserve"> случае осуществления закуп</w:t>
      </w:r>
      <w:r w:rsidR="00492591" w:rsidRPr="00F53EAF">
        <w:rPr>
          <w:rFonts w:ascii="Times New Roman" w:hAnsi="Times New Roman"/>
          <w:sz w:val="28"/>
        </w:rPr>
        <w:t>ок</w:t>
      </w:r>
      <w:r w:rsidR="0090705A" w:rsidRPr="00F53EAF">
        <w:rPr>
          <w:rFonts w:ascii="Times New Roman" w:hAnsi="Times New Roman"/>
          <w:sz w:val="28"/>
        </w:rPr>
        <w:t xml:space="preserve"> у единственного поставщика (подрядчика, исполнителя)</w:t>
      </w:r>
      <w:r w:rsidR="00492591" w:rsidRPr="00F53EAF">
        <w:rPr>
          <w:rFonts w:ascii="Times New Roman" w:hAnsi="Times New Roman"/>
          <w:sz w:val="28"/>
        </w:rPr>
        <w:t>, предусмотренных подпунктами ______ пункта 63.1 настоящего Положения,</w:t>
      </w:r>
      <w:r w:rsidR="0090705A" w:rsidRPr="00F53EAF">
        <w:rPr>
          <w:rFonts w:ascii="Times New Roman" w:hAnsi="Times New Roman"/>
          <w:sz w:val="28"/>
        </w:rPr>
        <w:t xml:space="preserve"> заказчик размещает </w:t>
      </w:r>
      <w:r w:rsidR="00492591" w:rsidRPr="00F53EAF">
        <w:rPr>
          <w:rFonts w:ascii="Times New Roman" w:hAnsi="Times New Roman"/>
          <w:sz w:val="28"/>
        </w:rPr>
        <w:t xml:space="preserve">в ЕИС </w:t>
      </w:r>
      <w:r w:rsidR="0090705A" w:rsidRPr="00F53EAF">
        <w:rPr>
          <w:rFonts w:ascii="Times New Roman" w:hAnsi="Times New Roman"/>
          <w:sz w:val="28"/>
        </w:rPr>
        <w:t>документы и сведения, предусмотренные подпунктами ____</w:t>
      </w:r>
      <w:r w:rsidR="000112C4" w:rsidRPr="00F53EAF">
        <w:rPr>
          <w:rFonts w:ascii="Times New Roman" w:hAnsi="Times New Roman"/>
          <w:sz w:val="28"/>
        </w:rPr>
        <w:t xml:space="preserve">____ пункта 5.3 настоящей главы, которые должны </w:t>
      </w:r>
      <w:r w:rsidR="003A7FEB" w:rsidRPr="00F53EAF">
        <w:rPr>
          <w:rFonts w:ascii="Times New Roman" w:hAnsi="Times New Roman"/>
          <w:sz w:val="28"/>
        </w:rPr>
        <w:t>соответствовать</w:t>
      </w:r>
      <w:r w:rsidR="0055549D" w:rsidRPr="00F53EAF">
        <w:rPr>
          <w:rFonts w:ascii="Times New Roman" w:hAnsi="Times New Roman"/>
          <w:sz w:val="28"/>
        </w:rPr>
        <w:t xml:space="preserve"> требованиям </w:t>
      </w:r>
      <w:r w:rsidR="00154524" w:rsidRPr="00F53EAF">
        <w:rPr>
          <w:rFonts w:ascii="Times New Roman" w:hAnsi="Times New Roman"/>
          <w:sz w:val="28"/>
        </w:rPr>
        <w:t xml:space="preserve">Закона № 223-ФЗ и </w:t>
      </w:r>
      <w:r w:rsidR="0086764C" w:rsidRPr="00F53EAF">
        <w:rPr>
          <w:rFonts w:ascii="Times New Roman" w:hAnsi="Times New Roman"/>
          <w:sz w:val="28"/>
        </w:rPr>
        <w:t>настоящего Положения</w:t>
      </w:r>
      <w:r w:rsidR="00536EFB" w:rsidRPr="00F53EAF">
        <w:rPr>
          <w:rFonts w:ascii="Times New Roman" w:hAnsi="Times New Roman"/>
          <w:sz w:val="28"/>
        </w:rPr>
        <w:t>.</w:t>
      </w:r>
    </w:p>
    <w:p w14:paraId="671D0C4B" w14:textId="4A1364F0" w:rsidR="00B60AE5" w:rsidRPr="00F53EAF" w:rsidRDefault="006B3E84" w:rsidP="00F53EAF">
      <w:pPr>
        <w:spacing w:after="0" w:line="240" w:lineRule="auto"/>
        <w:ind w:firstLine="708"/>
        <w:jc w:val="both"/>
        <w:rPr>
          <w:rFonts w:ascii="Times New Roman" w:hAnsi="Times New Roman" w:cs="Times New Roman"/>
          <w:sz w:val="28"/>
          <w:szCs w:val="28"/>
        </w:rPr>
      </w:pPr>
      <w:r>
        <w:rPr>
          <w:rFonts w:ascii="Times New Roman" w:hAnsi="Times New Roman"/>
          <w:sz w:val="28"/>
        </w:rPr>
        <w:t>Вариант №3:</w:t>
      </w:r>
      <w:r w:rsidR="00B60AE5" w:rsidRPr="00F53EAF">
        <w:rPr>
          <w:rFonts w:ascii="Times New Roman" w:hAnsi="Times New Roman"/>
          <w:sz w:val="28"/>
        </w:rPr>
        <w:t xml:space="preserve"> </w:t>
      </w:r>
      <w:r>
        <w:rPr>
          <w:rFonts w:ascii="Times New Roman" w:hAnsi="Times New Roman" w:cs="Times New Roman"/>
          <w:spacing w:val="6"/>
          <w:sz w:val="28"/>
          <w:szCs w:val="28"/>
        </w:rPr>
        <w:t>в</w:t>
      </w:r>
      <w:r w:rsidR="00B60AE5" w:rsidRPr="00F53EAF">
        <w:rPr>
          <w:rFonts w:ascii="Times New Roman" w:hAnsi="Times New Roman" w:cs="Times New Roman"/>
          <w:spacing w:val="6"/>
          <w:sz w:val="28"/>
          <w:szCs w:val="28"/>
        </w:rPr>
        <w:t> случае осуществления закупок у единственного поставщика (подрядчика, исполнителя) среди субъектов малого и среднего предпринимательства, предусмотренных пунктом 63.1 настоящего Положения, заказчик размещает в ЕИС документы и сведения, предусмотренные подпунктами 1, 2, 3, 5 пункта 5.3 настоящей главы, которые должны соответствовать требованиям Закона № 223-ФЗ и настоящего Положения.</w:t>
      </w:r>
    </w:p>
    <w:p w14:paraId="343F1830"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5</w:t>
      </w:r>
      <w:r w:rsidRPr="00F53EAF">
        <w:rPr>
          <w:rFonts w:ascii="Times New Roman" w:hAnsi="Times New Roman" w:cs="Times New Roman"/>
          <w:sz w:val="28"/>
          <w:szCs w:val="28"/>
        </w:rPr>
        <w:t>. Заказчик дополнительно вправе размещать указанн</w:t>
      </w:r>
      <w:r w:rsidR="007D5C05" w:rsidRPr="00F53EAF">
        <w:rPr>
          <w:rFonts w:ascii="Times New Roman" w:hAnsi="Times New Roman" w:cs="Times New Roman"/>
          <w:sz w:val="28"/>
          <w:szCs w:val="28"/>
        </w:rPr>
        <w:t>ые</w:t>
      </w:r>
      <w:r w:rsidRPr="00F53EAF">
        <w:rPr>
          <w:rFonts w:ascii="Times New Roman" w:hAnsi="Times New Roman" w:cs="Times New Roman"/>
          <w:sz w:val="28"/>
          <w:szCs w:val="28"/>
        </w:rPr>
        <w:t xml:space="preserve"> в настоящей главе </w:t>
      </w:r>
      <w:r w:rsidR="007D5C05" w:rsidRPr="00F53EAF">
        <w:rPr>
          <w:rFonts w:ascii="Times New Roman" w:hAnsi="Times New Roman" w:cs="Times New Roman"/>
          <w:sz w:val="28"/>
          <w:szCs w:val="28"/>
        </w:rPr>
        <w:t>сведения</w:t>
      </w:r>
      <w:r w:rsidRPr="00F53EAF">
        <w:rPr>
          <w:rFonts w:ascii="Times New Roman" w:hAnsi="Times New Roman" w:cs="Times New Roman"/>
          <w:sz w:val="28"/>
          <w:szCs w:val="28"/>
        </w:rPr>
        <w:t xml:space="preserve"> на сайте заказчика в информационно-телекоммуникационной сети «Ин</w:t>
      </w:r>
      <w:r w:rsidR="00686333" w:rsidRPr="00F53EAF">
        <w:rPr>
          <w:rFonts w:ascii="Times New Roman" w:hAnsi="Times New Roman" w:cs="Times New Roman"/>
          <w:sz w:val="28"/>
          <w:szCs w:val="28"/>
        </w:rPr>
        <w:t>тернет»</w:t>
      </w:r>
      <w:r w:rsidR="009A09C4" w:rsidRPr="00F53EAF">
        <w:rPr>
          <w:rFonts w:ascii="Times New Roman" w:hAnsi="Times New Roman" w:cs="Times New Roman"/>
          <w:sz w:val="28"/>
          <w:szCs w:val="28"/>
        </w:rPr>
        <w:t>.</w:t>
      </w:r>
    </w:p>
    <w:p w14:paraId="738FC1C6"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Размещенная в ЕИС и на сайте заказчика информация, предусмотренная Законом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223-ФЗ и настоящим Положением, должна быть доступна для</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 xml:space="preserve">ознакомления без взимания платы. </w:t>
      </w:r>
    </w:p>
    <w:p w14:paraId="6D09CF0D"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2C5904F5"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6</w:t>
      </w:r>
      <w:r w:rsidRPr="00F53EAF">
        <w:rPr>
          <w:rFonts w:ascii="Times New Roman" w:hAnsi="Times New Roman" w:cs="Times New Roman"/>
          <w:sz w:val="28"/>
          <w:szCs w:val="28"/>
        </w:rPr>
        <w:t>.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Законом</w:t>
      </w:r>
      <w:r w:rsidR="0053038F" w:rsidRPr="00F53EAF">
        <w:rPr>
          <w:rFonts w:ascii="Times New Roman" w:hAnsi="Times New Roman" w:cs="Times New Roman"/>
          <w:sz w:val="28"/>
          <w:szCs w:val="28"/>
        </w:rPr>
        <w:t xml:space="preserve"> </w:t>
      </w:r>
      <w:r w:rsidRPr="00F53EAF">
        <w:rPr>
          <w:rFonts w:ascii="Times New Roman" w:hAnsi="Times New Roman" w:cs="Times New Roman"/>
          <w:sz w:val="28"/>
          <w:szCs w:val="28"/>
        </w:rPr>
        <w:t>№</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6E1FFFBF" w14:textId="2334B0E7" w:rsidR="001B5748" w:rsidRPr="00F53EAF" w:rsidRDefault="001B574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AA64BD" w:rsidRPr="00F53EAF">
        <w:rPr>
          <w:rFonts w:ascii="Times New Roman" w:hAnsi="Times New Roman" w:cs="Times New Roman"/>
          <w:sz w:val="28"/>
          <w:szCs w:val="28"/>
        </w:rPr>
        <w:t>7</w:t>
      </w:r>
      <w:r w:rsidRPr="00F53EAF">
        <w:rPr>
          <w:rFonts w:ascii="Times New Roman" w:hAnsi="Times New Roman" w:cs="Times New Roman"/>
          <w:sz w:val="28"/>
          <w:szCs w:val="28"/>
        </w:rPr>
        <w:t>. Не подлежат размещению в ЕИС сведения</w:t>
      </w:r>
      <w:r w:rsidR="00371C11"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223-</w:t>
      </w:r>
      <w:proofErr w:type="gramStart"/>
      <w:r w:rsidRPr="00F53EAF">
        <w:rPr>
          <w:rFonts w:ascii="Times New Roman" w:hAnsi="Times New Roman" w:cs="Times New Roman"/>
          <w:sz w:val="28"/>
          <w:szCs w:val="28"/>
        </w:rPr>
        <w:t>ФЗ</w:t>
      </w:r>
      <w:r w:rsidR="00B75D26">
        <w:rPr>
          <w:rFonts w:ascii="Times New Roman" w:hAnsi="Times New Roman" w:cs="Times New Roman"/>
          <w:sz w:val="28"/>
          <w:szCs w:val="28"/>
        </w:rPr>
        <w:t>,</w:t>
      </w:r>
      <w:r w:rsidR="00B75D26" w:rsidRPr="00B75D26">
        <w:rPr>
          <w:rFonts w:ascii="Times New Roman" w:hAnsi="Times New Roman"/>
          <w:sz w:val="28"/>
        </w:rPr>
        <w:t xml:space="preserve">  </w:t>
      </w:r>
      <w:r w:rsidR="00B75D26">
        <w:rPr>
          <w:rFonts w:ascii="Times New Roman" w:hAnsi="Times New Roman"/>
          <w:sz w:val="28"/>
        </w:rPr>
        <w:t xml:space="preserve"> </w:t>
      </w:r>
      <w:proofErr w:type="gramEnd"/>
      <w:r w:rsidR="00B75D26">
        <w:rPr>
          <w:rFonts w:ascii="Times New Roman" w:hAnsi="Times New Roman"/>
          <w:sz w:val="28"/>
        </w:rPr>
        <w:t xml:space="preserve">          </w:t>
      </w:r>
      <w:r w:rsidR="00B75D26" w:rsidRPr="00B75D26">
        <w:rPr>
          <w:rFonts w:ascii="Times New Roman" w:hAnsi="Times New Roman"/>
          <w:sz w:val="28"/>
        </w:rPr>
        <w:t>в иных случаях, предусмотренных Законом № 223-ФЗ.</w:t>
      </w:r>
      <w:r w:rsidRPr="00F53EAF">
        <w:rPr>
          <w:rFonts w:ascii="Times New Roman" w:hAnsi="Times New Roman" w:cs="Times New Roman"/>
          <w:sz w:val="28"/>
          <w:szCs w:val="28"/>
        </w:rPr>
        <w:t xml:space="preserve"> </w:t>
      </w:r>
    </w:p>
    <w:p w14:paraId="5CA32CEF" w14:textId="77777777" w:rsidR="00BB113E" w:rsidRPr="00F53EAF" w:rsidRDefault="00BB113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AA64BD" w:rsidRPr="00F53EAF">
        <w:rPr>
          <w:rFonts w:ascii="Times New Roman" w:hAnsi="Times New Roman" w:cs="Times New Roman"/>
          <w:sz w:val="28"/>
          <w:szCs w:val="28"/>
        </w:rPr>
        <w:t>8</w:t>
      </w:r>
      <w:r w:rsidRPr="00F53EAF">
        <w:rPr>
          <w:rFonts w:ascii="Times New Roman" w:hAnsi="Times New Roman" w:cs="Times New Roman"/>
          <w:sz w:val="28"/>
          <w:szCs w:val="28"/>
        </w:rPr>
        <w:t>. Заказчик вправе не размещать в ЕИС следующие сведения:</w:t>
      </w:r>
    </w:p>
    <w:p w14:paraId="7AFFB20D" w14:textId="77777777" w:rsidR="00632ACA" w:rsidRPr="00F53EAF" w:rsidRDefault="0063650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F53EAF">
        <w:rPr>
          <w:rFonts w:ascii="Times New Roman" w:hAnsi="Times New Roman" w:cs="Times New Roman"/>
          <w:spacing w:val="-2"/>
          <w:sz w:val="28"/>
          <w:szCs w:val="28"/>
        </w:rPr>
        <w:t xml:space="preserve">финансовый </w:t>
      </w:r>
      <w:r w:rsidRPr="00F53EAF">
        <w:rPr>
          <w:rFonts w:ascii="Times New Roman" w:hAnsi="Times New Roman" w:cs="Times New Roman"/>
          <w:spacing w:val="-2"/>
          <w:sz w:val="28"/>
          <w:szCs w:val="28"/>
        </w:rPr>
        <w:lastRenderedPageBreak/>
        <w:t>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00CC76FE" w:rsidRPr="00F53EAF">
        <w:rPr>
          <w:rFonts w:ascii="Times New Roman" w:hAnsi="Times New Roman" w:cs="Times New Roman"/>
          <w:sz w:val="28"/>
          <w:szCs w:val="28"/>
        </w:rPr>
        <w:t>;</w:t>
      </w:r>
    </w:p>
    <w:p w14:paraId="3E5E85C6"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услуг по привлечению во вклады (включая размещение депозитных вкладов) денежных средств организаций, получению кредитов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ведению счетов, включая аккредитивы, о закупке брокерских услуг, услуг депозитариев;</w:t>
      </w:r>
    </w:p>
    <w:p w14:paraId="4B3EC9E1"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связанной с заключением и исполнением договора купли</w:t>
      </w:r>
      <w:r w:rsidR="007D5C05" w:rsidRPr="00F53EAF">
        <w:rPr>
          <w:rFonts w:ascii="Times New Roman" w:hAnsi="Times New Roman" w:cs="Times New Roman"/>
          <w:spacing w:val="-2"/>
          <w:sz w:val="28"/>
          <w:szCs w:val="28"/>
        </w:rPr>
        <w:noBreakHyphen/>
      </w:r>
      <w:r w:rsidRPr="00F53EAF">
        <w:rPr>
          <w:rFonts w:ascii="Times New Roman" w:hAnsi="Times New Roman" w:cs="Times New Roman"/>
          <w:spacing w:val="-2"/>
          <w:sz w:val="28"/>
          <w:szCs w:val="28"/>
        </w:rPr>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42D3AB7C" w14:textId="26BA53BD" w:rsidR="009E54B6" w:rsidRPr="00F53EAF" w:rsidRDefault="00B704FE"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w:t>
      </w:r>
      <w:r w:rsidR="009E54B6" w:rsidRPr="00F53EAF">
        <w:rPr>
          <w:rFonts w:ascii="Times New Roman" w:hAnsi="Times New Roman"/>
          <w:spacing w:val="-2"/>
          <w:sz w:val="28"/>
        </w:rPr>
        <w:t>.</w:t>
      </w:r>
    </w:p>
    <w:p w14:paraId="161A3511" w14:textId="77777777" w:rsidR="00B7499F" w:rsidRPr="00F53EAF" w:rsidRDefault="00B7499F" w:rsidP="00F53EAF">
      <w:pPr>
        <w:spacing w:after="0" w:line="240" w:lineRule="auto"/>
        <w:ind w:firstLine="708"/>
        <w:jc w:val="both"/>
        <w:rPr>
          <w:rFonts w:ascii="Times New Roman" w:hAnsi="Times New Roman" w:cs="Times New Roman"/>
          <w:spacing w:val="-2"/>
          <w:sz w:val="28"/>
          <w:szCs w:val="28"/>
        </w:rPr>
      </w:pPr>
    </w:p>
    <w:p w14:paraId="0672818E" w14:textId="77777777" w:rsidR="00632ACA" w:rsidRPr="00F53EAF" w:rsidRDefault="00B7499F" w:rsidP="00F53EAF">
      <w:pPr>
        <w:pStyle w:val="2"/>
        <w:spacing w:before="0"/>
        <w:jc w:val="center"/>
        <w:rPr>
          <w:rFonts w:ascii="Times New Roman" w:hAnsi="Times New Roman" w:cs="Times New Roman"/>
          <w:color w:val="auto"/>
          <w:spacing w:val="-2"/>
          <w:sz w:val="28"/>
          <w:szCs w:val="28"/>
        </w:rPr>
      </w:pPr>
      <w:bookmarkStart w:id="20" w:name="_Toc17704937"/>
      <w:bookmarkStart w:id="21" w:name="_Toc529531824"/>
      <w:r w:rsidRPr="00F53EAF">
        <w:rPr>
          <w:rFonts w:ascii="Times New Roman" w:hAnsi="Times New Roman" w:cs="Times New Roman"/>
          <w:color w:val="auto"/>
          <w:spacing w:val="-2"/>
          <w:sz w:val="28"/>
          <w:szCs w:val="28"/>
        </w:rPr>
        <w:t>6</w:t>
      </w:r>
      <w:r w:rsidR="00632ACA" w:rsidRPr="00F53EAF">
        <w:rPr>
          <w:rFonts w:ascii="Times New Roman" w:hAnsi="Times New Roman" w:cs="Times New Roman"/>
          <w:color w:val="auto"/>
          <w:spacing w:val="-2"/>
          <w:sz w:val="28"/>
          <w:szCs w:val="28"/>
        </w:rPr>
        <w:t>. Планирование закупок</w:t>
      </w:r>
      <w:bookmarkEnd w:id="20"/>
      <w:bookmarkEnd w:id="21"/>
    </w:p>
    <w:p w14:paraId="71E0D6C9"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p>
    <w:p w14:paraId="599CD1AF"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6.1.</w:t>
      </w:r>
      <w:r w:rsidR="003E207C"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 xml:space="preserve">Закупка осуществляется на основании плана закупки товаров, работ, услуг (далее – план закупки), который утверждается заказчиком не менее чем </w:t>
      </w:r>
      <w:r w:rsidR="00187F77"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на один год.</w:t>
      </w:r>
    </w:p>
    <w:p w14:paraId="7024F95E" w14:textId="374E30D6"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6.2. Формирование плана закупки в ЕИС осуществляется заказчиком по</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форме,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в</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порядке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и</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срок</w:t>
      </w:r>
      <w:r w:rsidR="00514AD6" w:rsidRPr="00F53EAF">
        <w:rPr>
          <w:rFonts w:ascii="Times New Roman" w:hAnsi="Times New Roman" w:cs="Times New Roman"/>
          <w:spacing w:val="-2"/>
          <w:sz w:val="28"/>
          <w:szCs w:val="28"/>
        </w:rPr>
        <w:t>и</w:t>
      </w:r>
      <w:r w:rsidRPr="00F53EAF">
        <w:rPr>
          <w:rFonts w:ascii="Times New Roman" w:hAnsi="Times New Roman" w:cs="Times New Roman"/>
          <w:spacing w:val="-2"/>
          <w:sz w:val="28"/>
          <w:szCs w:val="28"/>
        </w:rPr>
        <w:t>, определенны</w:t>
      </w:r>
      <w:r w:rsidR="00514AD6" w:rsidRPr="00F53EAF">
        <w:rPr>
          <w:rFonts w:ascii="Times New Roman" w:hAnsi="Times New Roman" w:cs="Times New Roman"/>
          <w:spacing w:val="-2"/>
          <w:sz w:val="28"/>
          <w:szCs w:val="28"/>
        </w:rPr>
        <w:t xml:space="preserve">е </w:t>
      </w:r>
      <w:r w:rsidRPr="00F53EAF">
        <w:rPr>
          <w:rFonts w:ascii="Times New Roman" w:hAnsi="Times New Roman" w:cs="Times New Roman"/>
          <w:spacing w:val="-2"/>
          <w:sz w:val="28"/>
          <w:szCs w:val="28"/>
        </w:rPr>
        <w:t>Правительством</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 xml:space="preserve">Российской Федерации, а также настоящим Положением. </w:t>
      </w:r>
      <w:r w:rsidR="00D8182C" w:rsidRPr="00F53EAF">
        <w:rPr>
          <w:rFonts w:ascii="Times New Roman" w:hAnsi="Times New Roman" w:cs="Times New Roman"/>
          <w:spacing w:val="-2"/>
          <w:sz w:val="28"/>
          <w:szCs w:val="28"/>
        </w:rPr>
        <w:t>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557F8056" w14:textId="5464BFF7" w:rsidR="005960FD"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6.3.</w:t>
      </w:r>
      <w:r w:rsidR="007E6E78"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 xml:space="preserve">Утвержденный план закупок, а также изменения плана закупки подлежат размещению в ЕИС в течение десяти </w:t>
      </w:r>
      <w:r w:rsidR="00746D87" w:rsidRPr="00F53EAF">
        <w:rPr>
          <w:rFonts w:ascii="Times New Roman" w:hAnsi="Times New Roman" w:cs="Times New Roman"/>
          <w:spacing w:val="-2"/>
          <w:sz w:val="28"/>
          <w:szCs w:val="28"/>
        </w:rPr>
        <w:t xml:space="preserve">календарных </w:t>
      </w:r>
      <w:r w:rsidRPr="00F53EAF">
        <w:rPr>
          <w:rFonts w:ascii="Times New Roman" w:hAnsi="Times New Roman" w:cs="Times New Roman"/>
          <w:spacing w:val="-2"/>
          <w:sz w:val="28"/>
          <w:szCs w:val="28"/>
        </w:rPr>
        <w:t>дней с</w:t>
      </w:r>
      <w:r w:rsidR="002B1931" w:rsidRPr="00F53EAF">
        <w:rPr>
          <w:rFonts w:ascii="Times New Roman" w:hAnsi="Times New Roman" w:cs="Times New Roman"/>
          <w:spacing w:val="-2"/>
          <w:sz w:val="28"/>
          <w:szCs w:val="28"/>
        </w:rPr>
        <w:t xml:space="preserve"> даты утверждения плана закупки</w:t>
      </w:r>
      <w:r w:rsidR="003E3EA7" w:rsidRPr="00F53EAF">
        <w:rPr>
          <w:rFonts w:ascii="Times New Roman" w:hAnsi="Times New Roman" w:cs="Times New Roman"/>
          <w:spacing w:val="-2"/>
          <w:sz w:val="28"/>
          <w:szCs w:val="28"/>
        </w:rPr>
        <w:t xml:space="preserve"> (</w:t>
      </w:r>
      <w:r w:rsidR="00970B05" w:rsidRPr="00F53EAF">
        <w:rPr>
          <w:rFonts w:ascii="Times New Roman" w:hAnsi="Times New Roman" w:cs="Times New Roman"/>
          <w:spacing w:val="-2"/>
          <w:sz w:val="28"/>
          <w:szCs w:val="28"/>
        </w:rPr>
        <w:t>изменений плана закупки</w:t>
      </w:r>
      <w:r w:rsidR="003E3EA7" w:rsidRPr="00F53EAF">
        <w:rPr>
          <w:rFonts w:ascii="Times New Roman" w:hAnsi="Times New Roman" w:cs="Times New Roman"/>
          <w:spacing w:val="-2"/>
          <w:sz w:val="28"/>
          <w:szCs w:val="28"/>
        </w:rPr>
        <w:t>)</w:t>
      </w:r>
      <w:r w:rsidR="002B1931" w:rsidRPr="00F53EAF">
        <w:rPr>
          <w:rFonts w:ascii="Times New Roman" w:hAnsi="Times New Roman" w:cs="Times New Roman"/>
          <w:spacing w:val="-2"/>
          <w:sz w:val="28"/>
          <w:szCs w:val="28"/>
        </w:rPr>
        <w:t xml:space="preserve">. </w:t>
      </w:r>
    </w:p>
    <w:p w14:paraId="08919A9D" w14:textId="04A6EB65"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w:t>
      </w:r>
      <w:r w:rsidR="00000E71" w:rsidRPr="00F53EAF">
        <w:rPr>
          <w:rFonts w:ascii="Times New Roman" w:hAnsi="Times New Roman" w:cs="Times New Roman"/>
          <w:spacing w:val="-2"/>
          <w:sz w:val="28"/>
          <w:szCs w:val="28"/>
        </w:rPr>
        <w:t>4</w:t>
      </w:r>
      <w:r w:rsidRPr="00F53EAF">
        <w:rPr>
          <w:rFonts w:ascii="Times New Roman" w:hAnsi="Times New Roman" w:cs="Times New Roman"/>
          <w:spacing w:val="-2"/>
          <w:sz w:val="28"/>
          <w:szCs w:val="28"/>
        </w:rPr>
        <w:t>. </w:t>
      </w:r>
      <w:r w:rsidR="00620329" w:rsidRPr="00F53EAF">
        <w:rPr>
          <w:rFonts w:ascii="Times New Roman" w:hAnsi="Times New Roman" w:cs="Times New Roman"/>
          <w:spacing w:val="-2"/>
          <w:sz w:val="28"/>
          <w:szCs w:val="28"/>
        </w:rPr>
        <w:t xml:space="preserve">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00620329" w:rsidRPr="00F53EAF">
        <w:rPr>
          <w:rFonts w:ascii="Times New Roman" w:hAnsi="Times New Roman" w:cs="Times New Roman"/>
          <w:sz w:val="28"/>
          <w:szCs w:val="28"/>
        </w:rPr>
        <w:t>локальными актами заказчика,</w:t>
      </w:r>
      <w:r w:rsidR="00620329" w:rsidRPr="00F53EAF">
        <w:rPr>
          <w:rFonts w:ascii="Times New Roman" w:hAnsi="Times New Roman" w:cs="Times New Roman"/>
          <w:spacing w:val="-2"/>
          <w:sz w:val="28"/>
          <w:szCs w:val="28"/>
        </w:rPr>
        <w:t xml:space="preserve"> в том числе в случаях</w:t>
      </w:r>
      <w:r w:rsidR="00AB3005" w:rsidRPr="00F53EAF">
        <w:rPr>
          <w:rFonts w:ascii="Times New Roman" w:hAnsi="Times New Roman" w:cs="Times New Roman"/>
          <w:spacing w:val="-2"/>
          <w:sz w:val="28"/>
          <w:szCs w:val="28"/>
        </w:rPr>
        <w:t>:</w:t>
      </w:r>
    </w:p>
    <w:p w14:paraId="54E5368D" w14:textId="77777777"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786A9DEE" w14:textId="4B392D8D" w:rsidR="0059508A" w:rsidRPr="00F53EAF" w:rsidRDefault="0059508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r w:rsidR="00F81AA6" w:rsidRPr="00F53EAF">
        <w:rPr>
          <w:rFonts w:ascii="Times New Roman" w:hAnsi="Times New Roman" w:cs="Times New Roman"/>
          <w:sz w:val="28"/>
          <w:szCs w:val="28"/>
        </w:rPr>
        <w:t>.</w:t>
      </w:r>
    </w:p>
    <w:p w14:paraId="17586D68" w14:textId="5C78868C" w:rsidR="00632ACA"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r w:rsidR="00905695" w:rsidRPr="00F53EAF">
        <w:rPr>
          <w:rFonts w:ascii="Times New Roman" w:hAnsi="Times New Roman"/>
          <w:sz w:val="28"/>
        </w:rPr>
        <w:t>.</w:t>
      </w:r>
    </w:p>
    <w:p w14:paraId="3669F5F7" w14:textId="5967D42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6</w:t>
      </w:r>
      <w:r w:rsidRPr="00F53EAF">
        <w:rPr>
          <w:rFonts w:ascii="Times New Roman" w:hAnsi="Times New Roman" w:cs="Times New Roman"/>
          <w:sz w:val="28"/>
          <w:szCs w:val="28"/>
        </w:rPr>
        <w:t>. План закупки</w:t>
      </w:r>
      <w:r w:rsidR="00970B05" w:rsidRPr="00F53EAF">
        <w:rPr>
          <w:rFonts w:ascii="Times New Roman" w:hAnsi="Times New Roman" w:cs="Times New Roman"/>
          <w:sz w:val="28"/>
          <w:szCs w:val="28"/>
        </w:rPr>
        <w:t>, план закупки инновационной продукции</w:t>
      </w:r>
      <w:r w:rsidRPr="00F53EAF">
        <w:rPr>
          <w:rFonts w:ascii="Times New Roman" w:hAnsi="Times New Roman" w:cs="Times New Roman"/>
          <w:sz w:val="28"/>
          <w:szCs w:val="28"/>
        </w:rPr>
        <w:t xml:space="preserve">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1A0DCDA3" w14:textId="77777777" w:rsidR="00752C83" w:rsidRPr="00F53EAF" w:rsidRDefault="008B7B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752C83" w:rsidRPr="00F53EAF">
        <w:rPr>
          <w:rFonts w:ascii="Times New Roman" w:hAnsi="Times New Roman" w:cs="Times New Roman"/>
          <w:sz w:val="28"/>
          <w:szCs w:val="28"/>
        </w:rPr>
        <w:t>В</w:t>
      </w:r>
      <w:r w:rsidRPr="00F53EAF">
        <w:rPr>
          <w:rFonts w:ascii="Times New Roman" w:hAnsi="Times New Roman" w:cs="Times New Roman"/>
          <w:sz w:val="28"/>
          <w:szCs w:val="28"/>
        </w:rPr>
        <w:t>несение изменений в план закупки осуществляется в срок не</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позднее размещения в ЕИС извещения о</w:t>
      </w:r>
      <w:r w:rsidR="00E638CB" w:rsidRPr="00F53EAF">
        <w:rPr>
          <w:rFonts w:ascii="Times New Roman" w:hAnsi="Times New Roman" w:cs="Times New Roman"/>
          <w:sz w:val="28"/>
          <w:szCs w:val="28"/>
        </w:rPr>
        <w:t>б</w:t>
      </w:r>
      <w:r w:rsidRPr="00F53EAF">
        <w:rPr>
          <w:rFonts w:ascii="Times New Roman" w:hAnsi="Times New Roman" w:cs="Times New Roman"/>
          <w:sz w:val="28"/>
          <w:szCs w:val="28"/>
        </w:rPr>
        <w:t xml:space="preserve"> </w:t>
      </w:r>
      <w:r w:rsidR="00E638CB" w:rsidRPr="00F53EAF">
        <w:rPr>
          <w:rFonts w:ascii="Times New Roman" w:hAnsi="Times New Roman" w:cs="Times New Roman"/>
          <w:sz w:val="28"/>
          <w:szCs w:val="28"/>
        </w:rPr>
        <w:t xml:space="preserve">осуществлении </w:t>
      </w:r>
      <w:r w:rsidRPr="00F53EAF">
        <w:rPr>
          <w:rFonts w:ascii="Times New Roman" w:hAnsi="Times New Roman" w:cs="Times New Roman"/>
          <w:sz w:val="28"/>
          <w:szCs w:val="28"/>
        </w:rPr>
        <w:t>закупк</w:t>
      </w:r>
      <w:r w:rsidR="00E638CB" w:rsidRPr="00F53EAF">
        <w:rPr>
          <w:rFonts w:ascii="Times New Roman" w:hAnsi="Times New Roman" w:cs="Times New Roman"/>
          <w:sz w:val="28"/>
          <w:szCs w:val="28"/>
        </w:rPr>
        <w:t>и</w:t>
      </w:r>
      <w:r w:rsidRPr="00F53EAF">
        <w:rPr>
          <w:rFonts w:ascii="Times New Roman" w:hAnsi="Times New Roman" w:cs="Times New Roman"/>
          <w:sz w:val="28"/>
          <w:szCs w:val="28"/>
        </w:rPr>
        <w:t xml:space="preserve">, документации о закупке </w:t>
      </w:r>
      <w:r w:rsidR="00752C83" w:rsidRPr="00F53EAF">
        <w:rPr>
          <w:rFonts w:ascii="Times New Roman" w:hAnsi="Times New Roman" w:cs="Times New Roman"/>
          <w:sz w:val="28"/>
          <w:szCs w:val="28"/>
        </w:rPr>
        <w:t xml:space="preserve">(при наличии) </w:t>
      </w:r>
      <w:r w:rsidRPr="00F53EAF">
        <w:rPr>
          <w:rFonts w:ascii="Times New Roman" w:hAnsi="Times New Roman" w:cs="Times New Roman"/>
          <w:sz w:val="28"/>
          <w:szCs w:val="28"/>
        </w:rPr>
        <w:t>или вносимых в них изменений.</w:t>
      </w:r>
      <w:r w:rsidR="00820783" w:rsidRPr="00F53EAF">
        <w:rPr>
          <w:rFonts w:ascii="Times New Roman" w:hAnsi="Times New Roman" w:cs="Times New Roman"/>
          <w:sz w:val="28"/>
          <w:szCs w:val="28"/>
        </w:rPr>
        <w:t xml:space="preserve"> </w:t>
      </w:r>
    </w:p>
    <w:p w14:paraId="1E96B5F1"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w:t>
      </w:r>
      <w:r w:rsidR="007B1608" w:rsidRPr="00F53EAF">
        <w:rPr>
          <w:rFonts w:ascii="Times New Roman" w:hAnsi="Times New Roman" w:cs="Times New Roman"/>
          <w:sz w:val="28"/>
          <w:szCs w:val="28"/>
        </w:rPr>
        <w:t>и</w:t>
      </w:r>
      <w:r w:rsidRPr="00F53EAF">
        <w:rPr>
          <w:rFonts w:ascii="Times New Roman" w:hAnsi="Times New Roman" w:cs="Times New Roman"/>
          <w:sz w:val="28"/>
          <w:szCs w:val="28"/>
        </w:rPr>
        <w:t xml:space="preserve"> в него изменений определяются локальными актами заказчика</w:t>
      </w:r>
      <w:r w:rsidR="008B7BDF" w:rsidRPr="00F53EAF">
        <w:rPr>
          <w:rFonts w:ascii="Times New Roman" w:hAnsi="Times New Roman" w:cs="Times New Roman"/>
          <w:sz w:val="28"/>
          <w:szCs w:val="28"/>
        </w:rPr>
        <w:t xml:space="preserve"> с учетом установленных </w:t>
      </w:r>
      <w:r w:rsidR="003601F0" w:rsidRPr="00F53EAF">
        <w:rPr>
          <w:rFonts w:ascii="Times New Roman" w:hAnsi="Times New Roman" w:cs="Times New Roman"/>
          <w:sz w:val="28"/>
          <w:szCs w:val="28"/>
        </w:rPr>
        <w:t>законо</w:t>
      </w:r>
      <w:r w:rsidR="004D2794" w:rsidRPr="00F53EAF">
        <w:rPr>
          <w:rFonts w:ascii="Times New Roman" w:hAnsi="Times New Roman" w:cs="Times New Roman"/>
          <w:sz w:val="28"/>
          <w:szCs w:val="28"/>
        </w:rPr>
        <w:t>дательством</w:t>
      </w:r>
      <w:r w:rsidR="003601F0" w:rsidRPr="00F53EAF">
        <w:rPr>
          <w:rFonts w:ascii="Times New Roman" w:hAnsi="Times New Roman" w:cs="Times New Roman"/>
          <w:sz w:val="28"/>
          <w:szCs w:val="28"/>
        </w:rPr>
        <w:t xml:space="preserve"> </w:t>
      </w:r>
      <w:r w:rsidR="008B7BDF" w:rsidRPr="00F53EAF">
        <w:rPr>
          <w:rFonts w:ascii="Times New Roman" w:hAnsi="Times New Roman" w:cs="Times New Roman"/>
          <w:sz w:val="28"/>
          <w:szCs w:val="28"/>
        </w:rPr>
        <w:t>требований</w:t>
      </w:r>
      <w:r w:rsidRPr="00F53EAF">
        <w:rPr>
          <w:rFonts w:ascii="Times New Roman" w:hAnsi="Times New Roman" w:cs="Times New Roman"/>
          <w:sz w:val="28"/>
          <w:szCs w:val="28"/>
        </w:rPr>
        <w:t>.</w:t>
      </w:r>
    </w:p>
    <w:p w14:paraId="16CE9C3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F4BD6A1" w14:textId="77777777" w:rsidR="00DD3340" w:rsidRPr="00F53EAF" w:rsidRDefault="00DD3340" w:rsidP="00F53EAF">
      <w:pPr>
        <w:pStyle w:val="2"/>
        <w:spacing w:before="0"/>
        <w:jc w:val="center"/>
        <w:rPr>
          <w:rFonts w:ascii="Times New Roman" w:hAnsi="Times New Roman" w:cs="Times New Roman"/>
          <w:color w:val="auto"/>
          <w:sz w:val="28"/>
          <w:szCs w:val="28"/>
        </w:rPr>
      </w:pPr>
      <w:bookmarkStart w:id="22" w:name="_Toc17704938"/>
      <w:bookmarkStart w:id="23" w:name="_Toc529531825"/>
      <w:r w:rsidRPr="00F53EAF">
        <w:rPr>
          <w:rFonts w:ascii="Times New Roman" w:hAnsi="Times New Roman" w:cs="Times New Roman"/>
          <w:color w:val="auto"/>
          <w:sz w:val="28"/>
          <w:szCs w:val="28"/>
        </w:rPr>
        <w:t>7. Способы осуществления закупок</w:t>
      </w:r>
      <w:bookmarkEnd w:id="22"/>
      <w:bookmarkEnd w:id="23"/>
    </w:p>
    <w:p w14:paraId="6B75A07F" w14:textId="77777777" w:rsidR="00DD3340" w:rsidRPr="00F53EAF" w:rsidRDefault="00DD3340" w:rsidP="00F53EAF">
      <w:pPr>
        <w:spacing w:after="0" w:line="240" w:lineRule="auto"/>
        <w:ind w:firstLine="708"/>
        <w:jc w:val="both"/>
        <w:rPr>
          <w:rFonts w:ascii="Times New Roman" w:hAnsi="Times New Roman" w:cs="Times New Roman"/>
          <w:sz w:val="28"/>
          <w:szCs w:val="28"/>
        </w:rPr>
      </w:pPr>
    </w:p>
    <w:p w14:paraId="1A9B295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14:paraId="5F016AD3" w14:textId="7374517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7.2. </w:t>
      </w:r>
      <w:r w:rsidR="00F81AA6" w:rsidRPr="00F53EAF">
        <w:rPr>
          <w:rFonts w:ascii="Times New Roman" w:hAnsi="Times New Roman" w:cs="Times New Roman"/>
          <w:sz w:val="28"/>
          <w:szCs w:val="28"/>
        </w:rPr>
        <w:t>Конкурентной закупкой является закупка, осуществляемая с одновременным соблюдением условий, указанных в части 3 статьи 3 Закона № 223-ФЗ</w:t>
      </w:r>
      <w:r w:rsidRPr="00F53EAF">
        <w:rPr>
          <w:rFonts w:ascii="Times New Roman" w:hAnsi="Times New Roman" w:cs="Times New Roman"/>
          <w:sz w:val="28"/>
          <w:szCs w:val="28"/>
        </w:rPr>
        <w:t>.</w:t>
      </w:r>
    </w:p>
    <w:p w14:paraId="546BFD6A"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7.3. Конкурентные закупки осуществляются следующими способами:</w:t>
      </w:r>
    </w:p>
    <w:p w14:paraId="4DE5A06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открытый конкурс,</w:t>
      </w:r>
    </w:p>
    <w:p w14:paraId="7D476189"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конкурс в электронной форме,</w:t>
      </w:r>
    </w:p>
    <w:p w14:paraId="3675C7F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закрытый конкурс,</w:t>
      </w:r>
    </w:p>
    <w:p w14:paraId="5F85510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открытый аукцион,</w:t>
      </w:r>
    </w:p>
    <w:p w14:paraId="188274E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аукцион в электронной форме,</w:t>
      </w:r>
    </w:p>
    <w:p w14:paraId="5FCA8E7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закрытый аукцион,</w:t>
      </w:r>
    </w:p>
    <w:p w14:paraId="78C843F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запрос котировок в электронной форме,</w:t>
      </w:r>
    </w:p>
    <w:p w14:paraId="35E3772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закрытый запрос котировок,</w:t>
      </w:r>
    </w:p>
    <w:p w14:paraId="6328E8CE"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запрос цен в электронной форме,</w:t>
      </w:r>
    </w:p>
    <w:p w14:paraId="3378185A"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запрос предложений в электронной форме,</w:t>
      </w:r>
    </w:p>
    <w:p w14:paraId="16D0CFD7" w14:textId="3FEAAE1A" w:rsidR="00121013"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закрытый запрос предложений.</w:t>
      </w:r>
    </w:p>
    <w:p w14:paraId="763E2483" w14:textId="76BC749C" w:rsidR="00B704FE"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7.4 </w:t>
      </w:r>
      <w:r w:rsidR="00B704FE" w:rsidRPr="00F53EAF">
        <w:rPr>
          <w:rFonts w:ascii="Times New Roman" w:hAnsi="Times New Roman" w:cs="Times New Roman"/>
          <w:sz w:val="28"/>
          <w:szCs w:val="28"/>
        </w:rPr>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14:paraId="490BA0E3"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запрос оферт в электронной форме;</w:t>
      </w:r>
    </w:p>
    <w:p w14:paraId="5E280280"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срочный ценовой запрос в электронной форме;</w:t>
      </w:r>
    </w:p>
    <w:p w14:paraId="1A2BF613" w14:textId="3FF4C0C4" w:rsidR="00121013"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закупка у единственного поставщика (подрядчика, исполнителя)</w:t>
      </w:r>
      <w:r w:rsidR="00866308" w:rsidRPr="00F53EAF">
        <w:rPr>
          <w:rFonts w:ascii="Times New Roman" w:hAnsi="Times New Roman" w:cs="Times New Roman"/>
          <w:sz w:val="28"/>
          <w:szCs w:val="28"/>
        </w:rPr>
        <w:t>.</w:t>
      </w:r>
    </w:p>
    <w:p w14:paraId="238BE43C" w14:textId="53F21C5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7.5. Закупки</w:t>
      </w:r>
      <w:r w:rsidR="002E6246"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могут включать несколько лотов, по каждому из которых может быть выбран отдельный победитель и заключен отдельный договор. </w:t>
      </w:r>
    </w:p>
    <w:p w14:paraId="4BE822F9" w14:textId="77777777" w:rsidR="00B704FE" w:rsidRPr="00F53EAF" w:rsidRDefault="00B704F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7.6. Заказчик обязан проводить закупки в электронной форме в случаях, определенных Правительством Российской Федерации.</w:t>
      </w:r>
    </w:p>
    <w:p w14:paraId="2392770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7B8A44FF" w14:textId="44ED602C" w:rsidR="00DD334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w:t>
      </w:r>
      <w:r w:rsidR="00F81AA6" w:rsidRPr="00F53EAF">
        <w:rPr>
          <w:rFonts w:ascii="Times New Roman" w:hAnsi="Times New Roman" w:cs="Times New Roman"/>
          <w:sz w:val="28"/>
          <w:szCs w:val="28"/>
        </w:rPr>
        <w:t>.</w:t>
      </w:r>
      <w:r w:rsidR="00DD3340" w:rsidRPr="00F53EAF">
        <w:rPr>
          <w:rFonts w:ascii="Times New Roman" w:hAnsi="Times New Roman" w:cs="Times New Roman"/>
          <w:sz w:val="28"/>
          <w:szCs w:val="28"/>
        </w:rPr>
        <w:t xml:space="preserve">  </w:t>
      </w:r>
    </w:p>
    <w:p w14:paraId="0285E6DF" w14:textId="77777777" w:rsidR="00121013" w:rsidRPr="00F53EAF" w:rsidRDefault="0012101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w:t>
      </w:r>
      <w:r w:rsidRPr="00F53EAF">
        <w:rPr>
          <w:rFonts w:ascii="Times New Roman" w:hAnsi="Times New Roman"/>
          <w:sz w:val="28"/>
        </w:rPr>
        <w:t> </w:t>
      </w:r>
      <w:r w:rsidRPr="00F53EAF">
        <w:rPr>
          <w:rFonts w:ascii="Times New Roman" w:hAnsi="Times New Roman" w:cs="Times New Roman"/>
          <w:sz w:val="28"/>
          <w:szCs w:val="28"/>
        </w:rPr>
        <w:t>(или) нецелесообразности проведения закупок конкурентными способами.</w:t>
      </w:r>
    </w:p>
    <w:p w14:paraId="65F6B2C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9</w:t>
      </w:r>
      <w:r w:rsidRPr="00F53EAF">
        <w:rPr>
          <w:rFonts w:ascii="Times New Roman" w:hAnsi="Times New Roman" w:cs="Times New Roman"/>
          <w:sz w:val="28"/>
          <w:szCs w:val="28"/>
        </w:rPr>
        <w:t>. Способ закупки в каждом конкретном случае определяет уполномоченное лицо заказчика, если иное не установлено локальными актами</w:t>
      </w:r>
      <w:r w:rsidRPr="00F53EAF">
        <w:rPr>
          <w:rFonts w:ascii="Times New Roman" w:hAnsi="Times New Roman" w:cs="Times New Roman"/>
          <w:b/>
          <w:sz w:val="28"/>
          <w:szCs w:val="28"/>
        </w:rPr>
        <w:t xml:space="preserve"> </w:t>
      </w:r>
      <w:r w:rsidRPr="00F53EAF">
        <w:rPr>
          <w:rFonts w:ascii="Times New Roman" w:hAnsi="Times New Roman" w:cs="Times New Roman"/>
          <w:sz w:val="28"/>
          <w:szCs w:val="28"/>
        </w:rPr>
        <w:t xml:space="preserve">заказчика, в соответствии с настоящим Положением. </w:t>
      </w:r>
    </w:p>
    <w:p w14:paraId="44357E39" w14:textId="07EE55BD"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10</w:t>
      </w:r>
      <w:r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r w:rsidRPr="00F53EAF">
        <w:rPr>
          <w:rFonts w:ascii="Times New Roman" w:hAnsi="Times New Roman" w:cs="Times New Roman"/>
          <w:sz w:val="28"/>
          <w:szCs w:val="28"/>
        </w:rPr>
        <w:t>.</w:t>
      </w:r>
    </w:p>
    <w:p w14:paraId="533819D6" w14:textId="3398EE86"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11</w:t>
      </w:r>
      <w:r w:rsidRPr="00F53EAF">
        <w:rPr>
          <w:rFonts w:ascii="Times New Roman" w:hAnsi="Times New Roman" w:cs="Times New Roman"/>
          <w:sz w:val="28"/>
          <w:szCs w:val="28"/>
        </w:rPr>
        <w:t>. Условия и порядок применения 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разделах </w:t>
      </w:r>
      <w:r w:rsidRPr="00F53EAF">
        <w:rPr>
          <w:rFonts w:ascii="Times New Roman" w:hAnsi="Times New Roman" w:cs="Times New Roman"/>
          <w:sz w:val="28"/>
          <w:szCs w:val="28"/>
          <w:lang w:val="en-US"/>
        </w:rPr>
        <w:t>II</w:t>
      </w:r>
      <w:r w:rsidRPr="00F53EAF">
        <w:rPr>
          <w:rFonts w:ascii="Times New Roman" w:hAnsi="Times New Roman" w:cs="Times New Roman"/>
          <w:sz w:val="28"/>
          <w:szCs w:val="28"/>
        </w:rPr>
        <w:t xml:space="preserve"> – </w:t>
      </w:r>
      <w:r w:rsidRPr="00F53EAF">
        <w:rPr>
          <w:rFonts w:ascii="Times New Roman" w:hAnsi="Times New Roman"/>
          <w:sz w:val="28"/>
          <w:lang w:val="en-US"/>
        </w:rPr>
        <w:t>VI</w:t>
      </w:r>
      <w:r w:rsidR="00BB6A4B" w:rsidRPr="00F53EAF">
        <w:rPr>
          <w:rFonts w:ascii="Times New Roman" w:hAnsi="Times New Roman"/>
          <w:sz w:val="28"/>
          <w:lang w:val="en-US"/>
        </w:rPr>
        <w:t>I</w:t>
      </w:r>
      <w:r w:rsidRPr="00F53EAF">
        <w:rPr>
          <w:rFonts w:ascii="Times New Roman" w:hAnsi="Times New Roman" w:cs="Times New Roman"/>
          <w:sz w:val="28"/>
          <w:szCs w:val="28"/>
        </w:rPr>
        <w:t xml:space="preserve"> настоящего Положения.</w:t>
      </w:r>
    </w:p>
    <w:p w14:paraId="0D0349C6" w14:textId="4572F3A1"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Условия и порядок применения неконкурентных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разделе </w:t>
      </w:r>
      <w:r w:rsidRPr="00F53EAF">
        <w:rPr>
          <w:rFonts w:ascii="Times New Roman" w:hAnsi="Times New Roman" w:cs="Times New Roman"/>
          <w:sz w:val="28"/>
          <w:szCs w:val="28"/>
          <w:lang w:val="en-US"/>
        </w:rPr>
        <w:t>VIII</w:t>
      </w:r>
      <w:r w:rsidRPr="00F53EAF">
        <w:rPr>
          <w:rFonts w:ascii="Times New Roman" w:hAnsi="Times New Roman" w:cs="Times New Roman"/>
          <w:sz w:val="28"/>
          <w:szCs w:val="28"/>
        </w:rPr>
        <w:t xml:space="preserve"> настоящего Положения.</w:t>
      </w:r>
    </w:p>
    <w:p w14:paraId="2A440B5F"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12</w:t>
      </w:r>
      <w:r w:rsidRPr="00F53EAF">
        <w:rPr>
          <w:rFonts w:ascii="Times New Roman" w:hAnsi="Times New Roman" w:cs="Times New Roman"/>
          <w:sz w:val="28"/>
          <w:szCs w:val="28"/>
        </w:rPr>
        <w:t>.</w:t>
      </w:r>
      <w:r w:rsidRPr="00F53EAF">
        <w:t xml:space="preserve"> </w:t>
      </w:r>
      <w:r w:rsidR="000D2D13" w:rsidRPr="00F53EAF">
        <w:rPr>
          <w:rFonts w:ascii="Times New Roman" w:hAnsi="Times New Roman" w:cs="Times New Roman"/>
          <w:sz w:val="28"/>
          <w:szCs w:val="28"/>
        </w:rPr>
        <w:t>З</w:t>
      </w:r>
      <w:r w:rsidRPr="00F53EAF">
        <w:rPr>
          <w:rFonts w:ascii="Times New Roman" w:hAnsi="Times New Roman" w:cs="Times New Roman"/>
          <w:sz w:val="28"/>
          <w:szCs w:val="28"/>
        </w:rPr>
        <w:t>акупки в электронной форме осуществляются посредством функционала электронной площадки. Общие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14:paraId="0F75132E" w14:textId="33C28ED0"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13</w:t>
      </w:r>
      <w:r w:rsidRPr="00F53EAF">
        <w:rPr>
          <w:rFonts w:ascii="Times New Roman" w:hAnsi="Times New Roman" w:cs="Times New Roman"/>
          <w:sz w:val="28"/>
          <w:szCs w:val="28"/>
        </w:rPr>
        <w:t xml:space="preserve">. </w:t>
      </w:r>
      <w:r w:rsidR="00BF7E82" w:rsidRPr="00F53EAF">
        <w:rPr>
          <w:rFonts w:ascii="Times New Roman" w:hAnsi="Times New Roman" w:cs="Times New Roman"/>
          <w:sz w:val="28"/>
          <w:szCs w:val="28"/>
        </w:rPr>
        <w:t>З</w:t>
      </w:r>
      <w:r w:rsidR="005176DA" w:rsidRPr="00F53EAF">
        <w:rPr>
          <w:rFonts w:ascii="Times New Roman" w:hAnsi="Times New Roman" w:cs="Times New Roman"/>
          <w:sz w:val="28"/>
          <w:szCs w:val="28"/>
        </w:rPr>
        <w:t xml:space="preserve">акупки в электронной форме проводятся </w:t>
      </w:r>
      <w:r w:rsidR="00B02492" w:rsidRPr="00F53EAF">
        <w:rPr>
          <w:rFonts w:ascii="Times New Roman" w:hAnsi="Times New Roman" w:cs="Times New Roman"/>
          <w:sz w:val="28"/>
          <w:szCs w:val="28"/>
        </w:rPr>
        <w:t>на электронных</w:t>
      </w:r>
      <w:r w:rsidR="005176DA" w:rsidRPr="00F53EAF">
        <w:rPr>
          <w:rFonts w:ascii="Times New Roman" w:hAnsi="Times New Roman" w:cs="Times New Roman"/>
          <w:sz w:val="28"/>
          <w:szCs w:val="28"/>
        </w:rPr>
        <w:t xml:space="preserve"> площадках, ф</w:t>
      </w:r>
      <w:r w:rsidRPr="00F53EAF">
        <w:rPr>
          <w:rFonts w:ascii="Times New Roman" w:hAnsi="Times New Roman" w:cs="Times New Roman"/>
          <w:sz w:val="28"/>
          <w:szCs w:val="28"/>
        </w:rPr>
        <w:t>ункционал</w:t>
      </w:r>
      <w:r w:rsidR="005176DA" w:rsidRPr="00F53EAF">
        <w:rPr>
          <w:rFonts w:ascii="Times New Roman" w:hAnsi="Times New Roman" w:cs="Times New Roman"/>
          <w:sz w:val="28"/>
          <w:szCs w:val="28"/>
        </w:rPr>
        <w:t xml:space="preserve"> </w:t>
      </w:r>
      <w:r w:rsidRPr="00F53EAF">
        <w:rPr>
          <w:rFonts w:ascii="Times New Roman" w:hAnsi="Times New Roman" w:cs="Times New Roman"/>
          <w:sz w:val="28"/>
          <w:szCs w:val="28"/>
        </w:rPr>
        <w:t>котор</w:t>
      </w:r>
      <w:r w:rsidR="005176DA" w:rsidRPr="00F53EAF">
        <w:rPr>
          <w:rFonts w:ascii="Times New Roman" w:hAnsi="Times New Roman" w:cs="Times New Roman"/>
          <w:sz w:val="28"/>
          <w:szCs w:val="28"/>
        </w:rPr>
        <w:t>ых</w:t>
      </w:r>
      <w:r w:rsidRPr="00F53EAF">
        <w:rPr>
          <w:rFonts w:ascii="Times New Roman" w:hAnsi="Times New Roman" w:cs="Times New Roman"/>
          <w:sz w:val="28"/>
          <w:szCs w:val="28"/>
        </w:rPr>
        <w:t xml:space="preserve">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w:t>
      </w:r>
      <w:r w:rsidR="005176DA" w:rsidRPr="00F53EAF">
        <w:rPr>
          <w:rFonts w:ascii="Times New Roman" w:hAnsi="Times New Roman" w:cs="Times New Roman"/>
          <w:sz w:val="28"/>
          <w:szCs w:val="28"/>
        </w:rPr>
        <w:t xml:space="preserve">законодательства и </w:t>
      </w:r>
      <w:r w:rsidRPr="00F53EAF">
        <w:rPr>
          <w:rFonts w:ascii="Times New Roman" w:hAnsi="Times New Roman" w:cs="Times New Roman"/>
          <w:sz w:val="28"/>
          <w:szCs w:val="28"/>
        </w:rPr>
        <w:t>настоящего Положения.</w:t>
      </w:r>
    </w:p>
    <w:p w14:paraId="0DADE07B" w14:textId="77777777" w:rsidR="00DD3340" w:rsidRPr="00F53EAF" w:rsidRDefault="00DD3340" w:rsidP="00F53EAF">
      <w:pPr>
        <w:spacing w:after="0" w:line="240" w:lineRule="auto"/>
        <w:ind w:firstLine="708"/>
        <w:jc w:val="both"/>
        <w:rPr>
          <w:rFonts w:ascii="Times New Roman" w:hAnsi="Times New Roman" w:cs="Times New Roman"/>
          <w:sz w:val="28"/>
          <w:szCs w:val="28"/>
        </w:rPr>
      </w:pPr>
    </w:p>
    <w:p w14:paraId="62898D7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4" w:name="_Toc17704939"/>
      <w:bookmarkStart w:id="25" w:name="_Toc529531826"/>
      <w:r w:rsidRPr="00F53EAF">
        <w:rPr>
          <w:rFonts w:ascii="Times New Roman" w:hAnsi="Times New Roman" w:cs="Times New Roman"/>
          <w:color w:val="auto"/>
          <w:sz w:val="28"/>
          <w:szCs w:val="28"/>
        </w:rPr>
        <w:t>8. Требования к извещению о</w:t>
      </w:r>
      <w:r w:rsidR="00E638CB" w:rsidRPr="00F53EAF">
        <w:rPr>
          <w:rFonts w:ascii="Times New Roman" w:hAnsi="Times New Roman" w:cs="Times New Roman"/>
          <w:color w:val="auto"/>
          <w:sz w:val="28"/>
          <w:szCs w:val="28"/>
        </w:rPr>
        <w:t>б</w:t>
      </w:r>
      <w:r w:rsidRPr="00F53EAF">
        <w:rPr>
          <w:rFonts w:ascii="Times New Roman" w:hAnsi="Times New Roman" w:cs="Times New Roman"/>
          <w:color w:val="auto"/>
          <w:sz w:val="28"/>
          <w:szCs w:val="28"/>
        </w:rPr>
        <w:t xml:space="preserve"> </w:t>
      </w:r>
      <w:r w:rsidR="00E638CB" w:rsidRPr="00F53EAF">
        <w:rPr>
          <w:rFonts w:ascii="Times New Roman" w:hAnsi="Times New Roman" w:cs="Times New Roman"/>
          <w:color w:val="auto"/>
          <w:sz w:val="28"/>
          <w:szCs w:val="28"/>
        </w:rPr>
        <w:t>осуществлении</w:t>
      </w:r>
      <w:r w:rsidRPr="00F53EAF">
        <w:rPr>
          <w:rFonts w:ascii="Times New Roman" w:hAnsi="Times New Roman" w:cs="Times New Roman"/>
          <w:color w:val="auto"/>
          <w:sz w:val="28"/>
          <w:szCs w:val="28"/>
        </w:rPr>
        <w:t xml:space="preserve"> закупки, документации о</w:t>
      </w:r>
      <w:r w:rsidR="00E553F1"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закупке</w:t>
      </w:r>
      <w:bookmarkEnd w:id="24"/>
      <w:bookmarkEnd w:id="25"/>
    </w:p>
    <w:p w14:paraId="52053D0A" w14:textId="77777777" w:rsidR="00632ACA" w:rsidRPr="00F53EAF" w:rsidRDefault="00632ACA" w:rsidP="00F53EAF">
      <w:pPr>
        <w:spacing w:after="0" w:line="240" w:lineRule="auto"/>
        <w:jc w:val="both"/>
        <w:rPr>
          <w:rFonts w:ascii="Times New Roman" w:hAnsi="Times New Roman" w:cs="Times New Roman"/>
          <w:b/>
          <w:sz w:val="28"/>
          <w:szCs w:val="28"/>
        </w:rPr>
      </w:pPr>
    </w:p>
    <w:p w14:paraId="20B20F8F" w14:textId="77777777" w:rsidR="00F032D4" w:rsidRPr="00F53EAF" w:rsidRDefault="00F032D4" w:rsidP="00F53EAF">
      <w:pPr>
        <w:widowControl w:val="0"/>
        <w:spacing w:after="0" w:line="240" w:lineRule="auto"/>
        <w:ind w:firstLine="708"/>
        <w:jc w:val="both"/>
        <w:rPr>
          <w:rFonts w:ascii="Times New Roman" w:hAnsi="Times New Roman" w:cs="Times New Roman"/>
          <w:b/>
          <w:sz w:val="28"/>
          <w:szCs w:val="28"/>
        </w:rPr>
      </w:pPr>
      <w:r w:rsidRPr="00F53EAF">
        <w:rPr>
          <w:rFonts w:ascii="Times New Roman" w:hAnsi="Times New Roman" w:cs="Times New Roman"/>
          <w:sz w:val="28"/>
          <w:szCs w:val="28"/>
        </w:rPr>
        <w:t xml:space="preserve">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w:t>
      </w:r>
      <w:r w:rsidRPr="00F53EAF">
        <w:rPr>
          <w:rFonts w:ascii="Times New Roman" w:hAnsi="Times New Roman" w:cs="Times New Roman"/>
          <w:sz w:val="28"/>
          <w:szCs w:val="28"/>
        </w:rPr>
        <w:lastRenderedPageBreak/>
        <w:t>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вместе с извещением об осуществлении закупки (далее также – извещение, извещение о закупке).</w:t>
      </w:r>
    </w:p>
    <w:p w14:paraId="565B1D05" w14:textId="556A5D3F"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одновременно. Заказчик и</w:t>
      </w:r>
      <w:r w:rsidR="00035630" w:rsidRPr="00F53EAF">
        <w:rPr>
          <w:rFonts w:ascii="Times New Roman" w:hAnsi="Times New Roman" w:cs="Times New Roman"/>
          <w:sz w:val="28"/>
          <w:szCs w:val="28"/>
        </w:rPr>
        <w:t xml:space="preserve">меет право разместить извещение </w:t>
      </w:r>
      <w:r w:rsidRPr="00F53EAF">
        <w:rPr>
          <w:rFonts w:ascii="Times New Roman" w:hAnsi="Times New Roman" w:cs="Times New Roman"/>
          <w:sz w:val="28"/>
          <w:szCs w:val="28"/>
        </w:rPr>
        <w:t>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документацию о закупке в дополнительных источниках информации.</w:t>
      </w:r>
    </w:p>
    <w:p w14:paraId="007519E5" w14:textId="74CB5FF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A4505" w:rsidRPr="00F53EAF">
        <w:rPr>
          <w:rFonts w:ascii="Times New Roman" w:hAnsi="Times New Roman" w:cs="Times New Roman"/>
          <w:sz w:val="28"/>
          <w:szCs w:val="28"/>
        </w:rPr>
        <w:t>3</w:t>
      </w:r>
      <w:r w:rsidRPr="00F53EAF">
        <w:rPr>
          <w:rFonts w:ascii="Times New Roman" w:hAnsi="Times New Roman" w:cs="Times New Roman"/>
          <w:sz w:val="28"/>
          <w:szCs w:val="28"/>
        </w:rPr>
        <w:t xml:space="preserve">. </w:t>
      </w:r>
      <w:r w:rsidR="00035630" w:rsidRPr="00F53EAF">
        <w:rPr>
          <w:rFonts w:ascii="Times New Roman" w:hAnsi="Times New Roman" w:cs="Times New Roman"/>
          <w:sz w:val="28"/>
          <w:szCs w:val="28"/>
        </w:rPr>
        <w:t>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14:paraId="276F07D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способ осуществления закупки;</w:t>
      </w:r>
    </w:p>
    <w:p w14:paraId="698C6592" w14:textId="77777777" w:rsidR="006B270D"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r w:rsidR="00630F0D" w:rsidRPr="00F53EAF">
        <w:rPr>
          <w:rFonts w:ascii="Times New Roman" w:hAnsi="Times New Roman" w:cs="Times New Roman"/>
          <w:sz w:val="28"/>
          <w:szCs w:val="28"/>
        </w:rPr>
        <w:t xml:space="preserve">, с указанием </w:t>
      </w:r>
      <w:r w:rsidR="006B270D" w:rsidRPr="00F53EAF">
        <w:rPr>
          <w:rFonts w:ascii="Times New Roman" w:hAnsi="Times New Roman" w:cs="Times New Roman"/>
          <w:sz w:val="28"/>
          <w:szCs w:val="28"/>
        </w:rPr>
        <w:t>информаци</w:t>
      </w:r>
      <w:r w:rsidR="00630F0D" w:rsidRPr="00F53EAF">
        <w:rPr>
          <w:rFonts w:ascii="Times New Roman" w:hAnsi="Times New Roman" w:cs="Times New Roman"/>
          <w:sz w:val="28"/>
          <w:szCs w:val="28"/>
        </w:rPr>
        <w:t>и</w:t>
      </w:r>
      <w:r w:rsidR="006B270D" w:rsidRPr="00F53EAF">
        <w:rPr>
          <w:rFonts w:ascii="Times New Roman" w:hAnsi="Times New Roman" w:cs="Times New Roman"/>
          <w:sz w:val="28"/>
          <w:szCs w:val="28"/>
        </w:rPr>
        <w:t xml:space="preserve"> об</w:t>
      </w:r>
      <w:r w:rsidR="00B7499F" w:rsidRPr="00F53EAF">
        <w:rPr>
          <w:rFonts w:ascii="Times New Roman" w:hAnsi="Times New Roman" w:cs="Times New Roman"/>
          <w:sz w:val="28"/>
          <w:szCs w:val="28"/>
          <w:lang w:val="en-US"/>
        </w:rPr>
        <w:t> </w:t>
      </w:r>
      <w:r w:rsidR="006B270D" w:rsidRPr="00F53EAF">
        <w:rPr>
          <w:rFonts w:ascii="Times New Roman" w:hAnsi="Times New Roman" w:cs="Times New Roman"/>
          <w:sz w:val="28"/>
          <w:szCs w:val="28"/>
        </w:rPr>
        <w:t xml:space="preserve">уполномоченном лице заказчика, ответственном за осуществление закупки; </w:t>
      </w:r>
    </w:p>
    <w:p w14:paraId="4A218CA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предмет договора с указанием количества поставляемого товара, объема выполняемых работ, оказываемых услуг, а также краткое описание </w:t>
      </w:r>
      <w:r w:rsidR="009E1817" w:rsidRPr="00F53EAF">
        <w:rPr>
          <w:rFonts w:ascii="Times New Roman" w:hAnsi="Times New Roman" w:cs="Times New Roman"/>
          <w:sz w:val="28"/>
          <w:szCs w:val="28"/>
        </w:rPr>
        <w:t>предмета закупки</w:t>
      </w:r>
      <w:r w:rsidRPr="00F53EAF">
        <w:rPr>
          <w:rFonts w:ascii="Times New Roman" w:hAnsi="Times New Roman" w:cs="Times New Roman"/>
          <w:sz w:val="28"/>
          <w:szCs w:val="28"/>
        </w:rPr>
        <w:t>;</w:t>
      </w:r>
    </w:p>
    <w:p w14:paraId="041DFF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место поставки товара, выполнения работы, оказания услуги</w:t>
      </w:r>
      <w:r w:rsidR="00B3402A"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r w:rsidR="00B3402A" w:rsidRPr="00F53EAF">
        <w:rPr>
          <w:rFonts w:ascii="Times New Roman" w:hAnsi="Times New Roman" w:cs="Times New Roman"/>
          <w:sz w:val="28"/>
          <w:szCs w:val="28"/>
        </w:rPr>
        <w:t>)</w:t>
      </w:r>
      <w:r w:rsidRPr="00F53EAF">
        <w:rPr>
          <w:rFonts w:ascii="Times New Roman" w:hAnsi="Times New Roman" w:cs="Times New Roman"/>
          <w:sz w:val="28"/>
          <w:szCs w:val="28"/>
        </w:rPr>
        <w:t>;</w:t>
      </w:r>
    </w:p>
    <w:p w14:paraId="0DEDC4A3" w14:textId="23E89E0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w:t>
      </w:r>
      <w:r w:rsidR="00C37FB5" w:rsidRPr="00F53EAF">
        <w:rPr>
          <w:rFonts w:ascii="Times New Roman" w:hAnsi="Times New Roman" w:cs="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14:paraId="759D64A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322B206D" w14:textId="02B3D23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закупки) и порядок подведения итогов закупки (этапов закупки);</w:t>
      </w:r>
    </w:p>
    <w:p w14:paraId="2D128714"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14:paraId="3AD4CD0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10CA5951"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BE55425" w14:textId="3DD12EC0" w:rsidR="004C2691"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иные сведения</w:t>
      </w:r>
      <w:r w:rsidRPr="00F53EAF">
        <w:rPr>
          <w:rStyle w:val="ab"/>
          <w:rFonts w:ascii="Times New Roman" w:hAnsi="Times New Roman" w:cs="Times New Roman"/>
          <w:sz w:val="28"/>
          <w:szCs w:val="28"/>
        </w:rPr>
        <w:footnoteReference w:id="3"/>
      </w:r>
      <w:r w:rsidRPr="00F53EAF">
        <w:rPr>
          <w:rFonts w:ascii="Times New Roman" w:hAnsi="Times New Roman" w:cs="Times New Roman"/>
          <w:sz w:val="28"/>
          <w:szCs w:val="28"/>
        </w:rPr>
        <w:t>.</w:t>
      </w:r>
    </w:p>
    <w:p w14:paraId="77D9D5CC"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8.</w:t>
      </w:r>
      <w:r w:rsidR="006A4505" w:rsidRPr="00F53EAF">
        <w:rPr>
          <w:rFonts w:ascii="Times New Roman" w:hAnsi="Times New Roman" w:cs="Times New Roman"/>
          <w:sz w:val="28"/>
          <w:szCs w:val="28"/>
        </w:rPr>
        <w:t>4</w:t>
      </w:r>
      <w:r w:rsidRPr="00F53EAF">
        <w:rPr>
          <w:rFonts w:ascii="Times New Roman" w:hAnsi="Times New Roman" w:cs="Times New Roman"/>
          <w:sz w:val="28"/>
          <w:szCs w:val="28"/>
        </w:rPr>
        <w:t>. Документация о конкурентной закупке должна содержать следующие сведения:</w:t>
      </w:r>
    </w:p>
    <w:p w14:paraId="7AEBE273" w14:textId="77777777" w:rsidR="0051580C"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51580C" w:rsidRPr="00F53EAF">
        <w:rPr>
          <w:rFonts w:ascii="Times New Roman" w:hAnsi="Times New Roman" w:cs="Times New Roman"/>
          <w:sz w:val="28"/>
          <w:szCs w:val="28"/>
        </w:rPr>
        <w:t xml:space="preserve">описание предмета такой закупки в соответствии с главой </w:t>
      </w:r>
      <w:r w:rsidR="00E6716C" w:rsidRPr="00F53EAF">
        <w:rPr>
          <w:rFonts w:ascii="Times New Roman" w:hAnsi="Times New Roman" w:cs="Times New Roman"/>
          <w:sz w:val="28"/>
          <w:szCs w:val="28"/>
        </w:rPr>
        <w:t>11</w:t>
      </w:r>
      <w:r w:rsidR="0051580C" w:rsidRPr="00F53EAF">
        <w:rPr>
          <w:rFonts w:ascii="Times New Roman" w:hAnsi="Times New Roman" w:cs="Times New Roman"/>
          <w:sz w:val="28"/>
          <w:szCs w:val="28"/>
        </w:rPr>
        <w:t xml:space="preserve"> настоящего Положения;</w:t>
      </w:r>
    </w:p>
    <w:p w14:paraId="465B52FC" w14:textId="77777777" w:rsidR="00632ACA" w:rsidRPr="00F53EAF" w:rsidRDefault="0051580C"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0C0278"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соответст</w:t>
      </w:r>
      <w:r w:rsidR="00442EBA" w:rsidRPr="00F53EAF">
        <w:rPr>
          <w:rFonts w:ascii="Times New Roman" w:hAnsi="Times New Roman" w:cs="Times New Roman"/>
          <w:sz w:val="28"/>
          <w:szCs w:val="28"/>
        </w:rPr>
        <w:t>в</w:t>
      </w:r>
      <w:r w:rsidR="000C0278" w:rsidRPr="00F53EAF">
        <w:rPr>
          <w:rFonts w:ascii="Times New Roman" w:hAnsi="Times New Roman" w:cs="Times New Roman"/>
          <w:sz w:val="28"/>
          <w:szCs w:val="28"/>
        </w:rPr>
        <w:t>ии с законодательством Российской Федерации о техническом регулировании, документами, разрабатываемыми и применяемыми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национальной системе стандартизации, принятыми в соответствии с</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044316" w:rsidRPr="00F53EAF">
        <w:rPr>
          <w:rFonts w:ascii="Times New Roman" w:hAnsi="Times New Roman" w:cs="Times New Roman"/>
          <w:sz w:val="28"/>
          <w:szCs w:val="28"/>
        </w:rPr>
        <w:t>.</w:t>
      </w:r>
    </w:p>
    <w:p w14:paraId="388B551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00B7499F" w:rsidRPr="00F53EAF">
        <w:rPr>
          <w:rFonts w:ascii="Times New Roman" w:hAnsi="Times New Roman" w:cs="Times New Roman"/>
          <w:sz w:val="28"/>
          <w:szCs w:val="28"/>
          <w:lang w:val="en-US"/>
        </w:rPr>
        <w:t> </w:t>
      </w:r>
      <w:r w:rsidR="00523942" w:rsidRPr="00F53EAF">
        <w:rPr>
          <w:rFonts w:ascii="Times New Roman" w:hAnsi="Times New Roman" w:cs="Times New Roman"/>
          <w:sz w:val="28"/>
          <w:szCs w:val="28"/>
        </w:rPr>
        <w:t xml:space="preserve">стандартизации </w:t>
      </w:r>
      <w:r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544CB231"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 требования к содержанию, форме, оформлению и составу заявки на</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у</w:t>
      </w:r>
      <w:r w:rsidR="00FE1353" w:rsidRPr="00F53EAF">
        <w:rPr>
          <w:rFonts w:ascii="Times New Roman" w:hAnsi="Times New Roman" w:cs="Times New Roman"/>
          <w:sz w:val="28"/>
          <w:szCs w:val="28"/>
        </w:rPr>
        <w:t>частие в закупке</w:t>
      </w:r>
      <w:r w:rsidR="00691A05" w:rsidRPr="00F53EAF">
        <w:rPr>
          <w:rFonts w:ascii="Times New Roman" w:hAnsi="Times New Roman" w:cs="Times New Roman"/>
          <w:sz w:val="28"/>
          <w:szCs w:val="28"/>
        </w:rPr>
        <w:t>, в том числе указание на количество частей, из которых состоит заявка на</w:t>
      </w:r>
      <w:r w:rsidR="00044316" w:rsidRPr="00F53EAF">
        <w:rPr>
          <w:rFonts w:ascii="Times New Roman" w:hAnsi="Times New Roman" w:cs="Times New Roman"/>
          <w:sz w:val="28"/>
          <w:szCs w:val="28"/>
        </w:rPr>
        <w:t xml:space="preserve"> участие в электронном аукционе</w:t>
      </w:r>
      <w:r w:rsidR="00632ACA" w:rsidRPr="00F53EAF">
        <w:rPr>
          <w:rFonts w:ascii="Times New Roman" w:hAnsi="Times New Roman" w:cs="Times New Roman"/>
          <w:sz w:val="28"/>
          <w:szCs w:val="28"/>
        </w:rPr>
        <w:t>;</w:t>
      </w:r>
      <w:r w:rsidR="002A23E1" w:rsidRPr="00F53EAF">
        <w:rPr>
          <w:rFonts w:ascii="Times New Roman" w:hAnsi="Times New Roman" w:cs="Times New Roman"/>
          <w:sz w:val="28"/>
          <w:szCs w:val="28"/>
        </w:rPr>
        <w:t xml:space="preserve"> </w:t>
      </w:r>
    </w:p>
    <w:p w14:paraId="1D5CE349"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632ACA" w:rsidRPr="00F53EAF">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w:t>
      </w:r>
      <w:r w:rsidR="00523942"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и</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качественных характеристик;</w:t>
      </w:r>
    </w:p>
    <w:p w14:paraId="0F882710"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632ACA" w:rsidRPr="00F53EAF">
        <w:rPr>
          <w:rFonts w:ascii="Times New Roman" w:hAnsi="Times New Roman" w:cs="Times New Roman"/>
          <w:sz w:val="28"/>
          <w:szCs w:val="28"/>
        </w:rPr>
        <w:t>) место, условия и сроки (периоды) поставки товара, выполнения работы, оказания услуги;</w:t>
      </w:r>
    </w:p>
    <w:p w14:paraId="754F457C" w14:textId="7099EA90"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сведения о начальной (максимальной) цене договора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7D299A7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632ACA" w:rsidRPr="00F53EAF">
        <w:rPr>
          <w:rFonts w:ascii="Times New Roman" w:hAnsi="Times New Roman" w:cs="Times New Roman"/>
          <w:sz w:val="28"/>
          <w:szCs w:val="28"/>
        </w:rPr>
        <w:t>) форма, сроки и порядок оплаты товара, работы, услуги;</w:t>
      </w:r>
    </w:p>
    <w:p w14:paraId="40186B60" w14:textId="3702522F"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32ACA"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 xml:space="preserve">обоснование начальной (максимальной) цены договора либо цены единицы товара, работы, услуги, включая информацию о расходах на перевозку, </w:t>
      </w:r>
      <w:r w:rsidR="00C37FB5" w:rsidRPr="00F53EAF">
        <w:rPr>
          <w:rFonts w:ascii="Times New Roman" w:hAnsi="Times New Roman" w:cs="Times New Roman"/>
          <w:sz w:val="28"/>
          <w:szCs w:val="28"/>
        </w:rPr>
        <w:lastRenderedPageBreak/>
        <w:t>страхование, уплату таможенных пошлин, налогов и других обязательных платежей;</w:t>
      </w:r>
    </w:p>
    <w:p w14:paraId="03DC241C"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632ACA"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w:t>
      </w:r>
      <w:r w:rsidR="002A0603" w:rsidRPr="00F53EAF">
        <w:rPr>
          <w:rFonts w:ascii="Times New Roman" w:hAnsi="Times New Roman" w:cs="Times New Roman"/>
          <w:sz w:val="28"/>
          <w:szCs w:val="28"/>
        </w:rPr>
        <w:t>ом (подрядчиком</w:t>
      </w:r>
      <w:r w:rsidR="00632ACA" w:rsidRPr="00F53EAF">
        <w:rPr>
          <w:rFonts w:ascii="Times New Roman" w:hAnsi="Times New Roman" w:cs="Times New Roman"/>
          <w:sz w:val="28"/>
          <w:szCs w:val="28"/>
        </w:rPr>
        <w:t>, исполнител</w:t>
      </w:r>
      <w:r w:rsidR="002A0603" w:rsidRPr="00F53EAF">
        <w:rPr>
          <w:rFonts w:ascii="Times New Roman" w:hAnsi="Times New Roman" w:cs="Times New Roman"/>
          <w:sz w:val="28"/>
          <w:szCs w:val="28"/>
        </w:rPr>
        <w:t>е</w:t>
      </w:r>
      <w:r w:rsidR="00632ACA" w:rsidRPr="00F53EAF">
        <w:rPr>
          <w:rFonts w:ascii="Times New Roman" w:hAnsi="Times New Roman" w:cs="Times New Roman"/>
          <w:sz w:val="28"/>
          <w:szCs w:val="28"/>
        </w:rPr>
        <w:t>м);</w:t>
      </w:r>
    </w:p>
    <w:p w14:paraId="2F61FEA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w:t>
      </w:r>
      <w:r w:rsidR="00632ACA" w:rsidRPr="00F53EAF">
        <w:rPr>
          <w:rFonts w:ascii="Times New Roman" w:hAnsi="Times New Roman" w:cs="Times New Roman"/>
          <w:sz w:val="28"/>
          <w:szCs w:val="28"/>
        </w:rPr>
        <w:t>) порядок применения официального курса иностранной валюты к</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sidR="0051730C" w:rsidRPr="00F53EAF">
        <w:rPr>
          <w:rFonts w:ascii="Times New Roman" w:hAnsi="Times New Roman" w:cs="Times New Roman"/>
          <w:sz w:val="28"/>
          <w:szCs w:val="28"/>
        </w:rPr>
        <w:t xml:space="preserve"> (при</w:t>
      </w:r>
      <w:r w:rsidR="00B7499F" w:rsidRPr="00F53EAF">
        <w:rPr>
          <w:rFonts w:ascii="Times New Roman" w:hAnsi="Times New Roman" w:cs="Times New Roman"/>
          <w:sz w:val="28"/>
          <w:szCs w:val="28"/>
          <w:lang w:val="en-US"/>
        </w:rPr>
        <w:t> </w:t>
      </w:r>
      <w:r w:rsidR="0051730C" w:rsidRPr="00F53EAF">
        <w:rPr>
          <w:rFonts w:ascii="Times New Roman" w:hAnsi="Times New Roman" w:cs="Times New Roman"/>
          <w:sz w:val="28"/>
          <w:szCs w:val="28"/>
        </w:rPr>
        <w:t>необходимости)</w:t>
      </w:r>
      <w:r w:rsidR="00632ACA" w:rsidRPr="00F53EAF">
        <w:rPr>
          <w:rFonts w:ascii="Times New Roman" w:hAnsi="Times New Roman" w:cs="Times New Roman"/>
          <w:sz w:val="28"/>
          <w:szCs w:val="28"/>
        </w:rPr>
        <w:t xml:space="preserve">; </w:t>
      </w:r>
    </w:p>
    <w:p w14:paraId="5D73BE4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0C0278" w:rsidRPr="00F53EAF">
        <w:rPr>
          <w:rFonts w:ascii="Times New Roman" w:hAnsi="Times New Roman" w:cs="Times New Roman"/>
          <w:sz w:val="28"/>
          <w:szCs w:val="28"/>
        </w:rPr>
        <w:t>1</w:t>
      </w:r>
      <w:r w:rsidRPr="00F53EAF">
        <w:rPr>
          <w:rFonts w:ascii="Times New Roman" w:hAnsi="Times New Roman" w:cs="Times New Roman"/>
          <w:sz w:val="28"/>
          <w:szCs w:val="28"/>
        </w:rPr>
        <w:t>)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14:paraId="3C58D4E2" w14:textId="18914F3F"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2</w:t>
      </w:r>
      <w:r w:rsidRPr="00F53EAF">
        <w:rPr>
          <w:rFonts w:ascii="Times New Roman" w:hAnsi="Times New Roman" w:cs="Times New Roman"/>
          <w:sz w:val="28"/>
          <w:szCs w:val="28"/>
        </w:rPr>
        <w:t xml:space="preserve">) порядок и срок отзыва заявок на участие в закупке; </w:t>
      </w:r>
    </w:p>
    <w:p w14:paraId="36EBC96E" w14:textId="77777777"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3</w:t>
      </w:r>
      <w:r w:rsidRPr="00F53EAF">
        <w:rPr>
          <w:rFonts w:ascii="Times New Roman" w:hAnsi="Times New Roman" w:cs="Times New Roman"/>
          <w:sz w:val="28"/>
          <w:szCs w:val="28"/>
        </w:rPr>
        <w:t>) порядок и срок внесения изменений в заявки на участие в закупке;</w:t>
      </w:r>
    </w:p>
    <w:p w14:paraId="0E9B46F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4</w:t>
      </w:r>
      <w:r w:rsidRPr="00F53EAF">
        <w:rPr>
          <w:rFonts w:ascii="Times New Roman" w:hAnsi="Times New Roman" w:cs="Times New Roman"/>
          <w:sz w:val="28"/>
          <w:szCs w:val="28"/>
        </w:rPr>
        <w:t>) требования к участникам такой закупки в соответствии с главой 1</w:t>
      </w:r>
      <w:r w:rsidR="00E6716C" w:rsidRPr="00F53EAF">
        <w:rPr>
          <w:rFonts w:ascii="Times New Roman" w:hAnsi="Times New Roman" w:cs="Times New Roman"/>
          <w:sz w:val="28"/>
          <w:szCs w:val="28"/>
        </w:rPr>
        <w:t>2</w:t>
      </w:r>
      <w:r w:rsidR="00096CEB"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p>
    <w:p w14:paraId="75FD7E6A" w14:textId="681E5CBF" w:rsidR="000F0ABF" w:rsidRPr="00F53EAF" w:rsidRDefault="000F0AB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18E793C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6</w:t>
      </w:r>
      <w:r w:rsidRPr="00F53EAF">
        <w:rPr>
          <w:rFonts w:ascii="Times New Roman" w:hAnsi="Times New Roman" w:cs="Times New Roman"/>
          <w:sz w:val="28"/>
          <w:szCs w:val="28"/>
        </w:rP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071E23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7</w:t>
      </w:r>
      <w:r w:rsidRPr="00F53EAF">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2A52FA47" w14:textId="77777777" w:rsidR="00C73655" w:rsidRPr="00F53EAF" w:rsidRDefault="00C7365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DF7CAF" w:rsidRPr="00F53EAF">
        <w:rPr>
          <w:rFonts w:ascii="Times New Roman" w:hAnsi="Times New Roman"/>
          <w:sz w:val="28"/>
        </w:rPr>
        <w:t>место,</w:t>
      </w:r>
      <w:r w:rsidR="00DF7CAF" w:rsidRPr="00F53EAF">
        <w:rPr>
          <w:rFonts w:ascii="Times New Roman" w:hAnsi="Times New Roman" w:cs="Times New Roman"/>
          <w:sz w:val="28"/>
          <w:szCs w:val="28"/>
        </w:rPr>
        <w:t xml:space="preserve"> </w:t>
      </w:r>
      <w:r w:rsidRPr="00F53EAF">
        <w:rPr>
          <w:rFonts w:ascii="Times New Roman" w:hAnsi="Times New Roman" w:cs="Times New Roman"/>
          <w:sz w:val="28"/>
          <w:szCs w:val="28"/>
        </w:rPr>
        <w:t>дата и время вскрытия конвертов с заявками, открытия доступа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поданным в электронной форме заявкам</w:t>
      </w:r>
      <w:r w:rsidR="00D30266" w:rsidRPr="00F53EAF">
        <w:rPr>
          <w:rFonts w:ascii="Times New Roman" w:hAnsi="Times New Roman" w:cs="Times New Roman"/>
          <w:sz w:val="28"/>
          <w:szCs w:val="28"/>
        </w:rPr>
        <w:t xml:space="preserve"> </w:t>
      </w:r>
      <w:r w:rsidR="00D30266" w:rsidRPr="00F53EAF">
        <w:rPr>
          <w:rFonts w:ascii="Times New Roman" w:hAnsi="Times New Roman"/>
          <w:sz w:val="28"/>
        </w:rPr>
        <w:t>(за исключением случаев проведения аукциона в электронной форме)</w:t>
      </w:r>
      <w:r w:rsidR="003B7283" w:rsidRPr="00F53EAF">
        <w:rPr>
          <w:rFonts w:ascii="Times New Roman" w:hAnsi="Times New Roman" w:cs="Times New Roman"/>
          <w:sz w:val="28"/>
          <w:szCs w:val="28"/>
        </w:rPr>
        <w:t xml:space="preserve">; информация о </w:t>
      </w:r>
      <w:r w:rsidR="003B56DE" w:rsidRPr="00F53EAF">
        <w:rPr>
          <w:rFonts w:ascii="Times New Roman" w:hAnsi="Times New Roman" w:cs="Times New Roman"/>
          <w:sz w:val="28"/>
          <w:szCs w:val="28"/>
        </w:rPr>
        <w:t xml:space="preserve">возможности </w:t>
      </w:r>
      <w:r w:rsidR="003B7283" w:rsidRPr="00F53EAF">
        <w:rPr>
          <w:rFonts w:ascii="Times New Roman" w:hAnsi="Times New Roman" w:cs="Times New Roman"/>
          <w:sz w:val="28"/>
          <w:szCs w:val="28"/>
        </w:rPr>
        <w:t xml:space="preserve">присутствия </w:t>
      </w:r>
      <w:r w:rsidR="003B56DE" w:rsidRPr="00F53EAF">
        <w:rPr>
          <w:rFonts w:ascii="Times New Roman" w:hAnsi="Times New Roman" w:cs="Times New Roman"/>
          <w:sz w:val="28"/>
          <w:szCs w:val="28"/>
        </w:rPr>
        <w:t xml:space="preserve">участников, подавших заявки на участие в закупке, </w:t>
      </w:r>
      <w:r w:rsidR="003B7283" w:rsidRPr="00F53EAF">
        <w:rPr>
          <w:rFonts w:ascii="Times New Roman" w:hAnsi="Times New Roman" w:cs="Times New Roman"/>
          <w:sz w:val="28"/>
          <w:szCs w:val="28"/>
        </w:rPr>
        <w:t>при вскрытии конвертов с заявками</w:t>
      </w:r>
      <w:r w:rsidR="003B56DE" w:rsidRPr="00F53EAF">
        <w:rPr>
          <w:rFonts w:ascii="Times New Roman" w:hAnsi="Times New Roman" w:cs="Times New Roman"/>
          <w:sz w:val="28"/>
          <w:szCs w:val="28"/>
        </w:rPr>
        <w:t>, а именно:</w:t>
      </w:r>
      <w:r w:rsidR="003B7283" w:rsidRPr="00F53EAF">
        <w:rPr>
          <w:rFonts w:ascii="Times New Roman" w:hAnsi="Times New Roman" w:cs="Times New Roman"/>
          <w:sz w:val="28"/>
          <w:szCs w:val="28"/>
        </w:rPr>
        <w:t xml:space="preserve"> лично (через представителей) 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(или)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посредством видеотрансляции указанного этапа закупки</w:t>
      </w:r>
      <w:r w:rsidRPr="00F53EAF">
        <w:rPr>
          <w:rFonts w:ascii="Times New Roman" w:hAnsi="Times New Roman" w:cs="Times New Roman"/>
          <w:sz w:val="28"/>
          <w:szCs w:val="28"/>
        </w:rPr>
        <w:t>;</w:t>
      </w:r>
    </w:p>
    <w:p w14:paraId="4C584E9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9</w:t>
      </w:r>
      <w:r w:rsidRPr="00F53EAF">
        <w:rPr>
          <w:rFonts w:ascii="Times New Roman" w:hAnsi="Times New Roman" w:cs="Times New Roman"/>
          <w:sz w:val="28"/>
          <w:szCs w:val="28"/>
        </w:rPr>
        <w:t>) дата рассмотрения предложений</w:t>
      </w:r>
      <w:r w:rsidR="006C3A95" w:rsidRPr="00F53EAF">
        <w:rPr>
          <w:rFonts w:ascii="Times New Roman" w:hAnsi="Times New Roman" w:cs="Times New Roman"/>
          <w:sz w:val="28"/>
          <w:szCs w:val="28"/>
        </w:rPr>
        <w:t xml:space="preserve"> (заявок)</w:t>
      </w:r>
      <w:r w:rsidRPr="00F53EAF">
        <w:rPr>
          <w:rFonts w:ascii="Times New Roman" w:hAnsi="Times New Roman" w:cs="Times New Roman"/>
          <w:sz w:val="28"/>
          <w:szCs w:val="28"/>
        </w:rPr>
        <w:t xml:space="preserve"> участников такой закупки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72CB8D55"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w:t>
      </w:r>
      <w:r w:rsidR="00632ACA" w:rsidRPr="00F53EAF">
        <w:rPr>
          <w:rFonts w:ascii="Times New Roman" w:hAnsi="Times New Roman" w:cs="Times New Roman"/>
          <w:sz w:val="28"/>
          <w:szCs w:val="28"/>
        </w:rPr>
        <w:t>) критерии оценки заявок на участие в такой закупке;</w:t>
      </w:r>
    </w:p>
    <w:p w14:paraId="05F9E29B"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w:t>
      </w:r>
      <w:r w:rsidR="00632ACA" w:rsidRPr="00F53EAF">
        <w:rPr>
          <w:rFonts w:ascii="Times New Roman" w:hAnsi="Times New Roman" w:cs="Times New Roman"/>
          <w:sz w:val="28"/>
          <w:szCs w:val="28"/>
        </w:rPr>
        <w:t xml:space="preserve">) порядок оценки </w:t>
      </w:r>
      <w:r w:rsidR="00CD1292" w:rsidRPr="00F53EAF">
        <w:rPr>
          <w:rFonts w:ascii="Times New Roman" w:hAnsi="Times New Roman" w:cs="Times New Roman"/>
          <w:sz w:val="28"/>
          <w:szCs w:val="28"/>
        </w:rPr>
        <w:t xml:space="preserve">и сопоставления </w:t>
      </w:r>
      <w:r w:rsidR="00632ACA" w:rsidRPr="00F53EAF">
        <w:rPr>
          <w:rFonts w:ascii="Times New Roman" w:hAnsi="Times New Roman" w:cs="Times New Roman"/>
          <w:sz w:val="28"/>
          <w:szCs w:val="28"/>
        </w:rPr>
        <w:t>заявок на участие в такой закупке;</w:t>
      </w:r>
    </w:p>
    <w:p w14:paraId="2F39731D" w14:textId="77777777" w:rsidR="00035630" w:rsidRPr="00F53EAF" w:rsidRDefault="00035630"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22) размер обеспечения заявки на участие в закупке, порядок </w:t>
      </w:r>
      <w:r w:rsidRPr="00F53EAF">
        <w:rPr>
          <w:rFonts w:ascii="Times New Roman" w:hAnsi="Times New Roman" w:cs="Times New Roman"/>
          <w:sz w:val="28"/>
          <w:szCs w:val="28"/>
        </w:rPr>
        <w:t xml:space="preserve">(включая способы обеспечения заявки) </w:t>
      </w:r>
      <w:r w:rsidRPr="00F53EAF">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14:paraId="4A01DB6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23) размер обеспечения исполнения договора, порядок (включая способы обеспечения исполнения договора) и срок его предоставления, а также основное </w:t>
      </w:r>
      <w:r w:rsidRPr="00F53EAF">
        <w:rPr>
          <w:rFonts w:ascii="Times New Roman" w:hAnsi="Times New Roman" w:cs="Times New Roman"/>
          <w:sz w:val="28"/>
          <w:szCs w:val="28"/>
        </w:rPr>
        <w:lastRenderedPageBreak/>
        <w:t>обязательство, исполнение которого обеспечивается (в случае установления требования обеспечения исполнения договора), и срок его исполнения;</w:t>
      </w:r>
    </w:p>
    <w:p w14:paraId="2063672F" w14:textId="444ADD47" w:rsidR="009B39C6"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24) размер (в денежном выражении), порядок предоставления обеспечения </w:t>
      </w:r>
      <w:r w:rsidRPr="00F53EAF">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F53EAF">
        <w:rPr>
          <w:rFonts w:ascii="Times New Roman" w:hAnsi="Times New Roman" w:cs="Times New Roman"/>
          <w:sz w:val="28"/>
          <w:szCs w:val="28"/>
        </w:rPr>
        <w:t>гарантийные обязательства</w:t>
      </w:r>
      <w:r w:rsidRPr="00F53EAF">
        <w:rPr>
          <w:rFonts w:ascii="Times New Roman" w:hAnsi="Times New Roman" w:cs="Times New Roman"/>
          <w:spacing w:val="-4"/>
          <w:sz w:val="28"/>
          <w:szCs w:val="28"/>
        </w:rPr>
        <w:t xml:space="preserve">), </w:t>
      </w:r>
      <w:r w:rsidRPr="00F53EAF">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207A3D1C" w14:textId="7DD2004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5</w:t>
      </w:r>
      <w:r w:rsidRPr="00F53EAF">
        <w:rPr>
          <w:rFonts w:ascii="Times New Roman" w:hAnsi="Times New Roman" w:cs="Times New Roman"/>
          <w:sz w:val="28"/>
          <w:szCs w:val="28"/>
        </w:rPr>
        <w:t>) указание на антидемпинговые меры и их описание согласно требованиям главы 2</w:t>
      </w:r>
      <w:r w:rsidR="00B1581B" w:rsidRPr="00F53EAF">
        <w:rPr>
          <w:rFonts w:ascii="Times New Roman" w:hAnsi="Times New Roman" w:cs="Times New Roman"/>
          <w:sz w:val="28"/>
          <w:szCs w:val="28"/>
        </w:rPr>
        <w:t>3</w:t>
      </w:r>
      <w:r w:rsidRPr="00F53EAF">
        <w:rPr>
          <w:rFonts w:ascii="Times New Roman" w:hAnsi="Times New Roman" w:cs="Times New Roman"/>
          <w:sz w:val="28"/>
          <w:szCs w:val="28"/>
        </w:rPr>
        <w:t xml:space="preserve"> настоящего Положения;</w:t>
      </w:r>
    </w:p>
    <w:p w14:paraId="0C871625" w14:textId="38B831D4"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632ACA" w:rsidRPr="00F53EAF">
        <w:rPr>
          <w:rFonts w:ascii="Times New Roman" w:hAnsi="Times New Roman" w:cs="Times New Roman"/>
          <w:sz w:val="28"/>
          <w:szCs w:val="28"/>
        </w:rPr>
        <w:t xml:space="preserve"> </w:t>
      </w:r>
    </w:p>
    <w:p w14:paraId="35693B0B" w14:textId="2DFA23B9" w:rsidR="00985B38" w:rsidRPr="00F53EAF" w:rsidRDefault="00985B38"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7</w:t>
      </w:r>
      <w:r w:rsidRPr="00F53EAF">
        <w:rPr>
          <w:rFonts w:ascii="Times New Roman" w:hAnsi="Times New Roman" w:cs="Times New Roman"/>
          <w:sz w:val="28"/>
          <w:szCs w:val="28"/>
        </w:rPr>
        <w:t xml:space="preserve">) возможность заказчика изменить условия договора </w:t>
      </w:r>
      <w:r w:rsidR="002251AA" w:rsidRPr="00F53EAF">
        <w:rPr>
          <w:rFonts w:ascii="Times New Roman" w:hAnsi="Times New Roman" w:cs="Times New Roman"/>
          <w:sz w:val="28"/>
          <w:szCs w:val="28"/>
        </w:rPr>
        <w:t>в случаях, предусмотренных</w:t>
      </w:r>
      <w:r w:rsidRPr="00F53EAF">
        <w:rPr>
          <w:rFonts w:ascii="Times New Roman" w:hAnsi="Times New Roman" w:cs="Times New Roman"/>
          <w:sz w:val="28"/>
          <w:szCs w:val="28"/>
        </w:rPr>
        <w:t xml:space="preserve"> настоящ</w:t>
      </w:r>
      <w:r w:rsidR="002251AA" w:rsidRPr="00F53EAF">
        <w:rPr>
          <w:rFonts w:ascii="Times New Roman" w:hAnsi="Times New Roman" w:cs="Times New Roman"/>
          <w:sz w:val="28"/>
          <w:szCs w:val="28"/>
        </w:rPr>
        <w:t>им</w:t>
      </w:r>
      <w:r w:rsidRPr="00F53EAF">
        <w:rPr>
          <w:rFonts w:ascii="Times New Roman" w:hAnsi="Times New Roman" w:cs="Times New Roman"/>
          <w:sz w:val="28"/>
          <w:szCs w:val="28"/>
        </w:rPr>
        <w:t xml:space="preserve"> Положени</w:t>
      </w:r>
      <w:r w:rsidR="002251AA" w:rsidRPr="00F53EAF">
        <w:rPr>
          <w:rFonts w:ascii="Times New Roman" w:hAnsi="Times New Roman" w:cs="Times New Roman"/>
          <w:sz w:val="28"/>
          <w:szCs w:val="28"/>
        </w:rPr>
        <w:t>ем;</w:t>
      </w:r>
    </w:p>
    <w:p w14:paraId="210AF847" w14:textId="133734C6"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8</w:t>
      </w:r>
      <w:r w:rsidRPr="00F53EAF">
        <w:rPr>
          <w:rFonts w:ascii="Times New Roman" w:hAnsi="Times New Roman" w:cs="Times New Roman"/>
          <w:sz w:val="28"/>
          <w:szCs w:val="28"/>
        </w:rPr>
        <w:t>) сведения, предусмотренные в пункте 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.2</w:t>
      </w:r>
      <w:r w:rsidR="00E76E90" w:rsidRPr="00F53EAF">
        <w:rPr>
          <w:rFonts w:ascii="Times New Roman" w:hAnsi="Times New Roman" w:cs="Times New Roman"/>
          <w:sz w:val="28"/>
          <w:szCs w:val="28"/>
        </w:rPr>
        <w:t xml:space="preserve"> </w:t>
      </w:r>
      <w:r w:rsidR="00D46473" w:rsidRPr="00F53EAF">
        <w:rPr>
          <w:rFonts w:ascii="Times New Roman" w:hAnsi="Times New Roman" w:cs="Times New Roman"/>
          <w:sz w:val="28"/>
          <w:szCs w:val="28"/>
        </w:rPr>
        <w:t>настоящего Положения</w:t>
      </w:r>
      <w:r w:rsidR="000D342F" w:rsidRPr="00F53EAF">
        <w:rPr>
          <w:rFonts w:ascii="Times New Roman" w:hAnsi="Times New Roman" w:cs="Times New Roman"/>
          <w:sz w:val="28"/>
          <w:szCs w:val="28"/>
        </w:rPr>
        <w:t>.</w:t>
      </w:r>
    </w:p>
    <w:p w14:paraId="3CE3891F"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sz w:val="28"/>
          <w:szCs w:val="28"/>
        </w:rPr>
        <w:t>8.</w:t>
      </w:r>
      <w:r w:rsidR="00FC7898" w:rsidRPr="00F53EAF">
        <w:rPr>
          <w:sz w:val="28"/>
          <w:szCs w:val="28"/>
        </w:rPr>
        <w:t>5</w:t>
      </w:r>
      <w:r w:rsidRPr="00F53EAF">
        <w:rPr>
          <w:sz w:val="28"/>
          <w:szCs w:val="28"/>
        </w:rPr>
        <w:t>. Проект договора является неотъемлемой частью документации о</w:t>
      </w:r>
      <w:r w:rsidR="00B7499F" w:rsidRPr="00F53EAF">
        <w:rPr>
          <w:sz w:val="28"/>
          <w:szCs w:val="28"/>
          <w:lang w:val="en-US"/>
        </w:rPr>
        <w:t> </w:t>
      </w:r>
      <w:r w:rsidRPr="00F53EAF">
        <w:rPr>
          <w:sz w:val="28"/>
          <w:szCs w:val="28"/>
        </w:rPr>
        <w:t>закупке. В</w:t>
      </w:r>
      <w:r w:rsidRPr="00F53EAF">
        <w:rPr>
          <w:rFonts w:eastAsiaTheme="minorHAnsi"/>
          <w:sz w:val="28"/>
          <w:szCs w:val="28"/>
          <w:lang w:eastAsia="en-US"/>
        </w:rPr>
        <w:t xml:space="preserve"> случае проведения конкурса по нескольким лотам проект договора </w:t>
      </w:r>
      <w:r w:rsidR="00375366" w:rsidRPr="00F53EAF">
        <w:rPr>
          <w:rFonts w:eastAsiaTheme="minorHAnsi"/>
          <w:sz w:val="28"/>
          <w:szCs w:val="28"/>
          <w:lang w:eastAsia="en-US"/>
        </w:rPr>
        <w:t xml:space="preserve">формируется </w:t>
      </w:r>
      <w:r w:rsidRPr="00F53EAF">
        <w:rPr>
          <w:rFonts w:eastAsiaTheme="minorHAnsi"/>
          <w:sz w:val="28"/>
          <w:szCs w:val="28"/>
          <w:lang w:eastAsia="en-US"/>
        </w:rPr>
        <w:t>в отношении каждого лота</w:t>
      </w:r>
      <w:r w:rsidR="00567C4E" w:rsidRPr="00F53EAF">
        <w:rPr>
          <w:rFonts w:eastAsiaTheme="minorHAnsi"/>
          <w:sz w:val="28"/>
          <w:szCs w:val="28"/>
          <w:lang w:eastAsia="en-US"/>
        </w:rPr>
        <w:t>, за исключением случаев, когда</w:t>
      </w:r>
      <w:r w:rsidR="00A74D4B" w:rsidRPr="00F53EAF">
        <w:rPr>
          <w:rFonts w:eastAsiaTheme="minorHAnsi"/>
          <w:sz w:val="28"/>
          <w:szCs w:val="28"/>
          <w:lang w:eastAsia="en-US"/>
        </w:rPr>
        <w:t> </w:t>
      </w:r>
      <w:r w:rsidR="00567C4E" w:rsidRPr="00F53EAF">
        <w:rPr>
          <w:rFonts w:eastAsiaTheme="minorHAnsi"/>
          <w:sz w:val="28"/>
          <w:szCs w:val="28"/>
          <w:lang w:eastAsia="en-US"/>
        </w:rPr>
        <w:t>для</w:t>
      </w:r>
      <w:r w:rsidR="00B7499F" w:rsidRPr="00F53EAF">
        <w:rPr>
          <w:rFonts w:eastAsiaTheme="minorHAnsi"/>
          <w:sz w:val="28"/>
          <w:szCs w:val="28"/>
          <w:lang w:val="en-US" w:eastAsia="en-US"/>
        </w:rPr>
        <w:t> </w:t>
      </w:r>
      <w:r w:rsidR="00567C4E" w:rsidRPr="00F53EAF">
        <w:rPr>
          <w:rFonts w:eastAsiaTheme="minorHAnsi"/>
          <w:sz w:val="28"/>
          <w:szCs w:val="28"/>
          <w:lang w:eastAsia="en-US"/>
        </w:rPr>
        <w:t>всех лотов устанавливаются единые требования</w:t>
      </w:r>
      <w:r w:rsidRPr="00F53EAF">
        <w:rPr>
          <w:rFonts w:eastAsiaTheme="minorHAnsi"/>
          <w:sz w:val="28"/>
          <w:szCs w:val="28"/>
          <w:lang w:eastAsia="en-US"/>
        </w:rPr>
        <w:t>.</w:t>
      </w:r>
      <w:bookmarkStart w:id="26" w:name="P079A"/>
      <w:bookmarkEnd w:id="26"/>
    </w:p>
    <w:p w14:paraId="00102F20" w14:textId="21E4E242" w:rsidR="00C3067D" w:rsidRPr="00F53EAF" w:rsidRDefault="00C3067D" w:rsidP="00F53EAF">
      <w:pPr>
        <w:pStyle w:val="formattext"/>
        <w:spacing w:before="0" w:beforeAutospacing="0" w:after="0" w:afterAutospacing="0"/>
        <w:ind w:firstLine="708"/>
        <w:jc w:val="both"/>
        <w:rPr>
          <w:rFonts w:eastAsiaTheme="minorHAnsi"/>
          <w:sz w:val="28"/>
          <w:szCs w:val="28"/>
          <w:lang w:eastAsia="en-US"/>
        </w:rPr>
      </w:pPr>
      <w:r w:rsidRPr="00F53EAF">
        <w:rPr>
          <w:sz w:val="28"/>
        </w:rPr>
        <w:t xml:space="preserve">8.6. </w:t>
      </w:r>
      <w:r w:rsidR="00F81AA6" w:rsidRPr="00F53EAF">
        <w:rPr>
          <w:sz w:val="28"/>
          <w:szCs w:val="28"/>
        </w:rPr>
        <w:t>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r w:rsidRPr="00F53EAF">
        <w:rPr>
          <w:sz w:val="28"/>
        </w:rPr>
        <w:t>.</w:t>
      </w:r>
    </w:p>
    <w:p w14:paraId="07EC8F55" w14:textId="77777777" w:rsidR="00E23E1F"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7</w:t>
      </w:r>
      <w:r w:rsidRPr="00F53EAF">
        <w:rPr>
          <w:rFonts w:eastAsiaTheme="minorHAnsi"/>
          <w:sz w:val="28"/>
          <w:szCs w:val="28"/>
          <w:lang w:eastAsia="en-US"/>
        </w:rPr>
        <w:t xml:space="preserve">. </w:t>
      </w:r>
      <w:r w:rsidR="00E23E1F" w:rsidRPr="00F53EAF">
        <w:rPr>
          <w:rFonts w:eastAsiaTheme="minorHAnsi"/>
          <w:sz w:val="28"/>
          <w:szCs w:val="28"/>
          <w:lang w:eastAsia="en-US"/>
        </w:rPr>
        <w:t xml:space="preserve">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00D25D6E" w:rsidRPr="00F53EAF">
        <w:rPr>
          <w:sz w:val="28"/>
          <w:szCs w:val="28"/>
        </w:rPr>
        <w:t>переторжки</w:t>
      </w:r>
      <w:r w:rsidR="00E23E1F" w:rsidRPr="00F53EAF">
        <w:rPr>
          <w:rFonts w:eastAsiaTheme="minorHAnsi"/>
          <w:sz w:val="28"/>
          <w:szCs w:val="28"/>
          <w:lang w:eastAsia="en-US"/>
        </w:rPr>
        <w:t>.</w:t>
      </w:r>
    </w:p>
    <w:p w14:paraId="194365E8" w14:textId="77777777" w:rsidR="00226B91" w:rsidRPr="00F53EAF" w:rsidRDefault="00226B91"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8</w:t>
      </w:r>
      <w:r w:rsidRPr="00F53EAF">
        <w:rPr>
          <w:rFonts w:eastAsiaTheme="minorHAnsi"/>
          <w:sz w:val="28"/>
          <w:szCs w:val="28"/>
          <w:lang w:eastAsia="en-US"/>
        </w:rPr>
        <w:t xml:space="preserve">.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r w:rsidR="00962B26" w:rsidRPr="00F53EAF">
        <w:rPr>
          <w:rFonts w:eastAsiaTheme="minorHAnsi"/>
          <w:sz w:val="28"/>
          <w:szCs w:val="28"/>
          <w:lang w:eastAsia="en-US"/>
        </w:rPr>
        <w:t xml:space="preserve"> </w:t>
      </w:r>
    </w:p>
    <w:p w14:paraId="49A934FD" w14:textId="77777777" w:rsidR="00096CEB"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9</w:t>
      </w:r>
      <w:r w:rsidRPr="00F53EAF">
        <w:rPr>
          <w:rFonts w:eastAsiaTheme="minorHAnsi"/>
          <w:sz w:val="28"/>
          <w:szCs w:val="28"/>
          <w:lang w:eastAsia="en-US"/>
        </w:rPr>
        <w:t xml:space="preserve">. </w:t>
      </w:r>
      <w:r w:rsidR="00E23E1F" w:rsidRPr="00F53EAF">
        <w:rPr>
          <w:rFonts w:eastAsiaTheme="minorHAnsi"/>
          <w:sz w:val="28"/>
          <w:szCs w:val="28"/>
          <w:lang w:eastAsia="en-US"/>
        </w:rPr>
        <w:t>В случае</w:t>
      </w:r>
      <w:r w:rsidR="00E23E1F" w:rsidRPr="00F53EAF">
        <w:t xml:space="preserve"> </w:t>
      </w:r>
      <w:r w:rsidR="00E23E1F" w:rsidRPr="00F53EAF">
        <w:rPr>
          <w:rFonts w:eastAsiaTheme="minorHAnsi"/>
          <w:sz w:val="28"/>
          <w:szCs w:val="28"/>
          <w:lang w:eastAsia="en-US"/>
        </w:rPr>
        <w:t>осуществления закупки в соответствии с главой 18 настоящего Положения в документации должн</w:t>
      </w:r>
      <w:r w:rsidR="00B659EF" w:rsidRPr="00F53EAF">
        <w:rPr>
          <w:rFonts w:eastAsiaTheme="minorHAnsi"/>
          <w:sz w:val="28"/>
          <w:szCs w:val="28"/>
          <w:lang w:eastAsia="en-US"/>
        </w:rPr>
        <w:t>ы</w:t>
      </w:r>
      <w:r w:rsidR="00E23E1F" w:rsidRPr="00F53EAF">
        <w:rPr>
          <w:rFonts w:eastAsiaTheme="minorHAnsi"/>
          <w:sz w:val="28"/>
          <w:szCs w:val="28"/>
          <w:lang w:eastAsia="en-US"/>
        </w:rPr>
        <w:t xml:space="preserve"> быть предусмотрен</w:t>
      </w:r>
      <w:r w:rsidR="00B659EF" w:rsidRPr="00F53EAF">
        <w:rPr>
          <w:rFonts w:eastAsiaTheme="minorHAnsi"/>
          <w:sz w:val="28"/>
          <w:szCs w:val="28"/>
          <w:lang w:eastAsia="en-US"/>
        </w:rPr>
        <w:t xml:space="preserve">ы </w:t>
      </w:r>
      <w:r w:rsidR="00E23E1F" w:rsidRPr="00F53EAF">
        <w:rPr>
          <w:rFonts w:eastAsiaTheme="minorHAnsi"/>
          <w:sz w:val="28"/>
          <w:szCs w:val="28"/>
          <w:lang w:eastAsia="en-US"/>
        </w:rPr>
        <w:t>возможность заключения более одного договора по одному лоту с разными участниками</w:t>
      </w:r>
      <w:r w:rsidR="00B659EF" w:rsidRPr="00F53EAF">
        <w:rPr>
          <w:rFonts w:eastAsiaTheme="minorHAnsi"/>
          <w:sz w:val="28"/>
          <w:szCs w:val="28"/>
          <w:lang w:eastAsia="en-US"/>
        </w:rPr>
        <w:t xml:space="preserve">, а также </w:t>
      </w:r>
      <w:r w:rsidR="00B659EF" w:rsidRPr="00F53EAF">
        <w:rPr>
          <w:sz w:val="28"/>
          <w:szCs w:val="28"/>
        </w:rPr>
        <w:t>порядок определения объема поставки (выполнения работ, оказания услуг) такими участниками.</w:t>
      </w:r>
    </w:p>
    <w:p w14:paraId="7B62AF08"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w:t>
      </w:r>
      <w:r w:rsidR="00C3067D" w:rsidRPr="00F53EAF">
        <w:rPr>
          <w:rFonts w:ascii="Times New Roman" w:hAnsi="Times New Roman" w:cs="Times New Roman"/>
          <w:sz w:val="28"/>
          <w:szCs w:val="28"/>
        </w:rPr>
        <w:t>10</w:t>
      </w:r>
      <w:r w:rsidR="008D7582" w:rsidRPr="00F53EAF">
        <w:rPr>
          <w:rFonts w:ascii="Times New Roman" w:hAnsi="Times New Roman" w:cs="Times New Roman"/>
          <w:sz w:val="28"/>
          <w:szCs w:val="28"/>
        </w:rPr>
        <w:t xml:space="preserve">. Документация </w:t>
      </w:r>
      <w:r w:rsidRPr="00F53EAF">
        <w:rPr>
          <w:rFonts w:ascii="Times New Roman" w:hAnsi="Times New Roman" w:cs="Times New Roman"/>
          <w:sz w:val="28"/>
          <w:szCs w:val="28"/>
        </w:rPr>
        <w:t>может содержать любые иные сведения по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0DB1F36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8.11. Сведения, содержащиеся в извещении об осуществлении </w:t>
      </w:r>
      <w:r w:rsidRPr="00F53EAF">
        <w:rPr>
          <w:rFonts w:ascii="Times New Roman" w:hAnsi="Times New Roman" w:cs="Times New Roman"/>
          <w:sz w:val="28"/>
          <w:szCs w:val="28"/>
        </w:rPr>
        <w:lastRenderedPageBreak/>
        <w:t>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14:paraId="7ED3468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Pr="00F53EAF">
        <w:rPr>
          <w:rFonts w:ascii="Times New Roman" w:hAnsi="Times New Roman" w:cs="Times New Roman"/>
          <w:sz w:val="28"/>
          <w:szCs w:val="28"/>
        </w:rPr>
        <w:noBreakHyphen/>
        <w:t xml:space="preserve">ФЗ. </w:t>
      </w:r>
    </w:p>
    <w:p w14:paraId="0A4584E9"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F53EAF">
        <w:rPr>
          <w:rFonts w:ascii="Times New Roman" w:hAnsi="Times New Roman" w:cs="Times New Roman"/>
          <w:sz w:val="28"/>
          <w:szCs w:val="28"/>
        </w:rPr>
        <w:noBreakHyphen/>
        <w:t>ФЗ.</w:t>
      </w:r>
    </w:p>
    <w:p w14:paraId="13E1CDD4" w14:textId="0DC09E00"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5A9A1F56" w14:textId="1143D790" w:rsidR="00A74D4B" w:rsidRPr="00F53EAF" w:rsidRDefault="004776AD"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8.14.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14:paraId="72B15898" w14:textId="77777777" w:rsidR="006C7F08" w:rsidRPr="00F53EAF" w:rsidRDefault="006C7F08" w:rsidP="00F53EAF">
      <w:pPr>
        <w:spacing w:after="0" w:line="240" w:lineRule="auto"/>
        <w:ind w:firstLine="708"/>
        <w:jc w:val="both"/>
        <w:rPr>
          <w:rFonts w:ascii="Times New Roman" w:hAnsi="Times New Roman"/>
          <w:strike/>
          <w:sz w:val="28"/>
        </w:rPr>
      </w:pPr>
    </w:p>
    <w:p w14:paraId="65B112D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7" w:name="_Toc529531827"/>
      <w:bookmarkStart w:id="28" w:name="_Toc17704940"/>
      <w:r w:rsidRPr="00F53EAF">
        <w:rPr>
          <w:rFonts w:ascii="Times New Roman" w:hAnsi="Times New Roman" w:cs="Times New Roman"/>
          <w:color w:val="auto"/>
          <w:sz w:val="28"/>
          <w:szCs w:val="28"/>
        </w:rPr>
        <w:t>9. </w:t>
      </w:r>
      <w:bookmarkEnd w:id="27"/>
      <w:r w:rsidRPr="00F53EAF">
        <w:rPr>
          <w:rFonts w:ascii="Times New Roman" w:hAnsi="Times New Roman" w:cs="Times New Roman"/>
          <w:color w:val="auto"/>
          <w:sz w:val="28"/>
          <w:szCs w:val="28"/>
        </w:rPr>
        <w:t>Ра</w:t>
      </w:r>
      <w:r w:rsidR="00E638CB" w:rsidRPr="00F53EAF">
        <w:rPr>
          <w:rFonts w:ascii="Times New Roman" w:hAnsi="Times New Roman" w:cs="Times New Roman"/>
          <w:color w:val="auto"/>
          <w:sz w:val="28"/>
          <w:szCs w:val="28"/>
        </w:rPr>
        <w:t xml:space="preserve">зъяснения положений извещения </w:t>
      </w:r>
      <w:r w:rsidR="00E638CB" w:rsidRPr="00F53EAF">
        <w:rPr>
          <w:rFonts w:ascii="Times New Roman" w:hAnsi="Times New Roman"/>
          <w:color w:val="auto"/>
          <w:sz w:val="28"/>
        </w:rPr>
        <w:t xml:space="preserve">об осуществлении </w:t>
      </w:r>
      <w:r w:rsidR="00166EA3" w:rsidRPr="00F53EAF">
        <w:rPr>
          <w:rFonts w:ascii="Times New Roman" w:hAnsi="Times New Roman"/>
          <w:color w:val="auto"/>
          <w:sz w:val="28"/>
        </w:rPr>
        <w:t>конкурентной закупк</w:t>
      </w:r>
      <w:r w:rsidR="00A27C9A" w:rsidRPr="00F53EAF">
        <w:rPr>
          <w:rFonts w:ascii="Times New Roman" w:hAnsi="Times New Roman"/>
          <w:color w:val="auto"/>
          <w:sz w:val="28"/>
        </w:rPr>
        <w:t>и</w:t>
      </w:r>
      <w:r w:rsidR="00B85B95" w:rsidRPr="00F53EAF">
        <w:rPr>
          <w:rFonts w:ascii="Times New Roman" w:hAnsi="Times New Roman"/>
          <w:color w:val="auto"/>
          <w:sz w:val="28"/>
        </w:rPr>
        <w:t>, запроса оферт в электронной форме</w:t>
      </w:r>
      <w:r w:rsidR="00166EA3" w:rsidRPr="00F53EAF">
        <w:rPr>
          <w:rFonts w:ascii="Times New Roman" w:hAnsi="Times New Roman" w:cs="Times New Roman"/>
          <w:color w:val="auto"/>
          <w:sz w:val="28"/>
          <w:szCs w:val="28"/>
        </w:rPr>
        <w:t xml:space="preserve"> и (или)</w:t>
      </w:r>
      <w:r w:rsidRPr="00F53EAF">
        <w:rPr>
          <w:rFonts w:ascii="Times New Roman" w:hAnsi="Times New Roman" w:cs="Times New Roman"/>
          <w:color w:val="auto"/>
          <w:sz w:val="28"/>
          <w:szCs w:val="28"/>
        </w:rPr>
        <w:t xml:space="preserve"> документации о закупке и внесение в них изменений</w:t>
      </w:r>
      <w:bookmarkEnd w:id="28"/>
    </w:p>
    <w:p w14:paraId="552B96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44B8708" w14:textId="11BDF4E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9.1. </w:t>
      </w:r>
      <w:r w:rsidR="00F81AA6" w:rsidRPr="00F53EAF">
        <w:rPr>
          <w:rFonts w:ascii="Times New Roman" w:hAnsi="Times New Roman" w:cs="Times New Roman"/>
          <w:sz w:val="28"/>
          <w:szCs w:val="28"/>
        </w:rPr>
        <w:t>Любой участник конкурентной закупки, запроса оферт в электронной форме вправе направить заказчику в порядке, предусмотренном Законом № 223</w:t>
      </w:r>
      <w:r w:rsidR="00F81AA6" w:rsidRPr="00F53EAF">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r w:rsidRPr="00F53EAF">
        <w:rPr>
          <w:rFonts w:ascii="Times New Roman" w:hAnsi="Times New Roman" w:cs="Times New Roman"/>
          <w:sz w:val="28"/>
          <w:szCs w:val="28"/>
        </w:rPr>
        <w:t>.</w:t>
      </w:r>
    </w:p>
    <w:p w14:paraId="44046A02" w14:textId="77777777" w:rsidR="00F81AA6"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9.2. </w:t>
      </w:r>
      <w:r w:rsidR="00F81AA6" w:rsidRPr="00F53EAF">
        <w:rPr>
          <w:rFonts w:ascii="Times New Roman" w:hAnsi="Times New Roman" w:cs="Times New Roman"/>
          <w:sz w:val="28"/>
          <w:szCs w:val="28"/>
        </w:rPr>
        <w:t xml:space="preserve">В случае проведения открытого конкурса, открытого аукциона, запрос </w:t>
      </w:r>
      <w:r w:rsidR="00F81AA6" w:rsidRPr="00F53EAF">
        <w:rPr>
          <w:rFonts w:ascii="Times New Roman" w:hAnsi="Times New Roman" w:cs="Times New Roman"/>
          <w:sz w:val="28"/>
          <w:szCs w:val="28"/>
        </w:rPr>
        <w:lastRenderedPageBreak/>
        <w:t>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6087F6B3" w14:textId="7863B689" w:rsidR="00632ACA"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5B10251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указанием даты и времени его получения.</w:t>
      </w:r>
    </w:p>
    <w:p w14:paraId="156BCB0F" w14:textId="1A11E92F"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9.4. </w:t>
      </w:r>
      <w:r w:rsidR="00941CB6" w:rsidRPr="00F53EAF">
        <w:rPr>
          <w:rFonts w:ascii="Times New Roman" w:hAnsi="Times New Roman" w:cs="Times New Roman"/>
          <w:sz w:val="28"/>
          <w:szCs w:val="28"/>
        </w:rPr>
        <w:t xml:space="preserve">В течение трех рабочих дней с даты поступления запроса, указанного в </w:t>
      </w:r>
      <w:hyperlink r:id="rId10" w:history="1">
        <w:r w:rsidR="00941CB6" w:rsidRPr="00F53EAF">
          <w:rPr>
            <w:rFonts w:ascii="Times New Roman" w:hAnsi="Times New Roman" w:cs="Times New Roman"/>
            <w:sz w:val="28"/>
            <w:szCs w:val="28"/>
          </w:rPr>
          <w:t>пункте 9.1 настоящего Положения</w:t>
        </w:r>
      </w:hyperlink>
      <w:r w:rsidR="00941CB6" w:rsidRPr="00F53EAF">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6359C0E9" w14:textId="57DE499E"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9.5. </w:t>
      </w:r>
      <w:r w:rsidR="00941CB6" w:rsidRPr="00F53EAF">
        <w:rPr>
          <w:rFonts w:ascii="Times New Roman" w:hAnsi="Times New Roman" w:cs="Times New Roman"/>
          <w:sz w:val="28"/>
          <w:szCs w:val="28"/>
        </w:rPr>
        <w:t>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054A88E9" w14:textId="392F9A43"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9.6. Изменения, вносимые в извещение, документацию о</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закупке, размещаются заказчиком в ЕИС не позднее чем в течение трех дней со дня принятия решения</w:t>
      </w:r>
      <w:r w:rsidR="009F0FF1" w:rsidRPr="00F53EAF">
        <w:rPr>
          <w:rFonts w:ascii="Times New Roman" w:hAnsi="Times New Roman" w:cs="Times New Roman"/>
          <w:sz w:val="28"/>
          <w:szCs w:val="28"/>
        </w:rPr>
        <w:t xml:space="preserve"> о внесении указанных изменений</w:t>
      </w:r>
      <w:r w:rsidRPr="00F53EAF">
        <w:rPr>
          <w:rFonts w:ascii="Times New Roman" w:hAnsi="Times New Roman" w:cs="Times New Roman"/>
          <w:sz w:val="28"/>
          <w:szCs w:val="28"/>
        </w:rPr>
        <w:t xml:space="preserve">. </w:t>
      </w:r>
    </w:p>
    <w:p w14:paraId="1772F317" w14:textId="03CD0586"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внесения изменений в извещение, документацию о закупке</w:t>
      </w:r>
      <w:r w:rsidR="009840B1" w:rsidRPr="00F53EAF">
        <w:rPr>
          <w:rFonts w:ascii="Times New Roman" w:hAnsi="Times New Roman" w:cs="Times New Roman"/>
          <w:sz w:val="28"/>
          <w:szCs w:val="28"/>
        </w:rPr>
        <w:t xml:space="preserve"> </w:t>
      </w:r>
      <w:r w:rsidRPr="00F53EAF">
        <w:rPr>
          <w:rFonts w:ascii="Times New Roman" w:hAnsi="Times New Roman" w:cs="Times New Roman"/>
          <w:sz w:val="28"/>
          <w:szCs w:val="28"/>
        </w:rPr>
        <w:t>срок подачи заявок на участие в такой закупке должен быть продлен таким образом, чтобы</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даты размещения в ЕИС указанных изменений до даты окончания срока подачи заявок на участие в такой закупке оставалось не менее половин</w:t>
      </w:r>
      <w:r w:rsidR="005D5A0B" w:rsidRPr="00F53EAF">
        <w:rPr>
          <w:rFonts w:ascii="Times New Roman" w:hAnsi="Times New Roman" w:cs="Times New Roman"/>
          <w:sz w:val="28"/>
          <w:szCs w:val="28"/>
        </w:rPr>
        <w:t>ы</w:t>
      </w:r>
      <w:r w:rsidRPr="00F53EAF">
        <w:rPr>
          <w:rFonts w:ascii="Times New Roman" w:hAnsi="Times New Roman" w:cs="Times New Roman"/>
          <w:sz w:val="28"/>
          <w:szCs w:val="28"/>
        </w:rPr>
        <w:t xml:space="preserve"> срока подачи заявок на участие в такой закупке, установленного настоящим Положением для данного способа закупки.</w:t>
      </w:r>
    </w:p>
    <w:p w14:paraId="2FE485C9" w14:textId="767A2AD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030FA8" w:rsidRPr="00F53EAF">
        <w:rPr>
          <w:rFonts w:ascii="Times New Roman" w:hAnsi="Times New Roman" w:cs="Times New Roman"/>
          <w:sz w:val="28"/>
          <w:szCs w:val="28"/>
        </w:rPr>
        <w:t>7</w:t>
      </w:r>
      <w:r w:rsidRPr="00F53EAF">
        <w:rPr>
          <w:rFonts w:ascii="Times New Roman" w:hAnsi="Times New Roman" w:cs="Times New Roman"/>
          <w:sz w:val="28"/>
          <w:szCs w:val="28"/>
        </w:rPr>
        <w:t>. Рекомендуемая форма запроса на предоставление ра</w:t>
      </w:r>
      <w:r w:rsidR="00682FFE" w:rsidRPr="00F53EAF">
        <w:rPr>
          <w:rFonts w:ascii="Times New Roman" w:hAnsi="Times New Roman" w:cs="Times New Roman"/>
          <w:sz w:val="28"/>
          <w:szCs w:val="28"/>
        </w:rPr>
        <w:t>зъяснений положений извещения</w:t>
      </w:r>
      <w:r w:rsidRPr="00F53EAF">
        <w:rPr>
          <w:rFonts w:ascii="Times New Roman" w:hAnsi="Times New Roman" w:cs="Times New Roman"/>
          <w:sz w:val="28"/>
          <w:szCs w:val="28"/>
        </w:rPr>
        <w:t xml:space="preserve">, положений документации </w:t>
      </w:r>
      <w:r w:rsidR="00D1465D" w:rsidRPr="00F53EAF">
        <w:rPr>
          <w:rFonts w:ascii="Times New Roman" w:hAnsi="Times New Roman" w:cs="Times New Roman"/>
          <w:sz w:val="28"/>
          <w:szCs w:val="28"/>
        </w:rPr>
        <w:t>о</w:t>
      </w:r>
      <w:r w:rsidR="009E6216" w:rsidRPr="00F53EAF">
        <w:rPr>
          <w:rFonts w:ascii="Times New Roman" w:hAnsi="Times New Roman" w:cs="Times New Roman"/>
          <w:sz w:val="28"/>
          <w:szCs w:val="28"/>
        </w:rPr>
        <w:t> </w:t>
      </w:r>
      <w:r w:rsidR="00D1465D" w:rsidRPr="00F53EAF">
        <w:rPr>
          <w:rFonts w:ascii="Times New Roman" w:hAnsi="Times New Roman" w:cs="Times New Roman"/>
          <w:sz w:val="28"/>
          <w:szCs w:val="28"/>
        </w:rPr>
        <w:t xml:space="preserve">закупке </w:t>
      </w:r>
      <w:r w:rsidRPr="00F53EAF">
        <w:rPr>
          <w:rFonts w:ascii="Times New Roman" w:hAnsi="Times New Roman" w:cs="Times New Roman"/>
          <w:sz w:val="28"/>
          <w:szCs w:val="28"/>
        </w:rPr>
        <w:t>может быть установлена заказчиком в документации</w:t>
      </w:r>
      <w:r w:rsidR="00D1465D" w:rsidRPr="00F53EAF">
        <w:rPr>
          <w:rFonts w:ascii="Times New Roman" w:hAnsi="Times New Roman" w:cs="Times New Roman"/>
          <w:sz w:val="28"/>
          <w:szCs w:val="28"/>
        </w:rPr>
        <w:t xml:space="preserve"> о закупке</w:t>
      </w:r>
      <w:r w:rsidRPr="00F53EAF">
        <w:rPr>
          <w:rFonts w:ascii="Times New Roman" w:hAnsi="Times New Roman" w:cs="Times New Roman"/>
          <w:sz w:val="28"/>
          <w:szCs w:val="28"/>
        </w:rPr>
        <w:t>.</w:t>
      </w:r>
    </w:p>
    <w:p w14:paraId="6CED2DFC"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209FEB4" w14:textId="19F4E545" w:rsidR="00632ACA" w:rsidRPr="00F53EAF" w:rsidRDefault="00632ACA" w:rsidP="00F53EAF">
      <w:pPr>
        <w:pStyle w:val="2"/>
        <w:spacing w:before="0"/>
        <w:jc w:val="center"/>
        <w:rPr>
          <w:rFonts w:ascii="Times New Roman" w:hAnsi="Times New Roman" w:cs="Times New Roman"/>
          <w:color w:val="auto"/>
          <w:sz w:val="28"/>
          <w:szCs w:val="28"/>
        </w:rPr>
      </w:pPr>
      <w:bookmarkStart w:id="29" w:name="_Toc529531828"/>
      <w:bookmarkStart w:id="30" w:name="_Toc17704941"/>
      <w:r w:rsidRPr="00F53EAF">
        <w:rPr>
          <w:rFonts w:ascii="Times New Roman" w:hAnsi="Times New Roman" w:cs="Times New Roman"/>
          <w:color w:val="auto"/>
          <w:sz w:val="28"/>
          <w:szCs w:val="28"/>
        </w:rPr>
        <w:lastRenderedPageBreak/>
        <w:t>1</w:t>
      </w:r>
      <w:r w:rsidR="00E6716C" w:rsidRPr="00F53EAF">
        <w:rPr>
          <w:rFonts w:ascii="Times New Roman" w:hAnsi="Times New Roman" w:cs="Times New Roman"/>
          <w:color w:val="auto"/>
          <w:sz w:val="28"/>
          <w:szCs w:val="28"/>
        </w:rPr>
        <w:t>0</w:t>
      </w:r>
      <w:r w:rsidRPr="00F53EAF">
        <w:rPr>
          <w:rFonts w:ascii="Times New Roman" w:hAnsi="Times New Roman" w:cs="Times New Roman"/>
          <w:color w:val="auto"/>
          <w:sz w:val="28"/>
          <w:szCs w:val="28"/>
        </w:rPr>
        <w:t>. Начальная (максимальная) цена договора, цена договора, заключаемого с единственным поставщиком (подрядчиком, исполнителем)</w:t>
      </w:r>
      <w:bookmarkEnd w:id="29"/>
      <w:r w:rsidR="00FE5C52" w:rsidRPr="00F53EAF">
        <w:rPr>
          <w:rFonts w:ascii="Times New Roman" w:hAnsi="Times New Roman" w:cs="Times New Roman"/>
          <w:color w:val="auto"/>
          <w:sz w:val="28"/>
          <w:szCs w:val="28"/>
        </w:rPr>
        <w:t xml:space="preserve">, </w:t>
      </w:r>
      <w:r w:rsidR="00FE5C52" w:rsidRPr="00F53EAF">
        <w:rPr>
          <w:rFonts w:ascii="Times New Roman" w:hAnsi="Times New Roman"/>
          <w:color w:val="auto"/>
          <w:sz w:val="28"/>
        </w:rPr>
        <w:t xml:space="preserve">начальная </w:t>
      </w:r>
      <w:r w:rsidR="00D22DA7" w:rsidRPr="00F53EAF">
        <w:rPr>
          <w:rFonts w:ascii="Times New Roman" w:hAnsi="Times New Roman"/>
          <w:color w:val="auto"/>
          <w:sz w:val="28"/>
        </w:rPr>
        <w:t>цена единицы (</w:t>
      </w:r>
      <w:r w:rsidR="002B11E6" w:rsidRPr="00F53EAF">
        <w:rPr>
          <w:rFonts w:ascii="Times New Roman" w:hAnsi="Times New Roman"/>
          <w:color w:val="auto"/>
          <w:sz w:val="28"/>
        </w:rPr>
        <w:t>сумма цен единиц</w:t>
      </w:r>
      <w:r w:rsidR="00D22DA7" w:rsidRPr="00F53EAF">
        <w:rPr>
          <w:rFonts w:ascii="Times New Roman" w:hAnsi="Times New Roman"/>
          <w:color w:val="auto"/>
          <w:sz w:val="28"/>
        </w:rPr>
        <w:t>)</w:t>
      </w:r>
      <w:r w:rsidR="002B11E6" w:rsidRPr="00F53EAF">
        <w:rPr>
          <w:rFonts w:ascii="Times New Roman" w:hAnsi="Times New Roman"/>
          <w:color w:val="auto"/>
          <w:sz w:val="28"/>
        </w:rPr>
        <w:t xml:space="preserve"> товара, работы, услуги</w:t>
      </w:r>
      <w:bookmarkEnd w:id="30"/>
    </w:p>
    <w:p w14:paraId="347D176F" w14:textId="77777777" w:rsidR="00632ACA" w:rsidRPr="00F53EAF" w:rsidRDefault="00632ACA" w:rsidP="00F53EAF">
      <w:pPr>
        <w:spacing w:after="0" w:line="240" w:lineRule="auto"/>
        <w:jc w:val="both"/>
        <w:rPr>
          <w:rFonts w:ascii="Times New Roman" w:hAnsi="Times New Roman" w:cs="Times New Roman"/>
          <w:sz w:val="28"/>
          <w:szCs w:val="28"/>
        </w:rPr>
      </w:pPr>
    </w:p>
    <w:p w14:paraId="3DF8C136" w14:textId="386D00FF"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 Начальн</w:t>
      </w:r>
      <w:r w:rsidR="00FB69C2" w:rsidRPr="00F53EAF">
        <w:rPr>
          <w:rFonts w:ascii="Times New Roman" w:hAnsi="Times New Roman" w:cs="Times New Roman"/>
          <w:sz w:val="28"/>
          <w:szCs w:val="28"/>
        </w:rPr>
        <w:t xml:space="preserve">ая (максимальная) цена договора, </w:t>
      </w:r>
      <w:r w:rsidRPr="00F53EAF">
        <w:rPr>
          <w:rFonts w:ascii="Times New Roman" w:hAnsi="Times New Roman" w:cs="Times New Roman"/>
          <w:sz w:val="28"/>
          <w:szCs w:val="28"/>
        </w:rPr>
        <w:t>цена договора, заключаемого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единственным поставщиком (подрядчиком</w:t>
      </w:r>
      <w:r w:rsidR="00A72844" w:rsidRPr="00F53EAF">
        <w:rPr>
          <w:rFonts w:ascii="Times New Roman" w:hAnsi="Times New Roman" w:cs="Times New Roman"/>
          <w:sz w:val="28"/>
          <w:szCs w:val="28"/>
        </w:rPr>
        <w:t>, исполнителем)</w:t>
      </w:r>
      <w:r w:rsidR="00165CD3" w:rsidRPr="00F53EAF">
        <w:rPr>
          <w:rFonts w:ascii="Times New Roman" w:hAnsi="Times New Roman" w:cs="Times New Roman"/>
          <w:sz w:val="28"/>
          <w:szCs w:val="28"/>
        </w:rPr>
        <w:t xml:space="preserve">, </w:t>
      </w:r>
      <w:r w:rsidR="00A72844" w:rsidRPr="00F53EAF">
        <w:rPr>
          <w:rFonts w:ascii="Times New Roman" w:hAnsi="Times New Roman" w:cs="Times New Roman"/>
          <w:sz w:val="28"/>
          <w:szCs w:val="28"/>
        </w:rPr>
        <w:t xml:space="preserve">определяются </w:t>
      </w:r>
      <w:r w:rsidR="008D1DDB" w:rsidRPr="00F53EAF">
        <w:rPr>
          <w:rFonts w:ascii="Times New Roman" w:hAnsi="Times New Roman" w:cs="Times New Roman"/>
          <w:sz w:val="28"/>
          <w:szCs w:val="28"/>
        </w:rPr>
        <w:t>и</w:t>
      </w:r>
      <w:r w:rsidR="009E6216" w:rsidRPr="00F53EAF">
        <w:rPr>
          <w:rFonts w:ascii="Times New Roman" w:hAnsi="Times New Roman" w:cs="Times New Roman"/>
          <w:sz w:val="28"/>
          <w:szCs w:val="28"/>
          <w:lang w:val="en-US"/>
        </w:rPr>
        <w:t> </w:t>
      </w:r>
      <w:r w:rsidR="008D1DDB" w:rsidRPr="00F53EAF">
        <w:rPr>
          <w:rFonts w:ascii="Times New Roman" w:hAnsi="Times New Roman" w:cs="Times New Roman"/>
          <w:sz w:val="28"/>
          <w:szCs w:val="28"/>
        </w:rPr>
        <w:t xml:space="preserve">обосновываются </w:t>
      </w:r>
      <w:r w:rsidRPr="00F53EAF">
        <w:rPr>
          <w:rFonts w:ascii="Times New Roman" w:hAnsi="Times New Roman" w:cs="Times New Roman"/>
          <w:sz w:val="28"/>
          <w:szCs w:val="28"/>
        </w:rPr>
        <w:t>заказчиком посредством применения следующего метода и</w:t>
      </w:r>
      <w:r w:rsidR="00BF2B18" w:rsidRPr="00F53EAF">
        <w:rPr>
          <w:rFonts w:ascii="Times New Roman" w:hAnsi="Times New Roman" w:cs="Times New Roman"/>
          <w:sz w:val="28"/>
          <w:szCs w:val="28"/>
        </w:rPr>
        <w:t xml:space="preserve">ли нескольких следующих методов, </w:t>
      </w:r>
      <w:r w:rsidR="00D14BE3" w:rsidRPr="00F53EAF">
        <w:rPr>
          <w:rFonts w:ascii="Times New Roman" w:hAnsi="Times New Roman" w:cs="Times New Roman"/>
          <w:sz w:val="28"/>
          <w:szCs w:val="28"/>
        </w:rPr>
        <w:t>с учетом особенностей</w:t>
      </w:r>
      <w:r w:rsidR="00BF2B18" w:rsidRPr="00F53EAF">
        <w:rPr>
          <w:rFonts w:ascii="Times New Roman" w:hAnsi="Times New Roman" w:cs="Times New Roman"/>
          <w:sz w:val="28"/>
          <w:szCs w:val="28"/>
        </w:rPr>
        <w:t>, предусмотренных пункт</w:t>
      </w:r>
      <w:r w:rsidR="006114BD" w:rsidRPr="00F53EAF">
        <w:rPr>
          <w:rFonts w:ascii="Times New Roman" w:hAnsi="Times New Roman" w:cs="Times New Roman"/>
          <w:sz w:val="28"/>
          <w:szCs w:val="28"/>
        </w:rPr>
        <w:t>а</w:t>
      </w:r>
      <w:r w:rsidR="00BF2B18" w:rsidRPr="00F53EAF">
        <w:rPr>
          <w:rFonts w:ascii="Times New Roman" w:hAnsi="Times New Roman" w:cs="Times New Roman"/>
          <w:sz w:val="28"/>
          <w:szCs w:val="28"/>
        </w:rPr>
        <w:t xml:space="preserve"> </w:t>
      </w:r>
      <w:r w:rsidR="0046612E" w:rsidRPr="00F53EAF">
        <w:rPr>
          <w:rFonts w:ascii="Times New Roman" w:hAnsi="Times New Roman" w:cs="Times New Roman"/>
          <w:sz w:val="28"/>
          <w:szCs w:val="28"/>
        </w:rPr>
        <w:t>6</w:t>
      </w:r>
      <w:r w:rsidR="006E09E8" w:rsidRPr="00F53EAF">
        <w:rPr>
          <w:rFonts w:ascii="Times New Roman" w:hAnsi="Times New Roman" w:cs="Times New Roman"/>
          <w:sz w:val="28"/>
          <w:szCs w:val="28"/>
        </w:rPr>
        <w:t>3</w:t>
      </w:r>
      <w:r w:rsidR="0046612E" w:rsidRPr="00F53EAF">
        <w:rPr>
          <w:rFonts w:ascii="Times New Roman" w:hAnsi="Times New Roman" w:cs="Times New Roman"/>
          <w:sz w:val="28"/>
          <w:szCs w:val="28"/>
        </w:rPr>
        <w:t>.</w:t>
      </w:r>
      <w:r w:rsidR="001F3AD7" w:rsidRPr="00F53EAF">
        <w:rPr>
          <w:rFonts w:ascii="Times New Roman" w:hAnsi="Times New Roman" w:cs="Times New Roman"/>
          <w:sz w:val="28"/>
          <w:szCs w:val="28"/>
        </w:rPr>
        <w:t>3</w:t>
      </w:r>
      <w:r w:rsidR="0046612E" w:rsidRPr="00F53EAF">
        <w:rPr>
          <w:rFonts w:ascii="Times New Roman" w:hAnsi="Times New Roman" w:cs="Times New Roman"/>
          <w:sz w:val="28"/>
          <w:szCs w:val="28"/>
        </w:rPr>
        <w:t xml:space="preserve"> настоящего Положе</w:t>
      </w:r>
      <w:r w:rsidR="00BE547D" w:rsidRPr="00F53EAF">
        <w:rPr>
          <w:rFonts w:ascii="Times New Roman" w:hAnsi="Times New Roman" w:cs="Times New Roman"/>
          <w:sz w:val="28"/>
          <w:szCs w:val="28"/>
        </w:rPr>
        <w:t>ния</w:t>
      </w:r>
      <w:r w:rsidR="00BF2B18" w:rsidRPr="00F53EAF">
        <w:rPr>
          <w:rFonts w:ascii="Times New Roman" w:hAnsi="Times New Roman" w:cs="Times New Roman"/>
          <w:sz w:val="28"/>
          <w:szCs w:val="28"/>
        </w:rPr>
        <w:t>:</w:t>
      </w:r>
    </w:p>
    <w:p w14:paraId="0B18FDD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метод сопоставимых рыночных цен (анализа рынка)</w:t>
      </w:r>
      <w:r w:rsidR="006737A7" w:rsidRPr="00F53EAF">
        <w:rPr>
          <w:rFonts w:ascii="Times New Roman" w:hAnsi="Times New Roman" w:cs="Times New Roman"/>
          <w:sz w:val="28"/>
          <w:szCs w:val="28"/>
        </w:rPr>
        <w:t>,</w:t>
      </w:r>
    </w:p>
    <w:p w14:paraId="58CE4CE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нормативный метод</w:t>
      </w:r>
      <w:r w:rsidR="006737A7" w:rsidRPr="00F53EAF">
        <w:rPr>
          <w:rFonts w:ascii="Times New Roman" w:hAnsi="Times New Roman" w:cs="Times New Roman"/>
          <w:sz w:val="28"/>
          <w:szCs w:val="28"/>
        </w:rPr>
        <w:t>,</w:t>
      </w:r>
    </w:p>
    <w:p w14:paraId="7D68740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тарифный метод</w:t>
      </w:r>
      <w:r w:rsidR="006737A7" w:rsidRPr="00F53EAF">
        <w:rPr>
          <w:rFonts w:ascii="Times New Roman" w:hAnsi="Times New Roman" w:cs="Times New Roman"/>
          <w:sz w:val="28"/>
          <w:szCs w:val="28"/>
        </w:rPr>
        <w:t>,</w:t>
      </w:r>
    </w:p>
    <w:p w14:paraId="2B375E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проектно-сметный метод</w:t>
      </w:r>
      <w:r w:rsidR="006737A7" w:rsidRPr="00F53EAF">
        <w:rPr>
          <w:rFonts w:ascii="Times New Roman" w:hAnsi="Times New Roman" w:cs="Times New Roman"/>
          <w:sz w:val="28"/>
          <w:szCs w:val="28"/>
        </w:rPr>
        <w:t>,</w:t>
      </w:r>
    </w:p>
    <w:p w14:paraId="063F6B74" w14:textId="77777777" w:rsidR="00632ACA"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затратный метод,</w:t>
      </w:r>
    </w:p>
    <w:p w14:paraId="4A09FDD5" w14:textId="77777777" w:rsidR="00506CE3"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иной метод в соответствии с пунктом 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.12 настоящего Положения.</w:t>
      </w:r>
    </w:p>
    <w:p w14:paraId="7C5BB329" w14:textId="594E5B6F" w:rsidR="00B172E2" w:rsidRPr="00F53EAF" w:rsidRDefault="00F032D4"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r w:rsidR="00B172E2" w:rsidRPr="00F53EAF">
        <w:rPr>
          <w:rFonts w:ascii="Times New Roman" w:hAnsi="Times New Roman"/>
          <w:sz w:val="28"/>
        </w:rPr>
        <w:t>.</w:t>
      </w:r>
    </w:p>
    <w:p w14:paraId="64F5237A" w14:textId="77777777" w:rsidR="00166A7E"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.2. Метод сопоставимых рыночных цен (анализа рынка) заключается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w:t>
      </w:r>
      <w:r w:rsidR="002B11E6"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основании информации о рыночных ценах идентичных</w:t>
      </w:r>
      <w:r w:rsidR="008A2EE8" w:rsidRPr="00F53EAF">
        <w:rPr>
          <w:rStyle w:val="ab"/>
          <w:rFonts w:ascii="Times New Roman" w:hAnsi="Times New Roman" w:cs="Times New Roman"/>
          <w:sz w:val="28"/>
          <w:szCs w:val="28"/>
        </w:rPr>
        <w:footnoteReference w:id="4"/>
      </w:r>
      <w:r w:rsidRPr="00F53EAF">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00E6771B" w:rsidRPr="00F53EAF">
        <w:rPr>
          <w:rStyle w:val="ab"/>
          <w:rFonts w:ascii="Times New Roman" w:hAnsi="Times New Roman" w:cs="Times New Roman"/>
          <w:sz w:val="28"/>
          <w:szCs w:val="28"/>
        </w:rPr>
        <w:footnoteReference w:id="5"/>
      </w:r>
      <w:r w:rsidRPr="00F53EAF">
        <w:rPr>
          <w:rFonts w:ascii="Times New Roman" w:hAnsi="Times New Roman" w:cs="Times New Roman"/>
          <w:sz w:val="28"/>
          <w:szCs w:val="28"/>
        </w:rPr>
        <w:t>, работ, услуг</w:t>
      </w:r>
      <w:r w:rsidR="00E6771B" w:rsidRPr="00F53EAF">
        <w:rPr>
          <w:rStyle w:val="ab"/>
          <w:rFonts w:ascii="Times New Roman" w:hAnsi="Times New Roman" w:cs="Times New Roman"/>
          <w:sz w:val="28"/>
          <w:szCs w:val="28"/>
        </w:rPr>
        <w:footnoteReference w:id="6"/>
      </w:r>
      <w:r w:rsidRPr="00F53EAF">
        <w:rPr>
          <w:rFonts w:ascii="Times New Roman" w:hAnsi="Times New Roman" w:cs="Times New Roman"/>
          <w:sz w:val="28"/>
          <w:szCs w:val="28"/>
        </w:rPr>
        <w:t>.</w:t>
      </w:r>
    </w:p>
    <w:p w14:paraId="2B5EFBA1"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 xml:space="preserve">.3. При применении метода сопоставимых рыночных цен (анализа рынка) информация о ценах товаров, работ, услуг должна быть получена </w:t>
      </w:r>
      <w:r w:rsidRPr="00F53EAF">
        <w:rPr>
          <w:rFonts w:ascii="Times New Roman" w:hAnsi="Times New Roman" w:cs="Times New Roman"/>
          <w:sz w:val="28"/>
          <w:szCs w:val="28"/>
        </w:rPr>
        <w:lastRenderedPageBreak/>
        <w:t>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сопоставимых с условиями планируемой закупки коммерческих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финансовых условий поставок товаров, выполнения работ, оказания услуг.</w:t>
      </w:r>
    </w:p>
    <w:p w14:paraId="75E8101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индексы для пересчета цен товаров, работ, услуг с учетом различий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14:paraId="0B932287" w14:textId="77777777" w:rsidR="00F032D4"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 xml:space="preserve">.5. </w:t>
      </w:r>
      <w:r w:rsidR="00F032D4" w:rsidRPr="00F53EAF">
        <w:rPr>
          <w:rFonts w:ascii="Times New Roman" w:hAnsi="Times New Roman" w:cs="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14:paraId="26A052DC"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 1) общедоступная информация о рыночных ценах товаров, работ, услуг, к которой в том числе относятся:</w:t>
      </w:r>
    </w:p>
    <w:p w14:paraId="6F979624"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14:paraId="2567C337"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котировках на российских биржах и иностранных биржах; информация o котировках на электронных площадках;</w:t>
      </w:r>
    </w:p>
    <w:p w14:paraId="18B8CA42"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данные государственной статистической отчетности о ценах товаров (работ, услуг);</w:t>
      </w:r>
    </w:p>
    <w:p w14:paraId="0433FF13"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59CD3F1D"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14:paraId="31FB12C1"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информационно-ценовых агентств;</w:t>
      </w:r>
    </w:p>
    <w:p w14:paraId="080B3A14" w14:textId="77777777" w:rsidR="00F032D4" w:rsidRPr="00F53EAF" w:rsidRDefault="00F032D4" w:rsidP="00F53EAF">
      <w:pPr>
        <w:widowControl w:val="0"/>
        <w:tabs>
          <w:tab w:val="left" w:pos="1701"/>
        </w:tabs>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в расчет принимается информация o ценах товаров (работ, услуг), содержащаяся в контрактах (договорах),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 (договорами);</w:t>
      </w:r>
    </w:p>
    <w:p w14:paraId="31BFBB14"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14:paraId="2378AF61"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14:paraId="62BD98C5" w14:textId="67ECF028"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иные источники информации</w:t>
      </w:r>
      <w:r w:rsidR="00632ACA" w:rsidRPr="00F53EAF">
        <w:rPr>
          <w:rFonts w:ascii="Times New Roman" w:hAnsi="Times New Roman" w:cs="Times New Roman"/>
          <w:sz w:val="28"/>
          <w:szCs w:val="28"/>
        </w:rPr>
        <w:t>.</w:t>
      </w:r>
    </w:p>
    <w:p w14:paraId="1E9A9EC0" w14:textId="77777777"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.6. Начальная (максимальная) цена договора</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методом сопоставимых рыночных цен (анализа рынка) определяется по формуле:</w:t>
      </w:r>
    </w:p>
    <w:p w14:paraId="2CC8F5C8" w14:textId="77777777" w:rsidR="00D7536E" w:rsidRPr="00F53EAF" w:rsidRDefault="00D7536E" w:rsidP="00F53EAF">
      <w:pPr>
        <w:spacing w:after="0" w:line="240" w:lineRule="auto"/>
        <w:ind w:firstLine="708"/>
        <w:jc w:val="both"/>
        <w:rPr>
          <w:rFonts w:ascii="Times New Roman" w:eastAsiaTheme="minorEastAsia" w:hAnsi="Times New Roman" w:cs="Times New Roman"/>
          <w:sz w:val="28"/>
          <w:szCs w:val="28"/>
        </w:rPr>
      </w:pPr>
    </w:p>
    <w:p w14:paraId="3489BED1" w14:textId="06C306D2" w:rsidR="00D7536E" w:rsidRPr="00F53EAF" w:rsidRDefault="00D7536E" w:rsidP="00F53EAF">
      <w:pPr>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 (НСЦЕ)</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F53EAF">
        <w:rPr>
          <w:rFonts w:ascii="Times New Roman" w:eastAsiaTheme="minorEastAsia" w:hAnsi="Times New Roman" w:cs="Times New Roman"/>
          <w:sz w:val="28"/>
          <w:szCs w:val="28"/>
        </w:rPr>
        <w:t>где</w:t>
      </w:r>
      <w:r w:rsidRPr="00F53EAF">
        <w:rPr>
          <w:rFonts w:ascii="Times New Roman" w:eastAsiaTheme="minorEastAsia" w:hAnsi="Times New Roman" w:cs="Times New Roman"/>
          <w:sz w:val="28"/>
          <w:szCs w:val="28"/>
        </w:rPr>
        <w:br/>
        <w:t xml:space="preserve"> </w:t>
      </w:r>
    </w:p>
    <w:p w14:paraId="236A2481" w14:textId="2457E078"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v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количество</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(объем) закупаемого товара (работы, услуги)</w:t>
      </w:r>
      <w:r w:rsidR="000A36C3" w:rsidRPr="00F53EAF">
        <w:rPr>
          <w:rFonts w:ascii="Times New Roman" w:hAnsi="Times New Roman" w:cs="Times New Roman"/>
          <w:sz w:val="28"/>
          <w:szCs w:val="28"/>
        </w:rPr>
        <w:t xml:space="preserve">, </w:t>
      </w:r>
      <w:r w:rsidR="000A36C3" w:rsidRPr="00F53EAF">
        <w:rPr>
          <w:rFonts w:ascii="Times New Roman" w:hAnsi="Times New Roman"/>
          <w:sz w:val="28"/>
        </w:rPr>
        <w:t xml:space="preserve">в случае расчета НСЦЕ </w:t>
      </w:r>
      <w:r w:rsidR="000A36C3" w:rsidRPr="00F53EAF">
        <w:rPr>
          <w:rFonts w:ascii="Times New Roman" w:hAnsi="Times New Roman"/>
          <w:sz w:val="28"/>
          <w:lang w:val="en-US"/>
        </w:rPr>
        <w:t>v</w:t>
      </w:r>
      <w:r w:rsidR="000A36C3" w:rsidRPr="00F53EAF">
        <w:rPr>
          <w:rFonts w:ascii="Times New Roman" w:hAnsi="Times New Roman"/>
          <w:sz w:val="28"/>
        </w:rPr>
        <w:t xml:space="preserve"> = 1</w:t>
      </w:r>
      <w:r w:rsidRPr="00F53EAF">
        <w:rPr>
          <w:rFonts w:ascii="Times New Roman" w:hAnsi="Times New Roman"/>
          <w:sz w:val="28"/>
        </w:rPr>
        <w:t>;</w:t>
      </w:r>
    </w:p>
    <w:p w14:paraId="3A0734C4" w14:textId="7C75371F"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n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количество</w:t>
      </w:r>
      <w:r w:rsidR="00BF0AA5" w:rsidRPr="00F53EAF">
        <w:rPr>
          <w:rFonts w:ascii="Times New Roman" w:hAnsi="Times New Roman" w:cs="Times New Roman"/>
          <w:sz w:val="28"/>
          <w:szCs w:val="28"/>
        </w:rPr>
        <w:t xml:space="preserve"> </w:t>
      </w:r>
      <w:r w:rsidR="002E5833" w:rsidRPr="00F53EAF">
        <w:rPr>
          <w:rFonts w:ascii="Times New Roman" w:hAnsi="Times New Roman" w:cs="Times New Roman"/>
          <w:sz w:val="28"/>
          <w:szCs w:val="28"/>
        </w:rPr>
        <w:t>источников ценовой информации,</w:t>
      </w:r>
      <w:r w:rsidRPr="00F53EAF">
        <w:rPr>
          <w:rFonts w:ascii="Times New Roman" w:hAnsi="Times New Roman" w:cs="Times New Roman"/>
          <w:sz w:val="28"/>
          <w:szCs w:val="28"/>
        </w:rPr>
        <w:t xml:space="preserve"> используемых в расчете;</w:t>
      </w:r>
    </w:p>
    <w:p w14:paraId="41801D1E" w14:textId="62D21ABA"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i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номер</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источника ценовой информации;</w:t>
      </w:r>
    </w:p>
    <w:p w14:paraId="6AE9E089" w14:textId="5F2D6F31"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Ц</w:t>
      </w:r>
      <w:proofErr w:type="spellStart"/>
      <w:r w:rsidRPr="00F53EAF">
        <w:rPr>
          <w:rFonts w:ascii="Times New Roman" w:hAnsi="Times New Roman" w:cs="Times New Roman"/>
          <w:sz w:val="28"/>
          <w:szCs w:val="28"/>
          <w:vertAlign w:val="subscript"/>
          <w:lang w:val="en-US"/>
        </w:rPr>
        <w:t>i</w:t>
      </w:r>
      <w:proofErr w:type="spellEnd"/>
      <w:r w:rsidRPr="00F53EAF">
        <w:rPr>
          <w:rFonts w:ascii="Times New Roman" w:hAnsi="Times New Roman" w:cs="Times New Roman"/>
          <w:sz w:val="28"/>
          <w:szCs w:val="28"/>
        </w:rPr>
        <w:t xml:space="preserve">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цена</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единицы товара, работы, услуги, представленная в источнике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14:paraId="2957E367" w14:textId="77777777" w:rsidR="000A36C3" w:rsidRPr="00F53EAF" w:rsidRDefault="002E583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При расчете </w:t>
      </w:r>
      <w:r w:rsidR="00586BD6" w:rsidRPr="00F53EAF">
        <w:rPr>
          <w:rFonts w:ascii="Times New Roman" w:hAnsi="Times New Roman" w:cs="Times New Roman"/>
          <w:sz w:val="28"/>
          <w:szCs w:val="28"/>
        </w:rPr>
        <w:t xml:space="preserve">начальной (максимальной) цены договора, цены договора, заключаемого с единственным поставщиком (подрядчиком, исполнителем), </w:t>
      </w:r>
      <w:r w:rsidRPr="00F53EAF">
        <w:rPr>
          <w:rFonts w:ascii="Times New Roman" w:hAnsi="Times New Roman" w:cs="Times New Roman"/>
          <w:sz w:val="28"/>
          <w:szCs w:val="28"/>
        </w:rPr>
        <w:t>должно быть использовано не менее тре</w:t>
      </w:r>
      <w:r w:rsidR="00692E91" w:rsidRPr="00F53EAF">
        <w:rPr>
          <w:rFonts w:ascii="Times New Roman" w:hAnsi="Times New Roman" w:cs="Times New Roman"/>
          <w:sz w:val="28"/>
          <w:szCs w:val="28"/>
        </w:rPr>
        <w:t>х источников ценовой информации.</w:t>
      </w:r>
      <w:r w:rsidR="00BF2B18" w:rsidRPr="00F53EAF">
        <w:rPr>
          <w:rFonts w:ascii="Times New Roman" w:hAnsi="Times New Roman" w:cs="Times New Roman"/>
          <w:sz w:val="28"/>
          <w:szCs w:val="28"/>
        </w:rPr>
        <w:t xml:space="preserve"> </w:t>
      </w:r>
      <w:r w:rsidR="0032018B" w:rsidRPr="00F53EAF">
        <w:rPr>
          <w:rFonts w:ascii="Times New Roman" w:hAnsi="Times New Roman" w:cs="Times New Roman"/>
          <w:sz w:val="28"/>
          <w:szCs w:val="28"/>
        </w:rPr>
        <w:t>В</w:t>
      </w:r>
      <w:r w:rsidR="009E6216" w:rsidRPr="00F53EAF">
        <w:rPr>
          <w:rFonts w:ascii="Times New Roman" w:hAnsi="Times New Roman" w:cs="Times New Roman"/>
          <w:sz w:val="28"/>
          <w:szCs w:val="28"/>
          <w:lang w:val="en-US"/>
        </w:rPr>
        <w:t> </w:t>
      </w:r>
      <w:r w:rsidR="0032018B" w:rsidRPr="00F53EAF">
        <w:rPr>
          <w:rFonts w:ascii="Times New Roman" w:hAnsi="Times New Roman" w:cs="Times New Roman"/>
          <w:sz w:val="28"/>
          <w:szCs w:val="28"/>
        </w:rPr>
        <w:t xml:space="preserve">случае невозможности получения ценовой информации </w:t>
      </w:r>
      <w:r w:rsidR="008D371B" w:rsidRPr="00F53EAF">
        <w:rPr>
          <w:rFonts w:ascii="Times New Roman" w:hAnsi="Times New Roman" w:cs="Times New Roman"/>
          <w:sz w:val="28"/>
          <w:szCs w:val="28"/>
        </w:rPr>
        <w:t xml:space="preserve">не менее чем </w:t>
      </w:r>
      <w:r w:rsidR="0032018B" w:rsidRPr="00F53EAF">
        <w:rPr>
          <w:rFonts w:ascii="Times New Roman" w:hAnsi="Times New Roman" w:cs="Times New Roman"/>
          <w:sz w:val="28"/>
          <w:szCs w:val="28"/>
        </w:rPr>
        <w:t xml:space="preserve">из трех источников, заказчик вправе произвести расчет с использованием меньшего количества источников с обоснованием </w:t>
      </w:r>
      <w:r w:rsidR="00D9669D" w:rsidRPr="00F53EAF">
        <w:rPr>
          <w:rFonts w:ascii="Times New Roman" w:hAnsi="Times New Roman" w:cs="Times New Roman"/>
          <w:sz w:val="28"/>
          <w:szCs w:val="28"/>
        </w:rPr>
        <w:t xml:space="preserve">отсутствия такой </w:t>
      </w:r>
      <w:r w:rsidR="0032018B" w:rsidRPr="00F53EAF">
        <w:rPr>
          <w:rFonts w:ascii="Times New Roman" w:hAnsi="Times New Roman" w:cs="Times New Roman"/>
          <w:sz w:val="28"/>
          <w:szCs w:val="28"/>
        </w:rPr>
        <w:t>возможности.</w:t>
      </w:r>
    </w:p>
    <w:p w14:paraId="2BBBB52B" w14:textId="6C575406"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Начальная (максимальная) цена договора, указываем</w:t>
      </w:r>
      <w:r w:rsidR="00B172E2" w:rsidRPr="00F53EAF">
        <w:rPr>
          <w:rFonts w:ascii="Times New Roman" w:hAnsi="Times New Roman" w:cs="Times New Roman"/>
          <w:sz w:val="28"/>
          <w:szCs w:val="28"/>
        </w:rPr>
        <w:t>ая</w:t>
      </w:r>
      <w:r w:rsidR="00682FFE" w:rsidRPr="00F53EAF">
        <w:rPr>
          <w:rFonts w:ascii="Times New Roman" w:hAnsi="Times New Roman" w:cs="Times New Roman"/>
          <w:sz w:val="28"/>
          <w:szCs w:val="28"/>
        </w:rPr>
        <w:t xml:space="preserve"> заказчиком в</w:t>
      </w:r>
      <w:r w:rsidR="009E6216" w:rsidRPr="00F53EAF">
        <w:rPr>
          <w:rFonts w:ascii="Times New Roman" w:hAnsi="Times New Roman" w:cs="Times New Roman"/>
          <w:sz w:val="28"/>
          <w:szCs w:val="28"/>
          <w:lang w:val="en-US"/>
        </w:rPr>
        <w:t> </w:t>
      </w:r>
      <w:r w:rsidR="00682FFE" w:rsidRPr="00F53EAF">
        <w:rPr>
          <w:rFonts w:ascii="Times New Roman" w:hAnsi="Times New Roman" w:cs="Times New Roman"/>
          <w:sz w:val="28"/>
          <w:szCs w:val="28"/>
        </w:rPr>
        <w:t xml:space="preserve">извещении об осуществлении </w:t>
      </w:r>
      <w:r w:rsidR="001506D2" w:rsidRPr="00F53EAF">
        <w:rPr>
          <w:rFonts w:ascii="Times New Roman" w:hAnsi="Times New Roman" w:cs="Times New Roman"/>
          <w:sz w:val="28"/>
          <w:szCs w:val="28"/>
        </w:rPr>
        <w:t>закупки, документации о закупке</w:t>
      </w:r>
      <w:r w:rsidR="00DE18E3" w:rsidRPr="00F53EAF">
        <w:rPr>
          <w:rFonts w:ascii="Times New Roman" w:hAnsi="Times New Roman" w:cs="Times New Roman"/>
          <w:sz w:val="28"/>
          <w:szCs w:val="28"/>
        </w:rPr>
        <w:t>,</w:t>
      </w:r>
      <w:r w:rsidR="001506D2" w:rsidRPr="00F53EAF">
        <w:rPr>
          <w:rFonts w:ascii="Times New Roman" w:hAnsi="Times New Roman" w:cs="Times New Roman"/>
          <w:sz w:val="28"/>
          <w:szCs w:val="28"/>
        </w:rPr>
        <w:t xml:space="preserve"> не должн</w:t>
      </w:r>
      <w:r w:rsidR="00C746E3" w:rsidRPr="00F53EAF">
        <w:rPr>
          <w:rFonts w:ascii="Times New Roman" w:hAnsi="Times New Roman" w:cs="Times New Roman"/>
          <w:sz w:val="28"/>
          <w:szCs w:val="28"/>
        </w:rPr>
        <w:t>ы</w:t>
      </w:r>
      <w:r w:rsidR="001506D2" w:rsidRPr="00F53EAF">
        <w:rPr>
          <w:rFonts w:ascii="Times New Roman" w:hAnsi="Times New Roman" w:cs="Times New Roman"/>
          <w:sz w:val="28"/>
          <w:szCs w:val="28"/>
        </w:rPr>
        <w:t xml:space="preserve"> превышать начальную (максимальную) цену договора, рассчитанн</w:t>
      </w:r>
      <w:r w:rsidR="00B172E2" w:rsidRPr="00F53EAF">
        <w:rPr>
          <w:rFonts w:ascii="Times New Roman" w:hAnsi="Times New Roman" w:cs="Times New Roman"/>
          <w:sz w:val="28"/>
          <w:szCs w:val="28"/>
        </w:rPr>
        <w:t>ую</w:t>
      </w:r>
      <w:r w:rsidR="00C746E3" w:rsidRPr="00F53EAF">
        <w:rPr>
          <w:rFonts w:ascii="Times New Roman" w:hAnsi="Times New Roman" w:cs="Times New Roman"/>
          <w:sz w:val="28"/>
          <w:szCs w:val="28"/>
        </w:rPr>
        <w:t xml:space="preserve"> </w:t>
      </w:r>
      <w:r w:rsidR="001506D2" w:rsidRPr="00F53EAF">
        <w:rPr>
          <w:rFonts w:ascii="Times New Roman" w:hAnsi="Times New Roman" w:cs="Times New Roman"/>
          <w:sz w:val="28"/>
          <w:szCs w:val="28"/>
        </w:rPr>
        <w:t>по</w:t>
      </w:r>
      <w:r w:rsidR="009E6216" w:rsidRPr="00F53EAF">
        <w:rPr>
          <w:rFonts w:ascii="Times New Roman" w:hAnsi="Times New Roman" w:cs="Times New Roman"/>
          <w:sz w:val="28"/>
          <w:szCs w:val="28"/>
          <w:lang w:val="en-US"/>
        </w:rPr>
        <w:t> </w:t>
      </w:r>
      <w:r w:rsidR="001506D2" w:rsidRPr="00F53EAF">
        <w:rPr>
          <w:rFonts w:ascii="Times New Roman" w:hAnsi="Times New Roman" w:cs="Times New Roman"/>
          <w:sz w:val="28"/>
          <w:szCs w:val="28"/>
        </w:rPr>
        <w:t>указанной в настоящем пункте формуле.</w:t>
      </w:r>
    </w:p>
    <w:p w14:paraId="5B2208CA" w14:textId="69F4A886" w:rsidR="00FB0DFA" w:rsidRPr="00F53EAF" w:rsidRDefault="00941CB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r w:rsidR="00A86174">
        <w:rPr>
          <w:rFonts w:ascii="Times New Roman" w:hAnsi="Times New Roman" w:cs="Times New Roman"/>
          <w:sz w:val="28"/>
          <w:szCs w:val="28"/>
        </w:rPr>
        <w:t xml:space="preserve"> </w:t>
      </w:r>
      <w:r w:rsidR="00A86174" w:rsidRPr="00A86174">
        <w:rPr>
          <w:rFonts w:ascii="Times New Roman" w:hAnsi="Times New Roman"/>
          <w:sz w:val="28"/>
        </w:rPr>
        <w:t>и пункта 63.3 Положения</w:t>
      </w:r>
      <w:r w:rsidRPr="00F53EAF">
        <w:rPr>
          <w:rFonts w:ascii="Times New Roman" w:hAnsi="Times New Roman" w:cs="Times New Roman"/>
          <w:sz w:val="28"/>
          <w:szCs w:val="28"/>
        </w:rPr>
        <w:t>.</w:t>
      </w:r>
    </w:p>
    <w:p w14:paraId="43B802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7</w:t>
      </w:r>
      <w:r w:rsidRPr="00F53EAF">
        <w:rPr>
          <w:rFonts w:ascii="Times New Roman" w:hAnsi="Times New Roman" w:cs="Times New Roman"/>
          <w:sz w:val="28"/>
          <w:szCs w:val="28"/>
        </w:rPr>
        <w:t>.</w:t>
      </w:r>
      <w:r w:rsidR="00910E57" w:rsidRPr="00F53EAF">
        <w:rPr>
          <w:rFonts w:ascii="Times New Roman" w:hAnsi="Times New Roman" w:cs="Times New Roman"/>
          <w:sz w:val="28"/>
          <w:szCs w:val="28"/>
        </w:rPr>
        <w:t xml:space="preserve"> </w:t>
      </w:r>
      <w:r w:rsidRPr="00F53EAF">
        <w:rPr>
          <w:rFonts w:ascii="Times New Roman" w:hAnsi="Times New Roman" w:cs="Times New Roman"/>
          <w:sz w:val="28"/>
          <w:szCs w:val="28"/>
        </w:rPr>
        <w:t>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закупаемым товарам, работам, услугам, установленных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14:paraId="05532EE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8</w:t>
      </w:r>
      <w:r w:rsidRPr="00F53EAF">
        <w:rPr>
          <w:rFonts w:ascii="Times New Roman" w:hAnsi="Times New Roman" w:cs="Times New Roman"/>
          <w:sz w:val="28"/>
          <w:szCs w:val="28"/>
        </w:rPr>
        <w:t>. Тарифный метод применяется заказчиком, если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законодательством Российской Федерации цены закупаемых товаров, работ, </w:t>
      </w:r>
      <w:r w:rsidR="005114C9" w:rsidRPr="00F53EAF">
        <w:rPr>
          <w:rFonts w:ascii="Times New Roman" w:hAnsi="Times New Roman" w:cs="Times New Roman"/>
          <w:sz w:val="28"/>
          <w:szCs w:val="28"/>
        </w:rPr>
        <w:t xml:space="preserve">услуг </w:t>
      </w:r>
      <w:r w:rsidRPr="00F53EAF">
        <w:rPr>
          <w:rFonts w:ascii="Times New Roman" w:hAnsi="Times New Roman" w:cs="Times New Roman"/>
          <w:sz w:val="28"/>
          <w:szCs w:val="28"/>
        </w:rPr>
        <w:t>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633A4FF8" w14:textId="2DB95DF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9</w:t>
      </w:r>
      <w:r w:rsidRPr="00F53EAF">
        <w:rPr>
          <w:rFonts w:ascii="Times New Roman" w:hAnsi="Times New Roman" w:cs="Times New Roman"/>
          <w:sz w:val="28"/>
          <w:szCs w:val="28"/>
        </w:rPr>
        <w:t>. Проектно-сметный метод заключается в определении начальной (максимальной) цены договора, цены договора, заключаемого с единственным поставщик</w:t>
      </w:r>
      <w:r w:rsidR="00F45D65" w:rsidRPr="00F53EAF">
        <w:rPr>
          <w:rFonts w:ascii="Times New Roman" w:hAnsi="Times New Roman" w:cs="Times New Roman"/>
          <w:sz w:val="28"/>
          <w:szCs w:val="28"/>
        </w:rPr>
        <w:t xml:space="preserve">ом (подрядчиком, исполнителем) </w:t>
      </w:r>
      <w:r w:rsidRPr="00F53EAF">
        <w:rPr>
          <w:rFonts w:ascii="Times New Roman" w:hAnsi="Times New Roman" w:cs="Times New Roman"/>
          <w:sz w:val="28"/>
          <w:szCs w:val="28"/>
        </w:rPr>
        <w:t>на строительство, реконструкцию, капитальный ремонт объекта капитального строительства</w:t>
      </w:r>
      <w:r w:rsidR="002C1186"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специальных строительных работ, утвержденными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14:paraId="4F1ABBF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10</w:t>
      </w:r>
      <w:r w:rsidRPr="00F53EAF">
        <w:rPr>
          <w:rFonts w:ascii="Times New Roman" w:hAnsi="Times New Roman" w:cs="Times New Roman"/>
          <w:sz w:val="28"/>
          <w:szCs w:val="28"/>
        </w:rPr>
        <w:t>. Затратный метод применяется в случае невозможности применения иных методов, предусмотренных пунктами 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.2</w:t>
      </w:r>
      <w:r w:rsidR="00692E91" w:rsidRPr="00F53EAF">
        <w:rPr>
          <w:rFonts w:ascii="Times New Roman" w:hAnsi="Times New Roman" w:cs="Times New Roman"/>
          <w:sz w:val="28"/>
          <w:szCs w:val="28"/>
        </w:rPr>
        <w:t xml:space="preserve">, </w:t>
      </w:r>
      <w:r w:rsidR="0072170B" w:rsidRPr="00F53EAF">
        <w:rPr>
          <w:rFonts w:ascii="Times New Roman" w:hAnsi="Times New Roman" w:cs="Times New Roman"/>
          <w:sz w:val="28"/>
          <w:szCs w:val="28"/>
        </w:rPr>
        <w:t xml:space="preserve">10.7 – 10.9 </w:t>
      </w:r>
      <w:r w:rsidRPr="00F53EAF">
        <w:rPr>
          <w:rFonts w:ascii="Times New Roman" w:hAnsi="Times New Roman" w:cs="Times New Roman"/>
          <w:sz w:val="28"/>
          <w:szCs w:val="28"/>
        </w:rPr>
        <w:t>настояще</w:t>
      </w:r>
      <w:r w:rsidR="004D4B27" w:rsidRPr="00F53EAF">
        <w:rPr>
          <w:rFonts w:ascii="Times New Roman" w:hAnsi="Times New Roman" w:cs="Times New Roman"/>
          <w:sz w:val="28"/>
          <w:szCs w:val="28"/>
        </w:rPr>
        <w:t>го Положения</w:t>
      </w:r>
      <w:r w:rsidRPr="00F53EAF">
        <w:rPr>
          <w:rFonts w:ascii="Times New Roman" w:hAnsi="Times New Roman" w:cs="Times New Roman"/>
          <w:sz w:val="28"/>
          <w:szCs w:val="28"/>
        </w:rPr>
        <w:t>, или в дополнение к иным методам. Данный метод заключается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w:t>
      </w:r>
      <w:r w:rsidR="00A74667" w:rsidRPr="00F53EAF">
        <w:rPr>
          <w:rFonts w:ascii="Times New Roman" w:hAnsi="Times New Roman" w:cs="Times New Roman"/>
          <w:sz w:val="28"/>
          <w:szCs w:val="28"/>
        </w:rPr>
        <w:t xml:space="preserve"> </w:t>
      </w:r>
      <w:r w:rsidRPr="00F53EAF">
        <w:rPr>
          <w:rFonts w:ascii="Times New Roman" w:hAnsi="Times New Roman" w:cs="Times New Roman"/>
          <w:sz w:val="28"/>
          <w:szCs w:val="28"/>
        </w:rPr>
        <w:t>как</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14:paraId="4FA957D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1</w:t>
      </w:r>
      <w:r w:rsidRPr="00F53EAF">
        <w:rPr>
          <w:rFonts w:ascii="Times New Roman" w:hAnsi="Times New Roman" w:cs="Times New Roman"/>
          <w:sz w:val="28"/>
          <w:szCs w:val="28"/>
        </w:rPr>
        <w:t xml:space="preserve">. Информация об обычной прибыли для определенной сферы деятельности может быть получена заказчиком исходя из анализа договоров, размещенных в </w:t>
      </w:r>
      <w:r w:rsidR="006737A7" w:rsidRPr="00F53EAF">
        <w:rPr>
          <w:rFonts w:ascii="Times New Roman" w:hAnsi="Times New Roman" w:cs="Times New Roman"/>
          <w:sz w:val="28"/>
          <w:szCs w:val="28"/>
        </w:rPr>
        <w:t>ЕИС</w:t>
      </w:r>
      <w:r w:rsidRPr="00F53EAF">
        <w:rPr>
          <w:rFonts w:ascii="Times New Roman" w:hAnsi="Times New Roman" w:cs="Times New Roman"/>
          <w:sz w:val="28"/>
          <w:szCs w:val="28"/>
        </w:rPr>
        <w:t>,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2E9B5834" w14:textId="76B71D98"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2</w:t>
      </w:r>
      <w:r w:rsidRPr="00F53EAF">
        <w:rPr>
          <w:rFonts w:ascii="Times New Roman" w:hAnsi="Times New Roman" w:cs="Times New Roman"/>
          <w:sz w:val="28"/>
          <w:szCs w:val="28"/>
        </w:rPr>
        <w:t>.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w:t>
      </w:r>
      <w:r w:rsidR="003C52B1" w:rsidRPr="00F53EAF">
        <w:rPr>
          <w:rFonts w:ascii="Times New Roman" w:hAnsi="Times New Roman" w:cs="Times New Roman"/>
          <w:sz w:val="28"/>
          <w:szCs w:val="28"/>
        </w:rPr>
        <w:t xml:space="preserve"> В этом случае в обоснование </w:t>
      </w:r>
      <w:r w:rsidR="00CD071D" w:rsidRPr="00F53EAF">
        <w:rPr>
          <w:rFonts w:ascii="Times New Roman" w:hAnsi="Times New Roman" w:cs="Times New Roman"/>
          <w:sz w:val="28"/>
          <w:szCs w:val="28"/>
        </w:rPr>
        <w:t xml:space="preserve">такой </w:t>
      </w:r>
      <w:r w:rsidR="003C52B1" w:rsidRPr="00F53EAF">
        <w:rPr>
          <w:rFonts w:ascii="Times New Roman" w:hAnsi="Times New Roman" w:cs="Times New Roman"/>
          <w:sz w:val="28"/>
          <w:szCs w:val="28"/>
        </w:rPr>
        <w:t>цены</w:t>
      </w:r>
      <w:r w:rsidR="002E6246" w:rsidRPr="00F53EAF">
        <w:rPr>
          <w:rFonts w:ascii="Times New Roman" w:hAnsi="Times New Roman" w:cs="Times New Roman"/>
          <w:sz w:val="28"/>
          <w:szCs w:val="28"/>
        </w:rPr>
        <w:t xml:space="preserve"> </w:t>
      </w:r>
      <w:r w:rsidR="003C52B1" w:rsidRPr="00F53EAF">
        <w:rPr>
          <w:rFonts w:ascii="Times New Roman" w:hAnsi="Times New Roman" w:cs="Times New Roman"/>
          <w:sz w:val="28"/>
          <w:szCs w:val="28"/>
        </w:rPr>
        <w:t>заказчик обязан включить обоснование невозможности применения указанных методов.</w:t>
      </w:r>
    </w:p>
    <w:p w14:paraId="189383D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3</w:t>
      </w:r>
      <w:r w:rsidRPr="00F53EAF">
        <w:rPr>
          <w:rFonts w:ascii="Times New Roman" w:hAnsi="Times New Roman" w:cs="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6E362E8A" w14:textId="58A38FEF"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4</w:t>
      </w:r>
      <w:r w:rsidRPr="00F53EAF">
        <w:rPr>
          <w:rFonts w:ascii="Times New Roman" w:hAnsi="Times New Roman" w:cs="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w:t>
      </w:r>
      <w:r w:rsidR="00601093" w:rsidRPr="00F53EAF">
        <w:rPr>
          <w:rFonts w:ascii="Times New Roman" w:hAnsi="Times New Roman" w:cs="Times New Roman"/>
          <w:sz w:val="28"/>
          <w:szCs w:val="28"/>
        </w:rPr>
        <w:t xml:space="preserve">, </w:t>
      </w:r>
      <w:r w:rsidRPr="00F53EAF">
        <w:rPr>
          <w:rFonts w:ascii="Times New Roman" w:hAnsi="Times New Roman" w:cs="Times New Roman"/>
          <w:sz w:val="28"/>
          <w:szCs w:val="28"/>
        </w:rPr>
        <w:t>хранятся в</w:t>
      </w:r>
      <w:r w:rsidR="00FB0DFA" w:rsidRPr="00F53EAF">
        <w:rPr>
          <w:rFonts w:ascii="Times New Roman" w:hAnsi="Times New Roman" w:cs="Times New Roman"/>
          <w:sz w:val="28"/>
          <w:szCs w:val="28"/>
        </w:rPr>
        <w:t>месте с документами о закупке</w:t>
      </w:r>
      <w:r w:rsidRPr="00F53EAF">
        <w:rPr>
          <w:rFonts w:ascii="Times New Roman" w:hAnsi="Times New Roman" w:cs="Times New Roman"/>
          <w:sz w:val="28"/>
          <w:szCs w:val="28"/>
        </w:rPr>
        <w:t>.</w:t>
      </w:r>
    </w:p>
    <w:p w14:paraId="326E7C0D" w14:textId="77777777" w:rsidR="00C37FB5" w:rsidRPr="00F53EAF" w:rsidRDefault="00C37FB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14:paraId="2FA45700" w14:textId="4AE97BFD" w:rsidR="00632ACA" w:rsidRPr="00F53EAF" w:rsidRDefault="00C37FB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w:t>
      </w:r>
      <w:r w:rsidRPr="00F53EAF">
        <w:rPr>
          <w:rFonts w:ascii="Times New Roman" w:hAnsi="Times New Roman" w:cs="Times New Roman"/>
          <w:sz w:val="28"/>
          <w:szCs w:val="28"/>
        </w:rPr>
        <w:lastRenderedPageBreak/>
        <w:t>необходимого товара (планового объема работ, услуг) либо установленных локальным актом заказчика предельных цен.</w:t>
      </w:r>
    </w:p>
    <w:p w14:paraId="7A4682A1" w14:textId="77777777" w:rsidR="00C37FB5" w:rsidRPr="00F53EAF" w:rsidRDefault="00C37FB5" w:rsidP="00F53EAF">
      <w:pPr>
        <w:spacing w:after="0" w:line="240" w:lineRule="auto"/>
        <w:ind w:firstLine="708"/>
        <w:jc w:val="both"/>
        <w:rPr>
          <w:rFonts w:ascii="Times New Roman" w:hAnsi="Times New Roman" w:cs="Times New Roman"/>
          <w:sz w:val="28"/>
          <w:szCs w:val="28"/>
        </w:rPr>
      </w:pPr>
    </w:p>
    <w:p w14:paraId="4EAA600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31" w:name="_Toc17704942"/>
      <w:bookmarkStart w:id="32" w:name="_Toc529531829"/>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1</w:t>
      </w:r>
      <w:r w:rsidRPr="00F53EAF">
        <w:rPr>
          <w:rFonts w:ascii="Times New Roman" w:hAnsi="Times New Roman" w:cs="Times New Roman"/>
          <w:color w:val="auto"/>
          <w:sz w:val="28"/>
          <w:szCs w:val="28"/>
        </w:rPr>
        <w:t>. Правила описания предмета конкурентной закупки</w:t>
      </w:r>
      <w:bookmarkEnd w:id="31"/>
      <w:bookmarkEnd w:id="32"/>
    </w:p>
    <w:p w14:paraId="793211BA"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9ABDA5" w14:textId="0983E493" w:rsidR="0098782F"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1</w:t>
      </w:r>
      <w:r w:rsidRPr="00F53EAF">
        <w:rPr>
          <w:rFonts w:ascii="Times New Roman" w:hAnsi="Times New Roman" w:cs="Times New Roman"/>
          <w:sz w:val="28"/>
          <w:szCs w:val="28"/>
        </w:rPr>
        <w:t xml:space="preserve">.1. </w:t>
      </w:r>
      <w:r w:rsidR="00F032D4" w:rsidRPr="00F53EAF">
        <w:rPr>
          <w:rFonts w:ascii="Times New Roman" w:hAnsi="Times New Roman" w:cs="Times New Roman"/>
          <w:sz w:val="28"/>
          <w:szCs w:val="28"/>
        </w:rPr>
        <w:t>Описание предмета конкурентной закупки осуществляется с</w:t>
      </w:r>
      <w:r w:rsidR="00F032D4" w:rsidRPr="00F53EAF">
        <w:rPr>
          <w:rFonts w:ascii="Times New Roman" w:hAnsi="Times New Roman" w:cs="Times New Roman"/>
          <w:sz w:val="28"/>
          <w:szCs w:val="28"/>
          <w:lang w:val="en-US"/>
        </w:rPr>
        <w:t> </w:t>
      </w:r>
      <w:r w:rsidR="00F032D4" w:rsidRPr="00F53EAF">
        <w:rPr>
          <w:rFonts w:ascii="Times New Roman" w:hAnsi="Times New Roman" w:cs="Times New Roman"/>
          <w:sz w:val="28"/>
          <w:szCs w:val="28"/>
        </w:rPr>
        <w:t>соблюдением требований, предусмотренных частью 6.1 статьи 3 Закона № 223</w:t>
      </w:r>
      <w:r w:rsidR="00F032D4" w:rsidRPr="00F53EAF">
        <w:rPr>
          <w:rFonts w:ascii="Times New Roman" w:hAnsi="Times New Roman" w:cs="Times New Roman"/>
          <w:sz w:val="28"/>
          <w:szCs w:val="28"/>
        </w:rPr>
        <w:noBreakHyphen/>
        <w:t>ФЗ.</w:t>
      </w:r>
    </w:p>
    <w:p w14:paraId="376A513D" w14:textId="77777777" w:rsidR="00634800"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w:t>
      </w:r>
      <w:r w:rsidR="00817E5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Заказчик вправе установить иные требования, связанные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w:t>
      </w:r>
      <w:r w:rsidR="00817E5C" w:rsidRPr="00F53EAF">
        <w:rPr>
          <w:rFonts w:ascii="Times New Roman" w:hAnsi="Times New Roman" w:cs="Times New Roman"/>
          <w:spacing w:val="-4"/>
          <w:sz w:val="28"/>
          <w:szCs w:val="28"/>
        </w:rPr>
        <w:t xml:space="preserve">бностям заказчика, в том числе </w:t>
      </w:r>
      <w:r w:rsidRPr="00F53EAF">
        <w:rPr>
          <w:rFonts w:ascii="Times New Roman" w:hAnsi="Times New Roman" w:cs="Times New Roman"/>
          <w:spacing w:val="-4"/>
          <w:sz w:val="28"/>
          <w:szCs w:val="28"/>
        </w:rPr>
        <w:t xml:space="preserve">требования </w:t>
      </w:r>
      <w:r w:rsidRPr="00F53EAF">
        <w:rPr>
          <w:rFonts w:ascii="Times New Roman" w:hAnsi="Times New Roman"/>
          <w:spacing w:val="-4"/>
          <w:sz w:val="28"/>
        </w:rPr>
        <w:t>к</w:t>
      </w:r>
      <w:r w:rsidR="009E6216" w:rsidRPr="00F53EAF">
        <w:rPr>
          <w:rFonts w:ascii="Times New Roman" w:hAnsi="Times New Roman"/>
          <w:spacing w:val="-4"/>
          <w:sz w:val="28"/>
          <w:lang w:val="en-US"/>
        </w:rPr>
        <w:t> </w:t>
      </w:r>
      <w:r w:rsidR="00FC27D9" w:rsidRPr="00F53EAF">
        <w:rPr>
          <w:rFonts w:ascii="Times New Roman" w:hAnsi="Times New Roman"/>
          <w:spacing w:val="-4"/>
          <w:sz w:val="28"/>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pacing w:val="-4"/>
          <w:sz w:val="28"/>
          <w:szCs w:val="28"/>
        </w:rPr>
        <w:t>, к расходам на</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 xml:space="preserve">товаром). </w:t>
      </w:r>
    </w:p>
    <w:p w14:paraId="04BB5307" w14:textId="77777777" w:rsidR="00DE3C3A" w:rsidRPr="00F53EAF" w:rsidRDefault="00634800"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 xml:space="preserve">.3. </w:t>
      </w:r>
      <w:r w:rsidR="00632ACA" w:rsidRPr="00F53EAF">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требованиями </w:t>
      </w:r>
      <w:hyperlink r:id="rId11" w:history="1">
        <w:r w:rsidR="00632ACA" w:rsidRPr="00F53EAF">
          <w:rPr>
            <w:rFonts w:ascii="Times New Roman" w:hAnsi="Times New Roman" w:cs="Times New Roman"/>
            <w:spacing w:val="-4"/>
            <w:sz w:val="28"/>
            <w:szCs w:val="28"/>
          </w:rPr>
          <w:t>Гражданского кодекса</w:t>
        </w:r>
      </w:hyperlink>
      <w:r w:rsidR="00632ACA" w:rsidRPr="00F53EAF">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соответствии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с требованиями технических регламентов, документов, разрабатываемых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а также в отношении условных обозначений и</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терминологии.</w:t>
      </w:r>
    </w:p>
    <w:p w14:paraId="216CDA0F" w14:textId="77777777" w:rsidR="00DE3C3A" w:rsidRPr="00F53EAF" w:rsidRDefault="00DE3C3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.4. Товары, приобретаемые заказчиком, должны быть новыми, не</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бывшими в употреблении, если документацией о закупке не предусмотрено иное.</w:t>
      </w:r>
    </w:p>
    <w:p w14:paraId="67F632DC" w14:textId="77777777" w:rsidR="0006606D" w:rsidRPr="00F53EAF" w:rsidRDefault="0006606D" w:rsidP="00F53EAF">
      <w:pPr>
        <w:spacing w:after="0" w:line="240" w:lineRule="auto"/>
        <w:ind w:firstLine="708"/>
        <w:jc w:val="both"/>
        <w:rPr>
          <w:rFonts w:ascii="Times New Roman" w:hAnsi="Times New Roman" w:cs="Times New Roman"/>
          <w:spacing w:val="-4"/>
          <w:sz w:val="28"/>
          <w:szCs w:val="28"/>
        </w:rPr>
      </w:pPr>
    </w:p>
    <w:p w14:paraId="6B0A11B6" w14:textId="77777777" w:rsidR="00632ACA" w:rsidRPr="00F53EAF" w:rsidRDefault="00632ACA" w:rsidP="00F53EAF">
      <w:pPr>
        <w:pStyle w:val="2"/>
        <w:spacing w:before="0"/>
        <w:jc w:val="center"/>
        <w:rPr>
          <w:rFonts w:ascii="Times New Roman" w:hAnsi="Times New Roman" w:cs="Times New Roman"/>
          <w:color w:val="auto"/>
          <w:spacing w:val="-4"/>
          <w:sz w:val="28"/>
          <w:szCs w:val="28"/>
        </w:rPr>
      </w:pPr>
      <w:bookmarkStart w:id="33" w:name="_Toc17704943"/>
      <w:bookmarkStart w:id="34" w:name="_Toc529531830"/>
      <w:r w:rsidRPr="00F53EAF">
        <w:rPr>
          <w:rFonts w:ascii="Times New Roman" w:hAnsi="Times New Roman" w:cs="Times New Roman"/>
          <w:color w:val="auto"/>
          <w:spacing w:val="-4"/>
          <w:sz w:val="28"/>
          <w:szCs w:val="28"/>
        </w:rPr>
        <w:t>1</w:t>
      </w:r>
      <w:r w:rsidR="00E6716C" w:rsidRPr="00F53EAF">
        <w:rPr>
          <w:rFonts w:ascii="Times New Roman" w:hAnsi="Times New Roman" w:cs="Times New Roman"/>
          <w:color w:val="auto"/>
          <w:spacing w:val="-4"/>
          <w:sz w:val="28"/>
          <w:szCs w:val="28"/>
        </w:rPr>
        <w:t>2</w:t>
      </w:r>
      <w:r w:rsidRPr="00F53EAF">
        <w:rPr>
          <w:rFonts w:ascii="Times New Roman" w:hAnsi="Times New Roman" w:cs="Times New Roman"/>
          <w:color w:val="auto"/>
          <w:spacing w:val="-4"/>
          <w:sz w:val="28"/>
          <w:szCs w:val="28"/>
        </w:rPr>
        <w:t>. Требования к участникам закупки</w:t>
      </w:r>
      <w:bookmarkEnd w:id="33"/>
      <w:bookmarkEnd w:id="34"/>
    </w:p>
    <w:p w14:paraId="7C56739E" w14:textId="77777777" w:rsidR="00632ACA" w:rsidRPr="00F53EAF" w:rsidRDefault="00632ACA" w:rsidP="00F53EAF">
      <w:pPr>
        <w:spacing w:after="0" w:line="240" w:lineRule="auto"/>
        <w:ind w:firstLine="708"/>
        <w:jc w:val="both"/>
        <w:rPr>
          <w:rFonts w:ascii="Times New Roman" w:hAnsi="Times New Roman" w:cs="Times New Roman"/>
          <w:b/>
          <w:spacing w:val="-4"/>
          <w:sz w:val="28"/>
          <w:szCs w:val="28"/>
        </w:rPr>
      </w:pPr>
    </w:p>
    <w:p w14:paraId="490CF46A" w14:textId="77777777" w:rsidR="00F032D4" w:rsidRPr="00F53EAF" w:rsidRDefault="00632ACA" w:rsidP="00F53EAF">
      <w:pPr>
        <w:widowControl w:val="0"/>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xml:space="preserve">.1. </w:t>
      </w:r>
      <w:r w:rsidR="00F032D4" w:rsidRPr="00F53EAF">
        <w:rPr>
          <w:rFonts w:ascii="Times New Roman" w:hAnsi="Times New Roman" w:cs="Times New Roman"/>
          <w:spacing w:val="-4"/>
          <w:sz w:val="28"/>
          <w:szCs w:val="28"/>
        </w:rPr>
        <w:t xml:space="preserve">При проведении конкурентных закупок, запроса оферт в электронной форме, </w:t>
      </w:r>
      <w:r w:rsidR="00F032D4" w:rsidRPr="00F53EAF">
        <w:rPr>
          <w:rFonts w:ascii="Times New Roman" w:hAnsi="Times New Roman" w:cs="Times New Roman"/>
          <w:sz w:val="28"/>
          <w:szCs w:val="28"/>
        </w:rPr>
        <w:t xml:space="preserve">срочного ценового запроса в электронной форме </w:t>
      </w:r>
      <w:r w:rsidR="00F032D4" w:rsidRPr="00F53EAF">
        <w:rPr>
          <w:rFonts w:ascii="Times New Roman" w:hAnsi="Times New Roman" w:cs="Times New Roman"/>
          <w:spacing w:val="-4"/>
          <w:sz w:val="28"/>
          <w:szCs w:val="28"/>
        </w:rPr>
        <w:t xml:space="preserve">заказчик устанавливает следующие единые обязательные требования к участникам закупки: </w:t>
      </w:r>
    </w:p>
    <w:p w14:paraId="11096BD0"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pacing w:val="-4"/>
          <w:sz w:val="28"/>
          <w:szCs w:val="28"/>
        </w:rPr>
        <w:t>1) соответствие требованиям, установленным в соответствии с</w:t>
      </w:r>
      <w:r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законодательством Российской Федерации к лицам, осуществляющим</w:t>
      </w:r>
      <w:r w:rsidRPr="00F53EAF">
        <w:rPr>
          <w:rFonts w:ascii="Times New Roman" w:hAnsi="Times New Roman" w:cs="Times New Roman"/>
          <w:sz w:val="28"/>
          <w:szCs w:val="28"/>
        </w:rPr>
        <w:t xml:space="preserve"> </w:t>
      </w:r>
      <w:r w:rsidRPr="00F53EAF">
        <w:rPr>
          <w:rFonts w:ascii="Times New Roman" w:hAnsi="Times New Roman" w:cs="Times New Roman"/>
          <w:spacing w:val="-4"/>
          <w:sz w:val="28"/>
          <w:szCs w:val="28"/>
        </w:rPr>
        <w:t>поставку</w:t>
      </w:r>
      <w:r w:rsidRPr="00F53EAF">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2E0616C7" w14:textId="10758002"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непроведение</w:t>
      </w:r>
      <w:proofErr w:type="spellEnd"/>
      <w:r w:rsidRPr="00F53EAF">
        <w:rPr>
          <w:rFonts w:ascii="Times New Roman" w:hAnsi="Times New Roman" w:cs="Times New Roman"/>
          <w:sz w:val="28"/>
          <w:szCs w:val="28"/>
        </w:rPr>
        <w:t xml:space="preserve"> ликвидации участника закупки – юридического лица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отсутствие решения арбитражного суда о признании участника закупки – </w:t>
      </w:r>
      <w:r w:rsidRPr="00F53EAF">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3AA48A3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неприостановление</w:t>
      </w:r>
      <w:proofErr w:type="spellEnd"/>
      <w:r w:rsidRPr="00F53EAF">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557231E" w14:textId="17ACDED4"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признании обязанности заявителя по уплате этих сумм исполненной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которые признаны безнадежными к взысканию в соответствии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r w:rsidR="00941CB6" w:rsidRPr="00F53EAF">
        <w:rPr>
          <w:rFonts w:ascii="Times New Roman" w:hAnsi="Times New Roman" w:cs="Times New Roman"/>
          <w:sz w:val="28"/>
          <w:szCs w:val="28"/>
        </w:rPr>
        <w:t>Участник закупки считается соответствующим установленному требованию в случае, если им в</w:t>
      </w:r>
      <w:r w:rsidR="00941CB6" w:rsidRPr="00F53EAF">
        <w:rPr>
          <w:rFonts w:ascii="Times New Roman" w:hAnsi="Times New Roman" w:cs="Times New Roman"/>
          <w:sz w:val="28"/>
          <w:szCs w:val="28"/>
          <w:lang w:val="en-US"/>
        </w:rPr>
        <w:t> </w:t>
      </w:r>
      <w:r w:rsidR="00941CB6" w:rsidRPr="00F53EAF">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Pr="00F53EAF">
        <w:rPr>
          <w:rFonts w:ascii="Times New Roman" w:hAnsi="Times New Roman" w:cs="Times New Roman"/>
          <w:sz w:val="28"/>
          <w:szCs w:val="28"/>
        </w:rPr>
        <w:t>;</w:t>
      </w:r>
    </w:p>
    <w:p w14:paraId="0AEB0626" w14:textId="1E07B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отсутствие у участника закупки – физического лица либо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руководителя, членов коллегиального исполнительного органа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главного бухгалтера юридического лица – участника закупки судимости за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преступления в сфере экономики </w:t>
      </w:r>
      <w:r w:rsidR="002F4C68" w:rsidRPr="00F53EAF">
        <w:rPr>
          <w:rFonts w:ascii="Times New Roman" w:hAnsi="Times New Roman" w:cs="Times New Roman"/>
          <w:sz w:val="28"/>
          <w:szCs w:val="28"/>
        </w:rPr>
        <w:t xml:space="preserve">и (или) преступления, предусмотренные статьями 289, 290, 291, 291.1 Уголовного кодекса Российской Федерации </w:t>
      </w:r>
      <w:r w:rsidRPr="00F53EAF">
        <w:rPr>
          <w:rFonts w:ascii="Times New Roman" w:hAnsi="Times New Roman" w:cs="Times New Roman"/>
          <w:sz w:val="28"/>
          <w:szCs w:val="28"/>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w:t>
      </w:r>
      <w:r w:rsidR="00FE34C0" w:rsidRPr="00F53EAF">
        <w:rPr>
          <w:rFonts w:ascii="Times New Roman" w:hAnsi="Times New Roman" w:cs="Times New Roman"/>
          <w:sz w:val="28"/>
          <w:szCs w:val="28"/>
        </w:rPr>
        <w:t xml:space="preserve">, </w:t>
      </w:r>
      <w:r w:rsidR="00FE34C0" w:rsidRPr="00F53EAF">
        <w:rPr>
          <w:rFonts w:ascii="Times New Roman" w:hAnsi="Times New Roman"/>
          <w:sz w:val="28"/>
        </w:rPr>
        <w:t>запроса оферт в электронной форме</w:t>
      </w:r>
      <w:r w:rsidRPr="00F53EAF">
        <w:rPr>
          <w:rFonts w:ascii="Times New Roman" w:hAnsi="Times New Roman" w:cs="Times New Roman"/>
          <w:sz w:val="28"/>
          <w:szCs w:val="28"/>
        </w:rPr>
        <w:t xml:space="preserve">, </w:t>
      </w:r>
      <w:r w:rsidR="00A97FCC" w:rsidRPr="00F53EAF">
        <w:rPr>
          <w:rFonts w:ascii="Times New Roman" w:hAnsi="Times New Roman" w:cs="Times New Roman"/>
          <w:sz w:val="28"/>
          <w:szCs w:val="28"/>
        </w:rPr>
        <w:t xml:space="preserve">срочного ценового запроса в электронной форме, </w:t>
      </w:r>
      <w:r w:rsidRPr="00F53EAF">
        <w:rPr>
          <w:rFonts w:ascii="Times New Roman" w:hAnsi="Times New Roman" w:cs="Times New Roman"/>
          <w:sz w:val="28"/>
          <w:szCs w:val="28"/>
        </w:rPr>
        <w:t>и административного наказания в виде дисквалификации;</w:t>
      </w:r>
    </w:p>
    <w:p w14:paraId="7557A7E2"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участник закупки – юридическое лицо, которое в течение двух лет до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момента подачи заявки на участие в закупке не было привлечено 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ED07F44"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обладание участником закупки исключительными правами на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w:t>
      </w:r>
      <w:r w:rsidRPr="00F53EAF">
        <w:rPr>
          <w:rFonts w:ascii="Times New Roman" w:hAnsi="Times New Roman" w:cs="Times New Roman"/>
          <w:sz w:val="28"/>
          <w:szCs w:val="28"/>
        </w:rPr>
        <w:lastRenderedPageBreak/>
        <w:t>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искусства, исполнения, на финансирование проката или показа национального фильма;</w:t>
      </w:r>
    </w:p>
    <w:p w14:paraId="6631C067" w14:textId="77777777" w:rsidR="00A86174" w:rsidRPr="005F580E" w:rsidRDefault="00571E76" w:rsidP="00A86174">
      <w:pPr>
        <w:widowControl w:val="0"/>
        <w:spacing w:after="0" w:line="240" w:lineRule="auto"/>
        <w:ind w:firstLine="708"/>
        <w:jc w:val="both"/>
        <w:rPr>
          <w:rFonts w:ascii="Times New Roman" w:hAnsi="Times New Roman"/>
          <w:sz w:val="28"/>
        </w:rPr>
      </w:pPr>
      <w:r w:rsidRPr="00F53EAF">
        <w:rPr>
          <w:rFonts w:ascii="Times New Roman" w:hAnsi="Times New Roman" w:cs="Times New Roman"/>
          <w:sz w:val="28"/>
          <w:szCs w:val="28"/>
        </w:rPr>
        <w:t xml:space="preserve">8) </w:t>
      </w:r>
      <w:r w:rsidR="00A86174" w:rsidRPr="005F580E">
        <w:rPr>
          <w:rFonts w:ascii="Times New Roman" w:hAnsi="Times New Roman"/>
          <w:sz w:val="28"/>
        </w:rPr>
        <w:t xml:space="preserve">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A86174" w:rsidRPr="005F580E">
        <w:rPr>
          <w:rFonts w:ascii="Times New Roman" w:hAnsi="Times New Roman"/>
          <w:sz w:val="28"/>
        </w:rPr>
        <w:t>неполнородный</w:t>
      </w:r>
      <w:proofErr w:type="spellEnd"/>
      <w:r w:rsidR="00A86174" w:rsidRPr="005F580E">
        <w:rPr>
          <w:rFonts w:ascii="Times New Roman" w:hAnsi="Times New Roman"/>
          <w:sz w:val="28"/>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DAF292E" w14:textId="77777777" w:rsidR="00A86174" w:rsidRPr="005F580E" w:rsidRDefault="00A86174" w:rsidP="00A86174">
      <w:pPr>
        <w:widowControl w:val="0"/>
        <w:spacing w:after="0" w:line="240" w:lineRule="auto"/>
        <w:ind w:firstLine="708"/>
        <w:jc w:val="both"/>
        <w:rPr>
          <w:rFonts w:ascii="Times New Roman" w:hAnsi="Times New Roman"/>
          <w:sz w:val="28"/>
        </w:rPr>
      </w:pPr>
      <w:r w:rsidRPr="005F580E">
        <w:rPr>
          <w:rFonts w:ascii="Times New Roman" w:hAnsi="Times New Roman"/>
          <w:sz w:val="28"/>
        </w:rPr>
        <w:t>а) физическим лицом (в том числе зарегистрированным в качестве индивидуального предпринимателя), являющимся участником закупки;</w:t>
      </w:r>
    </w:p>
    <w:p w14:paraId="63CB838E" w14:textId="77777777" w:rsidR="00A86174" w:rsidRPr="005F580E" w:rsidRDefault="00A86174" w:rsidP="00A86174">
      <w:pPr>
        <w:widowControl w:val="0"/>
        <w:spacing w:after="0" w:line="240" w:lineRule="auto"/>
        <w:ind w:firstLine="708"/>
        <w:jc w:val="both"/>
        <w:rPr>
          <w:rFonts w:ascii="Times New Roman" w:hAnsi="Times New Roman"/>
          <w:sz w:val="28"/>
        </w:rPr>
      </w:pPr>
      <w:r w:rsidRPr="005F580E">
        <w:rPr>
          <w:rFonts w:ascii="Times New Roman" w:hAnsi="Times New Roman"/>
          <w:sz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FAF1869" w14:textId="1182C11F" w:rsidR="00061C67" w:rsidRPr="00F53EAF" w:rsidRDefault="00A86174" w:rsidP="00A86174">
      <w:pPr>
        <w:spacing w:after="0" w:line="240" w:lineRule="auto"/>
        <w:ind w:firstLine="708"/>
        <w:jc w:val="both"/>
        <w:rPr>
          <w:rFonts w:ascii="Times New Roman" w:hAnsi="Times New Roman" w:cs="Times New Roman"/>
          <w:sz w:val="28"/>
          <w:szCs w:val="28"/>
        </w:rPr>
      </w:pPr>
      <w:r w:rsidRPr="005F580E">
        <w:rPr>
          <w:rFonts w:ascii="Times New Roman" w:hAnsi="Times New Roman"/>
          <w:sz w:val="2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00061C67" w:rsidRPr="00F53EAF">
        <w:rPr>
          <w:rFonts w:ascii="Times New Roman" w:hAnsi="Times New Roman" w:cs="Times New Roman"/>
          <w:sz w:val="28"/>
          <w:szCs w:val="28"/>
        </w:rPr>
        <w:t xml:space="preserve">; </w:t>
      </w:r>
    </w:p>
    <w:p w14:paraId="5B4863A3" w14:textId="05BA4B6D" w:rsidR="003F392A"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571E76" w:rsidRPr="00F53EAF">
        <w:rPr>
          <w:rFonts w:ascii="Times New Roman" w:hAnsi="Times New Roman" w:cs="Times New Roman"/>
          <w:sz w:val="28"/>
          <w:szCs w:val="28"/>
        </w:rPr>
        <w:t>)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035630" w:rsidRPr="00F53EAF">
        <w:rPr>
          <w:rFonts w:ascii="Times New Roman" w:hAnsi="Times New Roman" w:cs="Times New Roman"/>
          <w:sz w:val="28"/>
          <w:szCs w:val="28"/>
        </w:rPr>
        <w:t>;</w:t>
      </w:r>
    </w:p>
    <w:p w14:paraId="6127A89A" w14:textId="2160B44C"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
    <w:p w14:paraId="7BAE5E22" w14:textId="3BCED1B9" w:rsidR="00F52C21"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.2</w:t>
      </w:r>
      <w:r w:rsidR="003952DF"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w:t>
      </w:r>
      <w:r w:rsidR="00B10A09"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статьей 5 Закона №</w:t>
      </w:r>
      <w:r w:rsidR="00904B54" w:rsidRPr="00F53EAF">
        <w:rPr>
          <w:rFonts w:ascii="Times New Roman" w:hAnsi="Times New Roman" w:cs="Times New Roman"/>
          <w:sz w:val="28"/>
          <w:szCs w:val="28"/>
        </w:rPr>
        <w:t> </w:t>
      </w:r>
      <w:r w:rsidRPr="00F53EAF">
        <w:rPr>
          <w:rFonts w:ascii="Times New Roman" w:hAnsi="Times New Roman" w:cs="Times New Roman"/>
          <w:sz w:val="28"/>
          <w:szCs w:val="28"/>
        </w:rPr>
        <w:t>223-ФЗ,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в реестре недобросовестных поставщиков</w:t>
      </w:r>
      <w:r w:rsidR="002724EB"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Федеральным законом от 5 апреля 2013 г</w:t>
      </w:r>
      <w:r w:rsidR="00A97FCC" w:rsidRPr="00F53EAF">
        <w:rPr>
          <w:rFonts w:ascii="Times New Roman" w:hAnsi="Times New Roman" w:cs="Times New Roman"/>
          <w:sz w:val="28"/>
          <w:szCs w:val="28"/>
        </w:rPr>
        <w:t>.</w:t>
      </w:r>
      <w:r w:rsidRPr="00F53EAF">
        <w:rPr>
          <w:rFonts w:ascii="Times New Roman" w:hAnsi="Times New Roman" w:cs="Times New Roman"/>
          <w:sz w:val="28"/>
          <w:szCs w:val="28"/>
        </w:rPr>
        <w:t xml:space="preserve"> № 44-ФЗ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B10A09" w:rsidRPr="00F53EAF">
        <w:rPr>
          <w:rFonts w:ascii="Times New Roman" w:hAnsi="Times New Roman" w:cs="Times New Roman"/>
          <w:sz w:val="28"/>
          <w:szCs w:val="28"/>
        </w:rPr>
        <w:t xml:space="preserve"> </w:t>
      </w:r>
      <w:r w:rsidR="00A115FA" w:rsidRPr="00F53EAF">
        <w:rPr>
          <w:rFonts w:ascii="Times New Roman" w:hAnsi="Times New Roman" w:cs="Times New Roman"/>
          <w:sz w:val="28"/>
          <w:szCs w:val="28"/>
        </w:rPr>
        <w:t>(далее – Закон №</w:t>
      </w:r>
      <w:r w:rsidR="00904B54" w:rsidRPr="00F53EAF">
        <w:rPr>
          <w:rFonts w:ascii="Times New Roman" w:hAnsi="Times New Roman" w:cs="Times New Roman"/>
          <w:sz w:val="28"/>
          <w:szCs w:val="28"/>
        </w:rPr>
        <w:t> </w:t>
      </w:r>
      <w:r w:rsidR="00A115FA" w:rsidRPr="00F53EAF">
        <w:rPr>
          <w:rFonts w:ascii="Times New Roman" w:hAnsi="Times New Roman" w:cs="Times New Roman"/>
          <w:sz w:val="28"/>
          <w:szCs w:val="28"/>
        </w:rPr>
        <w:t>44-ФЗ</w:t>
      </w:r>
      <w:r w:rsidR="002E6246" w:rsidRPr="00F53EAF">
        <w:rPr>
          <w:rFonts w:ascii="Times New Roman" w:hAnsi="Times New Roman" w:cs="Times New Roman"/>
          <w:sz w:val="28"/>
          <w:szCs w:val="28"/>
        </w:rPr>
        <w:t>).</w:t>
      </w:r>
    </w:p>
    <w:p w14:paraId="6B5E2C1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F52C21" w:rsidRPr="00F53EAF">
        <w:rPr>
          <w:rFonts w:ascii="Times New Roman" w:hAnsi="Times New Roman" w:cs="Times New Roman"/>
          <w:sz w:val="28"/>
          <w:szCs w:val="28"/>
        </w:rPr>
        <w:t>3</w:t>
      </w:r>
      <w:r w:rsidRPr="00F53EAF">
        <w:rPr>
          <w:rFonts w:ascii="Times New Roman" w:hAnsi="Times New Roman" w:cs="Times New Roman"/>
          <w:sz w:val="28"/>
          <w:szCs w:val="28"/>
        </w:rPr>
        <w:t>. Обязательные требования указываются в документации</w:t>
      </w:r>
      <w:r w:rsidR="00D1465D" w:rsidRPr="00F53EAF">
        <w:rPr>
          <w:rFonts w:ascii="Times New Roman" w:hAnsi="Times New Roman" w:cs="Times New Roman"/>
          <w:sz w:val="28"/>
          <w:szCs w:val="28"/>
        </w:rPr>
        <w:t xml:space="preserve"> о закупке</w:t>
      </w:r>
      <w:r w:rsidRPr="00F53EAF">
        <w:rPr>
          <w:rFonts w:ascii="Times New Roman" w:hAnsi="Times New Roman" w:cs="Times New Roman"/>
          <w:sz w:val="28"/>
          <w:szCs w:val="28"/>
        </w:rPr>
        <w:t xml:space="preserve">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14:paraId="16CF961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4</w:t>
      </w:r>
      <w:r w:rsidRPr="00F53EAF">
        <w:rPr>
          <w:rFonts w:ascii="Times New Roman" w:hAnsi="Times New Roman" w:cs="Times New Roman"/>
          <w:sz w:val="28"/>
          <w:szCs w:val="28"/>
        </w:rPr>
        <w:t>. Запрещается установление к участникам з</w:t>
      </w:r>
      <w:r w:rsidR="0089467E" w:rsidRPr="00F53EAF">
        <w:rPr>
          <w:rFonts w:ascii="Times New Roman" w:hAnsi="Times New Roman" w:cs="Times New Roman"/>
          <w:sz w:val="28"/>
          <w:szCs w:val="28"/>
        </w:rPr>
        <w:t xml:space="preserve">акупки </w:t>
      </w:r>
      <w:proofErr w:type="spellStart"/>
      <w:r w:rsidR="0089467E" w:rsidRPr="00F53EAF">
        <w:rPr>
          <w:rFonts w:ascii="Times New Roman" w:hAnsi="Times New Roman" w:cs="Times New Roman"/>
          <w:sz w:val="28"/>
          <w:szCs w:val="28"/>
        </w:rPr>
        <w:t>неизмеряемых</w:t>
      </w:r>
      <w:proofErr w:type="spellEnd"/>
      <w:r w:rsidR="0089467E" w:rsidRPr="00F53EAF">
        <w:rPr>
          <w:rFonts w:ascii="Times New Roman" w:hAnsi="Times New Roman" w:cs="Times New Roman"/>
          <w:sz w:val="28"/>
          <w:szCs w:val="28"/>
        </w:rPr>
        <w:t xml:space="preserve"> требований, а также </w:t>
      </w:r>
      <w:r w:rsidR="005617D3" w:rsidRPr="00F53EAF">
        <w:rPr>
          <w:rFonts w:ascii="Times New Roman" w:hAnsi="Times New Roman" w:cs="Times New Roman"/>
          <w:sz w:val="28"/>
          <w:szCs w:val="28"/>
        </w:rPr>
        <w:t xml:space="preserve">иных </w:t>
      </w:r>
      <w:r w:rsidRPr="00F53EAF">
        <w:rPr>
          <w:rFonts w:ascii="Times New Roman" w:hAnsi="Times New Roman" w:cs="Times New Roman"/>
          <w:sz w:val="28"/>
          <w:szCs w:val="28"/>
        </w:rPr>
        <w:t xml:space="preserve">требований, не предусмотренных </w:t>
      </w:r>
      <w:r w:rsidR="000606F2" w:rsidRPr="00F53EAF">
        <w:rPr>
          <w:rFonts w:ascii="Times New Roman" w:hAnsi="Times New Roman" w:cs="Times New Roman"/>
          <w:sz w:val="28"/>
          <w:szCs w:val="28"/>
        </w:rPr>
        <w:t>настоящим Положением</w:t>
      </w:r>
      <w:r w:rsidRPr="00F53EAF">
        <w:rPr>
          <w:rFonts w:ascii="Times New Roman" w:hAnsi="Times New Roman" w:cs="Times New Roman"/>
          <w:sz w:val="28"/>
          <w:szCs w:val="28"/>
        </w:rPr>
        <w:t>.</w:t>
      </w:r>
    </w:p>
    <w:p w14:paraId="34BD37A3" w14:textId="7FFE49B5"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14:paraId="3F760643" w14:textId="77777777" w:rsidR="004E06E2" w:rsidRPr="00F53EAF" w:rsidRDefault="004E06E2" w:rsidP="00F53EAF">
      <w:pPr>
        <w:widowControl w:val="0"/>
        <w:spacing w:after="0" w:line="240" w:lineRule="auto"/>
        <w:ind w:firstLine="708"/>
        <w:jc w:val="both"/>
        <w:rPr>
          <w:rFonts w:ascii="Times New Roman" w:hAnsi="Times New Roman"/>
          <w:spacing w:val="-4"/>
          <w:sz w:val="28"/>
        </w:rPr>
      </w:pPr>
      <w:r w:rsidRPr="00F53EAF">
        <w:rPr>
          <w:rFonts w:ascii="Times New Roman" w:hAnsi="Times New Roman"/>
          <w:sz w:val="28"/>
        </w:rPr>
        <w:t xml:space="preserve">12.6. </w:t>
      </w:r>
      <w:r w:rsidRPr="00F53EAF">
        <w:rPr>
          <w:rFonts w:ascii="Times New Roman" w:hAnsi="Times New Roman"/>
          <w:spacing w:val="-4"/>
          <w:sz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sidRPr="00F53EAF">
        <w:rPr>
          <w:rFonts w:ascii="Times New Roman" w:hAnsi="Times New Roman"/>
          <w:sz w:val="28"/>
        </w:rPr>
        <w:t xml:space="preserve"> </w:t>
      </w:r>
      <w:r w:rsidRPr="00F53EAF">
        <w:rPr>
          <w:rFonts w:ascii="Times New Roman" w:hAnsi="Times New Roman"/>
          <w:spacing w:val="-4"/>
          <w:sz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2DDB1387" w14:textId="77777777" w:rsidR="004E06E2" w:rsidRPr="00F53EAF" w:rsidRDefault="004E06E2" w:rsidP="00F53EAF">
      <w:pPr>
        <w:widowControl w:val="0"/>
        <w:spacing w:after="0" w:line="240" w:lineRule="auto"/>
        <w:ind w:firstLine="708"/>
        <w:jc w:val="both"/>
        <w:rPr>
          <w:rFonts w:ascii="Times New Roman" w:hAnsi="Times New Roman"/>
          <w:sz w:val="28"/>
        </w:rPr>
      </w:pPr>
      <w:r w:rsidRPr="00F53EAF">
        <w:rPr>
          <w:rFonts w:ascii="Times New Roman" w:hAnsi="Times New Roman"/>
          <w:sz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14:paraId="595E985E" w14:textId="4888FE0E" w:rsidR="004E06E2" w:rsidRPr="00F53EAF" w:rsidRDefault="004E06E2"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14:paraId="5A0C2ECC" w14:textId="77777777" w:rsidR="00632ACA" w:rsidRPr="00F53EAF" w:rsidRDefault="00632ACA" w:rsidP="00F53EAF">
      <w:pPr>
        <w:spacing w:after="0" w:line="240" w:lineRule="auto"/>
        <w:ind w:firstLine="708"/>
        <w:jc w:val="both"/>
        <w:rPr>
          <w:rFonts w:ascii="Times New Roman" w:hAnsi="Times New Roman"/>
          <w:sz w:val="28"/>
        </w:rPr>
      </w:pPr>
    </w:p>
    <w:p w14:paraId="206C25FF" w14:textId="6138E4FE" w:rsidR="00632ACA" w:rsidRPr="00F53EAF" w:rsidRDefault="00632ACA" w:rsidP="00F53EAF">
      <w:pPr>
        <w:pStyle w:val="2"/>
        <w:spacing w:before="0"/>
        <w:jc w:val="center"/>
        <w:rPr>
          <w:rFonts w:ascii="Times New Roman" w:hAnsi="Times New Roman" w:cs="Times New Roman"/>
          <w:color w:val="auto"/>
          <w:sz w:val="28"/>
          <w:szCs w:val="28"/>
        </w:rPr>
      </w:pPr>
      <w:bookmarkStart w:id="35" w:name="_Toc17704944"/>
      <w:bookmarkStart w:id="36" w:name="_Toc529531831"/>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w:t>
      </w:r>
      <w:bookmarkEnd w:id="35"/>
      <w:bookmarkEnd w:id="36"/>
      <w:r w:rsidR="00950387" w:rsidRPr="00F53EAF">
        <w:rPr>
          <w:rFonts w:ascii="Times New Roman" w:hAnsi="Times New Roman" w:cs="Times New Roman"/>
          <w:color w:val="auto"/>
          <w:sz w:val="28"/>
          <w:szCs w:val="28"/>
        </w:rPr>
        <w:t>Предоставление приоритета товарам российского происхождения, работам, услугам, выполняемым, оказываемым российскими лицами</w:t>
      </w:r>
    </w:p>
    <w:p w14:paraId="6FFA71F7"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75F2F1C2" w14:textId="22615043"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.1.</w:t>
      </w:r>
      <w:r w:rsidRPr="00F53EAF">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16 сентября 2016 г</w:t>
      </w:r>
      <w:r w:rsidR="00A97FCC"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061536" w:rsidRPr="00F53EAF">
        <w:rPr>
          <w:rFonts w:ascii="Times New Roman" w:hAnsi="Times New Roman" w:cs="Times New Roman"/>
          <w:sz w:val="28"/>
          <w:szCs w:val="28"/>
        </w:rPr>
        <w:t> </w:t>
      </w:r>
      <w:r w:rsidRPr="00F53EAF">
        <w:rPr>
          <w:rFonts w:ascii="Times New Roman" w:hAnsi="Times New Roman" w:cs="Times New Roman"/>
          <w:sz w:val="28"/>
          <w:szCs w:val="28"/>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00061536" w:rsidRPr="00F53EAF">
        <w:rPr>
          <w:rFonts w:ascii="Times New Roman" w:hAnsi="Times New Roman" w:cs="Times New Roman"/>
          <w:sz w:val="28"/>
          <w:szCs w:val="28"/>
        </w:rPr>
        <w:t> </w:t>
      </w:r>
      <w:r w:rsidRPr="00F53EAF">
        <w:rPr>
          <w:rFonts w:ascii="Times New Roman" w:hAnsi="Times New Roman" w:cs="Times New Roman"/>
          <w:sz w:val="28"/>
          <w:szCs w:val="28"/>
        </w:rPr>
        <w:t>925) приоритет товарам российского происхождения, работам, услугам, выполняемым, оказываемым российскими лицами</w:t>
      </w:r>
      <w:r w:rsidR="003F0D4B" w:rsidRPr="00F53EAF">
        <w:rPr>
          <w:rFonts w:ascii="Times New Roman" w:hAnsi="Times New Roman" w:cs="Times New Roman"/>
          <w:sz w:val="28"/>
          <w:szCs w:val="28"/>
        </w:rPr>
        <w:t xml:space="preserve"> (далее в</w:t>
      </w:r>
      <w:r w:rsidR="005A2426" w:rsidRPr="00F53EAF">
        <w:rPr>
          <w:rFonts w:ascii="Times New Roman" w:hAnsi="Times New Roman" w:cs="Times New Roman"/>
          <w:sz w:val="28"/>
          <w:szCs w:val="28"/>
          <w:lang w:val="en-US"/>
        </w:rPr>
        <w:t> </w:t>
      </w:r>
      <w:r w:rsidR="003F0D4B" w:rsidRPr="00F53EAF">
        <w:rPr>
          <w:rFonts w:ascii="Times New Roman" w:hAnsi="Times New Roman" w:cs="Times New Roman"/>
          <w:sz w:val="28"/>
          <w:szCs w:val="28"/>
        </w:rPr>
        <w:t>настоящей главе – приоритет)</w:t>
      </w:r>
      <w:r w:rsidRPr="00F53EAF">
        <w:rPr>
          <w:rFonts w:ascii="Times New Roman" w:hAnsi="Times New Roman" w:cs="Times New Roman"/>
          <w:sz w:val="28"/>
          <w:szCs w:val="28"/>
        </w:rPr>
        <w:t>.</w:t>
      </w:r>
    </w:p>
    <w:p w14:paraId="0431A860" w14:textId="5822CA31" w:rsidR="00FC1561" w:rsidRPr="00F53EAF" w:rsidRDefault="00A97FCC" w:rsidP="00F53EAF">
      <w:pPr>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r w:rsidR="00FC1561" w:rsidRPr="00F53EAF">
        <w:rPr>
          <w:rFonts w:ascii="Times New Roman" w:hAnsi="Times New Roman"/>
          <w:sz w:val="28"/>
        </w:rPr>
        <w:t>.</w:t>
      </w:r>
    </w:p>
    <w:p w14:paraId="001518F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.2.</w:t>
      </w:r>
      <w:r w:rsidRPr="00F53EAF">
        <w:rPr>
          <w:rFonts w:ascii="Times New Roman" w:hAnsi="Times New Roman" w:cs="Times New Roman"/>
          <w:sz w:val="28"/>
          <w:szCs w:val="28"/>
        </w:rPr>
        <w:tab/>
      </w:r>
      <w:r w:rsidR="003C33AF" w:rsidRPr="00F53EAF">
        <w:rPr>
          <w:rFonts w:ascii="Times New Roman" w:hAnsi="Times New Roman" w:cs="Times New Roman"/>
          <w:sz w:val="28"/>
          <w:szCs w:val="28"/>
        </w:rPr>
        <w:t>П</w:t>
      </w:r>
      <w:r w:rsidRPr="00F53EAF">
        <w:rPr>
          <w:rFonts w:ascii="Times New Roman" w:hAnsi="Times New Roman" w:cs="Times New Roman"/>
          <w:sz w:val="28"/>
          <w:szCs w:val="28"/>
        </w:rPr>
        <w:t>редоставлени</w:t>
      </w:r>
      <w:r w:rsidR="003C33AF" w:rsidRPr="00F53EAF">
        <w:rPr>
          <w:rFonts w:ascii="Times New Roman" w:hAnsi="Times New Roman" w:cs="Times New Roman"/>
          <w:sz w:val="28"/>
          <w:szCs w:val="28"/>
        </w:rPr>
        <w:t>е</w:t>
      </w:r>
      <w:r w:rsidRPr="00F53EAF">
        <w:rPr>
          <w:rFonts w:ascii="Times New Roman" w:hAnsi="Times New Roman" w:cs="Times New Roman"/>
          <w:sz w:val="28"/>
          <w:szCs w:val="28"/>
        </w:rPr>
        <w:t xml:space="preserve"> приоритета </w:t>
      </w:r>
      <w:r w:rsidR="003C33AF" w:rsidRPr="00F53EAF">
        <w:rPr>
          <w:rFonts w:ascii="Times New Roman" w:hAnsi="Times New Roman" w:cs="Times New Roman"/>
          <w:sz w:val="28"/>
          <w:szCs w:val="28"/>
        </w:rPr>
        <w:t>обеспечивается</w:t>
      </w:r>
      <w:r w:rsidRPr="00F53EAF">
        <w:rPr>
          <w:rFonts w:ascii="Times New Roman" w:hAnsi="Times New Roman" w:cs="Times New Roman"/>
          <w:sz w:val="28"/>
          <w:szCs w:val="28"/>
        </w:rPr>
        <w:t xml:space="preserve"> включение</w:t>
      </w:r>
      <w:r w:rsidR="003C33AF" w:rsidRPr="00F53EAF">
        <w:rPr>
          <w:rFonts w:ascii="Times New Roman" w:hAnsi="Times New Roman" w:cs="Times New Roman"/>
          <w:sz w:val="28"/>
          <w:szCs w:val="28"/>
        </w:rPr>
        <w:t>м</w:t>
      </w:r>
      <w:r w:rsidRPr="00F53EAF">
        <w:rPr>
          <w:rFonts w:ascii="Times New Roman" w:hAnsi="Times New Roman" w:cs="Times New Roman"/>
          <w:sz w:val="28"/>
          <w:szCs w:val="28"/>
        </w:rPr>
        <w:t xml:space="preserve">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документацию следующих сведений:</w:t>
      </w:r>
    </w:p>
    <w:p w14:paraId="446B3DAE"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12A0B6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2504A26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14:paraId="3DD6E21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AB9D2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w:t>
      </w:r>
      <w:r w:rsidR="00A13CDF" w:rsidRPr="00F53EAF">
        <w:rPr>
          <w:rFonts w:ascii="Times New Roman" w:hAnsi="Times New Roman" w:cs="Times New Roman"/>
          <w:sz w:val="28"/>
          <w:szCs w:val="28"/>
        </w:rPr>
        <w:t>х, предусмотренных подпунктами «</w:t>
      </w:r>
      <w:r w:rsidRPr="00F53EAF">
        <w:rPr>
          <w:rFonts w:ascii="Times New Roman" w:hAnsi="Times New Roman" w:cs="Times New Roman"/>
          <w:sz w:val="28"/>
          <w:szCs w:val="28"/>
        </w:rPr>
        <w:t>г</w:t>
      </w:r>
      <w:r w:rsidR="00A13CDF" w:rsidRPr="00F53EAF">
        <w:rPr>
          <w:rFonts w:ascii="Times New Roman" w:hAnsi="Times New Roman" w:cs="Times New Roman"/>
          <w:sz w:val="28"/>
          <w:szCs w:val="28"/>
        </w:rPr>
        <w:t>» и «д»</w:t>
      </w:r>
      <w:r w:rsidRPr="00F53EAF">
        <w:rPr>
          <w:rFonts w:ascii="Times New Roman" w:hAnsi="Times New Roman" w:cs="Times New Roman"/>
          <w:sz w:val="28"/>
          <w:szCs w:val="28"/>
        </w:rPr>
        <w:t xml:space="preserve"> пу</w:t>
      </w:r>
      <w:r w:rsidR="003F0D4B" w:rsidRPr="00F53EAF">
        <w:rPr>
          <w:rFonts w:ascii="Times New Roman" w:hAnsi="Times New Roman" w:cs="Times New Roman"/>
          <w:sz w:val="28"/>
          <w:szCs w:val="28"/>
        </w:rPr>
        <w:t>нкта 6 Постановления № </w:t>
      </w:r>
      <w:r w:rsidRPr="00F53EAF">
        <w:rPr>
          <w:rFonts w:ascii="Times New Roman" w:hAnsi="Times New Roman" w:cs="Times New Roman"/>
          <w:sz w:val="28"/>
          <w:szCs w:val="28"/>
        </w:rPr>
        <w:t>925, цена единицы каждого товара, работы, услуги определяется как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 деления цены договора, по которой заключается договор, на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начальную (максимальную) цену договора;</w:t>
      </w:r>
    </w:p>
    <w:p w14:paraId="0DB918D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физических лиц);</w:t>
      </w:r>
    </w:p>
    <w:p w14:paraId="10F9EB8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ECE9A6C"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37071A6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условие о том, что при исполнении договора, заключенного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участником закупки, которому предоставлен приоритет в соответствии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w:t>
      </w:r>
      <w:r w:rsidRPr="00F53EAF">
        <w:rPr>
          <w:rFonts w:ascii="Times New Roman" w:hAnsi="Times New Roman" w:cs="Times New Roman"/>
          <w:sz w:val="28"/>
          <w:szCs w:val="28"/>
        </w:rPr>
        <w:lastRenderedPageBreak/>
        <w:t>таких товаров не должны уступать качеству и соответствующим техническим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функциональным характеристикам товаров, указанных в договоре.</w:t>
      </w:r>
    </w:p>
    <w:p w14:paraId="268C6385" w14:textId="77777777" w:rsidR="00632ACA" w:rsidRPr="00F53EAF" w:rsidRDefault="003F0D4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.3. Приоритет не предоставляется в случаях, указанных в пункте 6 Постановления № 925.</w:t>
      </w:r>
      <w:r w:rsidR="004F68C2" w:rsidRPr="00F53EAF">
        <w:rPr>
          <w:rFonts w:ascii="Times New Roman" w:hAnsi="Times New Roman" w:cs="Times New Roman"/>
          <w:sz w:val="28"/>
          <w:szCs w:val="28"/>
        </w:rPr>
        <w:t xml:space="preserve"> </w:t>
      </w:r>
    </w:p>
    <w:p w14:paraId="72D29C16" w14:textId="77777777" w:rsidR="00C00C5D" w:rsidRPr="00F53EAF" w:rsidRDefault="00C00C5D" w:rsidP="00F53EAF">
      <w:pPr>
        <w:spacing w:after="0" w:line="240" w:lineRule="auto"/>
        <w:ind w:firstLine="708"/>
        <w:jc w:val="both"/>
        <w:rPr>
          <w:rFonts w:ascii="Times New Roman" w:hAnsi="Times New Roman" w:cs="Times New Roman"/>
          <w:sz w:val="28"/>
          <w:szCs w:val="28"/>
        </w:rPr>
      </w:pPr>
    </w:p>
    <w:p w14:paraId="14BAEFBB"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37" w:name="_Toc17704945"/>
      <w:bookmarkStart w:id="38" w:name="_Toc529531832"/>
      <w:r w:rsidRPr="00F53EAF">
        <w:rPr>
          <w:rFonts w:ascii="Times New Roman" w:hAnsi="Times New Roman" w:cs="Times New Roman"/>
          <w:color w:val="auto"/>
          <w:sz w:val="28"/>
          <w:szCs w:val="28"/>
        </w:rPr>
        <w:t>14. Особенности проведения совместных закупок</w:t>
      </w:r>
      <w:bookmarkEnd w:id="37"/>
      <w:bookmarkEnd w:id="38"/>
    </w:p>
    <w:p w14:paraId="628B9699" w14:textId="77777777" w:rsidR="00ED3DDF" w:rsidRPr="00F53EAF" w:rsidRDefault="00ED3DDF" w:rsidP="00F53EAF">
      <w:pPr>
        <w:spacing w:after="0" w:line="240" w:lineRule="auto"/>
        <w:ind w:firstLine="709"/>
        <w:jc w:val="both"/>
        <w:rPr>
          <w:rFonts w:ascii="Times New Roman" w:hAnsi="Times New Roman" w:cs="Times New Roman"/>
          <w:sz w:val="28"/>
          <w:szCs w:val="28"/>
        </w:rPr>
      </w:pPr>
    </w:p>
    <w:p w14:paraId="201D583B" w14:textId="2F9D1BD2" w:rsidR="00ED3DDF"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14.1. </w:t>
      </w:r>
      <w:r w:rsidR="00ED3DDF" w:rsidRPr="00F53EAF">
        <w:rPr>
          <w:rFonts w:ascii="Times New Roman" w:hAnsi="Times New Roman" w:cs="Times New Roman"/>
          <w:sz w:val="28"/>
          <w:szCs w:val="28"/>
        </w:rPr>
        <w:t>При наличии у двух и более заказчиков потребности в одних и т</w:t>
      </w:r>
      <w:r w:rsidR="004D2794" w:rsidRPr="00F53EAF">
        <w:rPr>
          <w:rFonts w:ascii="Times New Roman" w:hAnsi="Times New Roman" w:cs="Times New Roman"/>
          <w:sz w:val="28"/>
          <w:szCs w:val="28"/>
        </w:rPr>
        <w:t>ех же товарах, работах, услугах</w:t>
      </w:r>
      <w:r w:rsidR="00ED3DDF" w:rsidRPr="00F53EAF">
        <w:rPr>
          <w:rFonts w:ascii="Times New Roman" w:hAnsi="Times New Roman" w:cs="Times New Roman"/>
          <w:sz w:val="28"/>
          <w:szCs w:val="28"/>
        </w:rPr>
        <w:t xml:space="preserve">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2" w:history="1">
        <w:r w:rsidR="00ED3DDF" w:rsidRPr="00F53EAF">
          <w:rPr>
            <w:rFonts w:ascii="Times New Roman" w:hAnsi="Times New Roman" w:cs="Times New Roman"/>
            <w:sz w:val="28"/>
            <w:szCs w:val="28"/>
          </w:rPr>
          <w:t xml:space="preserve">Гражданским кодексом Российской Федерации </w:t>
        </w:r>
      </w:hyperlink>
      <w:r w:rsidR="00ED3DDF" w:rsidRPr="00F53EAF">
        <w:rPr>
          <w:rFonts w:ascii="Times New Roman" w:hAnsi="Times New Roman" w:cs="Times New Roman"/>
          <w:sz w:val="28"/>
          <w:szCs w:val="28"/>
        </w:rPr>
        <w:t xml:space="preserve">и </w:t>
      </w:r>
      <w:r w:rsidR="000E75B6" w:rsidRPr="00F53EAF">
        <w:rPr>
          <w:rFonts w:ascii="Times New Roman" w:hAnsi="Times New Roman" w:cs="Times New Roman"/>
          <w:sz w:val="28"/>
          <w:szCs w:val="28"/>
        </w:rPr>
        <w:t>п</w:t>
      </w:r>
      <w:r w:rsidR="00ED3DDF" w:rsidRPr="00F53EAF">
        <w:rPr>
          <w:rFonts w:ascii="Times New Roman" w:hAnsi="Times New Roman" w:cs="Times New Roman"/>
          <w:sz w:val="28"/>
          <w:szCs w:val="28"/>
        </w:rPr>
        <w:t>оложениями</w:t>
      </w:r>
      <w:r w:rsidR="000E75B6" w:rsidRPr="00F53EAF">
        <w:rPr>
          <w:rFonts w:ascii="Times New Roman" w:hAnsi="Times New Roman" w:cs="Times New Roman"/>
          <w:sz w:val="28"/>
          <w:szCs w:val="28"/>
        </w:rPr>
        <w:t xml:space="preserve"> о закупке</w:t>
      </w:r>
      <w:r w:rsidR="00ED3DDF" w:rsidRPr="00F53EAF">
        <w:rPr>
          <w:rFonts w:ascii="Times New Roman" w:hAnsi="Times New Roman" w:cs="Times New Roman"/>
          <w:sz w:val="28"/>
          <w:szCs w:val="28"/>
        </w:rPr>
        <w:t xml:space="preserve"> заказчиков, участвующих в совместных закупках. </w:t>
      </w:r>
    </w:p>
    <w:p w14:paraId="20CE9173" w14:textId="77777777" w:rsidR="001952D8"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совместной закупки. </w:t>
      </w:r>
    </w:p>
    <w:p w14:paraId="4CAA2E5C"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14.3. Соглашение о проведении совместной закупки должно содержать:</w:t>
      </w:r>
    </w:p>
    <w:p w14:paraId="37C16540"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информацию о сторонах соглашения;</w:t>
      </w:r>
    </w:p>
    <w:p w14:paraId="11561C53"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2F8947FD"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14:paraId="409B725A"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информацию об организаторе закупки, в том числе положения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разграничении полномочий заказчиков и организатора закупки;</w:t>
      </w:r>
    </w:p>
    <w:p w14:paraId="056086DF" w14:textId="267EBE70" w:rsidR="005424B5"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права, обязанности и ответственность сторон соглашения, порядок рассмотрения споров;</w:t>
      </w:r>
    </w:p>
    <w:p w14:paraId="6322D4E1" w14:textId="77777777" w:rsidR="005424B5" w:rsidRPr="00F53EAF" w:rsidRDefault="005424B5"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14:paraId="4A4D9A99"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порядок и сроки подготовки извещения о закупке,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закупке, проекта договора;</w:t>
      </w:r>
    </w:p>
    <w:p w14:paraId="1E30B7C6"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 примерные сроки проведения закупки;</w:t>
      </w:r>
    </w:p>
    <w:p w14:paraId="4E06F8C0"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9) срок действия соглашения;</w:t>
      </w:r>
    </w:p>
    <w:p w14:paraId="1F21BEF7" w14:textId="7C81C513" w:rsidR="001952D8" w:rsidRPr="00F53EAF" w:rsidRDefault="005424B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14:paraId="6CA7DC99" w14:textId="77777777" w:rsidR="009B42D0" w:rsidRPr="00F53EAF" w:rsidRDefault="009B42D0"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7EC6D5BC" w14:textId="77777777" w:rsidR="00C920E1" w:rsidRPr="00F53EAF" w:rsidRDefault="00ED075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1952D8" w:rsidRPr="00F53EAF">
        <w:rPr>
          <w:rFonts w:ascii="Times New Roman" w:hAnsi="Times New Roman" w:cs="Times New Roman"/>
          <w:sz w:val="28"/>
          <w:szCs w:val="28"/>
        </w:rPr>
        <w:t>4.</w:t>
      </w:r>
      <w:r w:rsidR="00A01697" w:rsidRPr="00F53EAF">
        <w:rPr>
          <w:rFonts w:ascii="Times New Roman" w:hAnsi="Times New Roman" w:cs="Times New Roman"/>
          <w:sz w:val="28"/>
          <w:szCs w:val="28"/>
        </w:rPr>
        <w:t>5</w:t>
      </w:r>
      <w:r w:rsidR="001952D8" w:rsidRPr="00F53EAF">
        <w:rPr>
          <w:rFonts w:ascii="Times New Roman" w:hAnsi="Times New Roman" w:cs="Times New Roman"/>
          <w:sz w:val="28"/>
          <w:szCs w:val="28"/>
        </w:rPr>
        <w:t>. Д</w:t>
      </w:r>
      <w:r w:rsidR="00C920E1" w:rsidRPr="00F53EAF">
        <w:rPr>
          <w:rFonts w:ascii="Times New Roman" w:hAnsi="Times New Roman" w:cs="Times New Roman"/>
          <w:sz w:val="28"/>
          <w:szCs w:val="28"/>
        </w:rPr>
        <w:t xml:space="preserve">оговор по результатам проведения совместной закупки заключается каждым заказчиком самостоятельно на определенный документацией о </w:t>
      </w:r>
      <w:r w:rsidR="001952D8" w:rsidRPr="00F53EAF">
        <w:rPr>
          <w:rFonts w:ascii="Times New Roman" w:hAnsi="Times New Roman" w:cs="Times New Roman"/>
          <w:sz w:val="28"/>
          <w:szCs w:val="28"/>
        </w:rPr>
        <w:t xml:space="preserve">такой </w:t>
      </w:r>
      <w:r w:rsidR="00C920E1" w:rsidRPr="00F53EAF">
        <w:rPr>
          <w:rFonts w:ascii="Times New Roman" w:hAnsi="Times New Roman" w:cs="Times New Roman"/>
          <w:sz w:val="28"/>
          <w:szCs w:val="28"/>
        </w:rPr>
        <w:t>закупке объем и по цене, пропорциональной проценту снижения от начальной (максимальной) цены договора</w:t>
      </w:r>
      <w:r w:rsidR="00BB6198" w:rsidRPr="00F53EAF">
        <w:rPr>
          <w:rFonts w:ascii="Times New Roman" w:hAnsi="Times New Roman" w:cs="Times New Roman"/>
          <w:sz w:val="28"/>
          <w:szCs w:val="28"/>
        </w:rPr>
        <w:t xml:space="preserve">, </w:t>
      </w:r>
      <w:r w:rsidR="00BB6198" w:rsidRPr="00F53EAF">
        <w:rPr>
          <w:rFonts w:ascii="Times New Roman" w:hAnsi="Times New Roman"/>
          <w:sz w:val="28"/>
        </w:rPr>
        <w:t>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w:t>
      </w:r>
      <w:r w:rsidR="00BB6198" w:rsidRPr="00F53EAF">
        <w:rPr>
          <w:rFonts w:ascii="Times New Roman" w:hAnsi="Times New Roman" w:cs="Times New Roman"/>
          <w:sz w:val="28"/>
          <w:szCs w:val="28"/>
        </w:rPr>
        <w:t xml:space="preserve"> </w:t>
      </w:r>
    </w:p>
    <w:p w14:paraId="2D028CC0" w14:textId="77777777" w:rsidR="00C920E1" w:rsidRPr="00F53EAF" w:rsidRDefault="00C920E1" w:rsidP="00F53EAF">
      <w:pPr>
        <w:spacing w:after="0" w:line="240" w:lineRule="auto"/>
        <w:ind w:firstLine="709"/>
        <w:jc w:val="both"/>
        <w:rPr>
          <w:rFonts w:ascii="Times New Roman" w:hAnsi="Times New Roman" w:cs="Times New Roman"/>
          <w:sz w:val="28"/>
          <w:szCs w:val="28"/>
        </w:rPr>
      </w:pPr>
    </w:p>
    <w:p w14:paraId="55DE7A8A" w14:textId="463947B1" w:rsidR="00632ACA" w:rsidRPr="00F53EAF" w:rsidRDefault="00632ACA" w:rsidP="00F53EAF">
      <w:pPr>
        <w:pStyle w:val="2"/>
        <w:spacing w:before="0"/>
        <w:jc w:val="center"/>
        <w:rPr>
          <w:rFonts w:ascii="Times New Roman" w:hAnsi="Times New Roman" w:cs="Times New Roman"/>
          <w:color w:val="auto"/>
          <w:sz w:val="28"/>
          <w:szCs w:val="28"/>
        </w:rPr>
      </w:pPr>
      <w:bookmarkStart w:id="39" w:name="_Toc17704946"/>
      <w:bookmarkStart w:id="40" w:name="_Toc529531833"/>
      <w:r w:rsidRPr="00F53EAF">
        <w:rPr>
          <w:rFonts w:ascii="Times New Roman" w:hAnsi="Times New Roman" w:cs="Times New Roman"/>
          <w:color w:val="auto"/>
          <w:sz w:val="28"/>
          <w:szCs w:val="28"/>
        </w:rPr>
        <w:t xml:space="preserve">15. Особенности участия субъектов малого и среднего предпринимательства </w:t>
      </w:r>
      <w:proofErr w:type="gramStart"/>
      <w:r w:rsidRPr="00F53EAF">
        <w:rPr>
          <w:rFonts w:ascii="Times New Roman" w:hAnsi="Times New Roman" w:cs="Times New Roman"/>
          <w:color w:val="auto"/>
          <w:sz w:val="28"/>
          <w:szCs w:val="28"/>
        </w:rPr>
        <w:t>в закупок</w:t>
      </w:r>
      <w:bookmarkEnd w:id="39"/>
      <w:bookmarkEnd w:id="40"/>
      <w:proofErr w:type="gramEnd"/>
    </w:p>
    <w:p w14:paraId="530FE356"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1D5B606"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F53EAF">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14:paraId="0EB4DDCC" w14:textId="77777777" w:rsidR="00614F2E"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14:paraId="4BAD97E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5DA8522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конкурса в электронной форме,</w:t>
      </w:r>
    </w:p>
    <w:p w14:paraId="1D638918"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аукциона в электронной форме,</w:t>
      </w:r>
    </w:p>
    <w:p w14:paraId="0E8F0DAD"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запроса котировок в электронной форме,</w:t>
      </w:r>
    </w:p>
    <w:p w14:paraId="210C62EB" w14:textId="2E382EAB" w:rsidR="00614F2E"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запроса предложений в электронной форме.</w:t>
      </w:r>
    </w:p>
    <w:p w14:paraId="3C63338F" w14:textId="7A69AA9E" w:rsidR="00EC45F7" w:rsidRPr="00F53EAF" w:rsidRDefault="00EC45F7"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45F7">
        <w:rPr>
          <w:rFonts w:ascii="Times New Roman" w:hAnsi="Times New Roman"/>
          <w:sz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EC45F7">
        <w:rPr>
          <w:rFonts w:ascii="Times New Roman" w:hAnsi="Times New Roman"/>
          <w:sz w:val="28"/>
        </w:rPr>
        <w:br/>
        <w:t>о проведении закупки в сроки, предусмотренные статьей 3.4 Закона № 223-ФЗ.</w:t>
      </w:r>
    </w:p>
    <w:p w14:paraId="733B8645"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4D9AE80C"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4AC4EC40"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15.5.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14:paraId="7FA82F8F"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723578C2"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15F404EF" w14:textId="50B91E39" w:rsidR="006834C3" w:rsidRPr="00F53EAF" w:rsidRDefault="00614F2E" w:rsidP="00F53EAF">
      <w:pPr>
        <w:spacing w:after="0" w:line="240" w:lineRule="auto"/>
        <w:ind w:firstLine="708"/>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15.8. </w:t>
      </w:r>
      <w:r w:rsidRPr="00F53EAF">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8C9593B" w14:textId="331391B9" w:rsidR="00B60AE5" w:rsidRPr="00F53EAF" w:rsidRDefault="00B60A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15.9. </w:t>
      </w:r>
      <w:r w:rsidRPr="00F53EAF">
        <w:rPr>
          <w:rFonts w:ascii="Times New Roman" w:hAnsi="Times New Roman" w:cs="Times New Roman"/>
          <w:spacing w:val="6"/>
          <w:sz w:val="28"/>
          <w:szCs w:val="28"/>
        </w:rPr>
        <w:t>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Заказчик размещает перечень в ЕИС, а также на сайте заказчика в информационно-телекоммуникационной сети «Интернет».</w:t>
      </w:r>
    </w:p>
    <w:p w14:paraId="4D6E112D" w14:textId="77777777" w:rsidR="006834C3" w:rsidRPr="00F53EAF" w:rsidRDefault="006834C3" w:rsidP="00F53EAF">
      <w:pPr>
        <w:spacing w:after="0" w:line="240" w:lineRule="auto"/>
        <w:ind w:firstLine="708"/>
        <w:jc w:val="both"/>
        <w:rPr>
          <w:rFonts w:ascii="Times New Roman" w:hAnsi="Times New Roman"/>
          <w:sz w:val="28"/>
        </w:rPr>
      </w:pPr>
    </w:p>
    <w:p w14:paraId="1295C8B6"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1" w:name="_Toc17704947"/>
      <w:bookmarkStart w:id="42" w:name="_Toc529531834"/>
      <w:r w:rsidRPr="00F53EAF">
        <w:rPr>
          <w:rFonts w:ascii="Times New Roman" w:hAnsi="Times New Roman" w:cs="Times New Roman"/>
          <w:color w:val="auto"/>
          <w:sz w:val="28"/>
          <w:szCs w:val="28"/>
        </w:rPr>
        <w:t xml:space="preserve">16. Особенности проведения закупок с </w:t>
      </w:r>
      <w:r w:rsidR="00C92EFE" w:rsidRPr="00F53EAF">
        <w:rPr>
          <w:rFonts w:ascii="Times New Roman" w:hAnsi="Times New Roman" w:cs="Times New Roman"/>
          <w:color w:val="auto"/>
          <w:sz w:val="28"/>
          <w:szCs w:val="28"/>
        </w:rPr>
        <w:t>переторжкой</w:t>
      </w:r>
      <w:bookmarkEnd w:id="41"/>
      <w:bookmarkEnd w:id="42"/>
    </w:p>
    <w:p w14:paraId="1741AE09" w14:textId="77777777" w:rsidR="00ED3DDF" w:rsidRPr="00F53EAF" w:rsidRDefault="00ED3DDF" w:rsidP="00F53EAF">
      <w:pPr>
        <w:spacing w:after="0" w:line="240" w:lineRule="auto"/>
        <w:ind w:left="708"/>
        <w:jc w:val="both"/>
        <w:rPr>
          <w:rFonts w:ascii="Times New Roman" w:hAnsi="Times New Roman" w:cs="Times New Roman"/>
          <w:sz w:val="28"/>
          <w:szCs w:val="28"/>
        </w:rPr>
      </w:pPr>
    </w:p>
    <w:p w14:paraId="4DBE406C" w14:textId="6BCE064B"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16.1. </w:t>
      </w:r>
      <w:r w:rsidR="004B7374" w:rsidRPr="00F53EAF">
        <w:rPr>
          <w:rFonts w:ascii="Times New Roman" w:hAnsi="Times New Roman" w:cs="Times New Roman"/>
          <w:sz w:val="28"/>
          <w:szCs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14:paraId="16BA4F1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закупке порядок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в случае, если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заказчик планирует предоставить участникам таких закупок возможность </w:t>
      </w:r>
      <w:r w:rsidR="006F7EC9" w:rsidRPr="00F53EAF">
        <w:rPr>
          <w:rFonts w:ascii="Times New Roman" w:hAnsi="Times New Roman" w:cs="Times New Roman"/>
          <w:sz w:val="28"/>
          <w:szCs w:val="28"/>
        </w:rPr>
        <w:t>добровольно улучшить свое предложение о цене заявки</w:t>
      </w:r>
      <w:r w:rsidRPr="00F53EAF">
        <w:rPr>
          <w:rFonts w:ascii="Times New Roman" w:hAnsi="Times New Roman" w:cs="Times New Roman"/>
          <w:sz w:val="28"/>
          <w:szCs w:val="28"/>
        </w:rPr>
        <w:t>.</w:t>
      </w:r>
    </w:p>
    <w:p w14:paraId="0478253B" w14:textId="38B57BE4" w:rsidR="00ED3DDF" w:rsidRPr="00F53EAF" w:rsidRDefault="005E21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16.3. </w:t>
      </w:r>
      <w:r w:rsidRPr="00F53EAF">
        <w:rPr>
          <w:rFonts w:ascii="Times New Roman" w:hAnsi="Times New Roman"/>
          <w:sz w:val="28"/>
        </w:rPr>
        <w:t>Комиссия з</w:t>
      </w:r>
      <w:r w:rsidR="00ED3DDF" w:rsidRPr="00F53EAF">
        <w:rPr>
          <w:rFonts w:ascii="Times New Roman" w:hAnsi="Times New Roman"/>
          <w:sz w:val="28"/>
        </w:rPr>
        <w:t>аказчик</w:t>
      </w:r>
      <w:r w:rsidRPr="00F53EAF">
        <w:rPr>
          <w:rFonts w:ascii="Times New Roman" w:hAnsi="Times New Roman"/>
          <w:sz w:val="28"/>
        </w:rPr>
        <w:t>а</w:t>
      </w:r>
      <w:r w:rsidR="00ED3DDF" w:rsidRPr="00F53EAF">
        <w:rPr>
          <w:rFonts w:ascii="Times New Roman" w:hAnsi="Times New Roman" w:cs="Times New Roman"/>
          <w:sz w:val="28"/>
          <w:szCs w:val="28"/>
        </w:rPr>
        <w:t xml:space="preserve"> </w:t>
      </w:r>
      <w:r w:rsidR="00640A02" w:rsidRPr="00F53EAF">
        <w:rPr>
          <w:rFonts w:ascii="Times New Roman" w:hAnsi="Times New Roman" w:cs="Times New Roman"/>
          <w:sz w:val="28"/>
          <w:szCs w:val="28"/>
        </w:rPr>
        <w:t xml:space="preserve">вправе </w:t>
      </w:r>
      <w:r w:rsidR="00ED3DDF" w:rsidRPr="00F53EAF">
        <w:rPr>
          <w:rFonts w:ascii="Times New Roman" w:hAnsi="Times New Roman" w:cs="Times New Roman"/>
          <w:sz w:val="28"/>
          <w:szCs w:val="28"/>
        </w:rPr>
        <w:t>прин</w:t>
      </w:r>
      <w:r w:rsidR="00640A02" w:rsidRPr="00F53EAF">
        <w:rPr>
          <w:rFonts w:ascii="Times New Roman" w:hAnsi="Times New Roman" w:cs="Times New Roman"/>
          <w:sz w:val="28"/>
          <w:szCs w:val="28"/>
        </w:rPr>
        <w:t>ять</w:t>
      </w:r>
      <w:r w:rsidR="00ED3DDF"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 xml:space="preserve">переторжки </w:t>
      </w:r>
      <w:r w:rsidR="00640A02" w:rsidRPr="00F53EAF">
        <w:rPr>
          <w:rFonts w:ascii="Times New Roman" w:hAnsi="Times New Roman" w:cs="Times New Roman"/>
          <w:sz w:val="28"/>
          <w:szCs w:val="28"/>
        </w:rPr>
        <w:t xml:space="preserve">после рассмотрения заявок в случае, если </w:t>
      </w:r>
      <w:r w:rsidR="00ED3DDF" w:rsidRPr="00F53EAF">
        <w:rPr>
          <w:rFonts w:ascii="Times New Roman" w:hAnsi="Times New Roman" w:cs="Times New Roman"/>
          <w:sz w:val="28"/>
          <w:szCs w:val="28"/>
        </w:rPr>
        <w:t xml:space="preserve">по результатам </w:t>
      </w:r>
      <w:r w:rsidR="00ED3DDF" w:rsidRPr="00F53EAF">
        <w:rPr>
          <w:rFonts w:ascii="Times New Roman" w:hAnsi="Times New Roman" w:cs="Times New Roman"/>
          <w:sz w:val="28"/>
          <w:szCs w:val="28"/>
        </w:rPr>
        <w:lastRenderedPageBreak/>
        <w:t xml:space="preserve">рассмотрения заявок </w:t>
      </w:r>
      <w:r w:rsidR="0029081E" w:rsidRPr="00F53EAF">
        <w:rPr>
          <w:rFonts w:ascii="Times New Roman" w:hAnsi="Times New Roman" w:cs="Times New Roman"/>
          <w:sz w:val="28"/>
          <w:szCs w:val="28"/>
        </w:rPr>
        <w:t>к</w:t>
      </w:r>
      <w:r w:rsidR="00E553F1" w:rsidRPr="00F53EAF">
        <w:rPr>
          <w:rFonts w:ascii="Times New Roman" w:hAnsi="Times New Roman" w:cs="Times New Roman"/>
          <w:sz w:val="28"/>
          <w:szCs w:val="28"/>
        </w:rPr>
        <w:t> </w:t>
      </w:r>
      <w:r w:rsidR="00ED3DDF" w:rsidRPr="00F53EAF">
        <w:rPr>
          <w:rFonts w:ascii="Times New Roman" w:hAnsi="Times New Roman" w:cs="Times New Roman"/>
          <w:sz w:val="28"/>
          <w:szCs w:val="28"/>
        </w:rPr>
        <w:t>дальнейш</w:t>
      </w:r>
      <w:r w:rsidR="0029081E" w:rsidRPr="00F53EAF">
        <w:rPr>
          <w:rFonts w:ascii="Times New Roman" w:hAnsi="Times New Roman" w:cs="Times New Roman"/>
          <w:sz w:val="28"/>
          <w:szCs w:val="28"/>
        </w:rPr>
        <w:t>ему участию</w:t>
      </w:r>
      <w:r w:rsidR="00ED3DDF" w:rsidRPr="00F53EAF">
        <w:rPr>
          <w:rFonts w:ascii="Times New Roman" w:hAnsi="Times New Roman" w:cs="Times New Roman"/>
          <w:sz w:val="28"/>
          <w:szCs w:val="28"/>
        </w:rPr>
        <w:t xml:space="preserve"> в процедуре закупки допущено н</w:t>
      </w:r>
      <w:r w:rsidR="00640A02" w:rsidRPr="00F53EAF">
        <w:rPr>
          <w:rFonts w:ascii="Times New Roman" w:hAnsi="Times New Roman" w:cs="Times New Roman"/>
          <w:sz w:val="28"/>
          <w:szCs w:val="28"/>
        </w:rPr>
        <w:t>е менее двух участников закупки.</w:t>
      </w:r>
    </w:p>
    <w:p w14:paraId="10390B0C"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4</w:t>
      </w:r>
      <w:r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принимаемое комиссией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основ</w:t>
      </w:r>
      <w:r w:rsidR="004451E4" w:rsidRPr="00F53EAF">
        <w:rPr>
          <w:rFonts w:ascii="Times New Roman" w:hAnsi="Times New Roman" w:cs="Times New Roman"/>
          <w:sz w:val="28"/>
          <w:szCs w:val="28"/>
        </w:rPr>
        <w:t>ании пункта</w:t>
      </w:r>
      <w:r w:rsidRPr="00F53EAF">
        <w:rPr>
          <w:rFonts w:ascii="Times New Roman" w:hAnsi="Times New Roman" w:cs="Times New Roman"/>
          <w:sz w:val="28"/>
          <w:szCs w:val="28"/>
        </w:rPr>
        <w:t xml:space="preserve"> 16.3 настоящего Положения, фиксируется в протоколе рассмотрения заявок.</w:t>
      </w:r>
    </w:p>
    <w:p w14:paraId="7769913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Дата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устанавливается не ранее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чем через</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два рабочих дня после размещения в ЕИС протокола с решением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w:t>
      </w:r>
    </w:p>
    <w:p w14:paraId="27F3E9BB"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6</w:t>
      </w:r>
      <w:r w:rsidRPr="00F53EAF">
        <w:rPr>
          <w:rFonts w:ascii="Times New Roman" w:hAnsi="Times New Roman" w:cs="Times New Roman"/>
          <w:sz w:val="28"/>
          <w:szCs w:val="28"/>
        </w:rPr>
        <w:t xml:space="preserve">. В </w:t>
      </w:r>
      <w:r w:rsidR="00C320E8" w:rsidRPr="00F53EAF">
        <w:rPr>
          <w:rFonts w:ascii="Times New Roman" w:hAnsi="Times New Roman" w:cs="Times New Roman"/>
          <w:sz w:val="28"/>
          <w:szCs w:val="28"/>
        </w:rPr>
        <w:t xml:space="preserve">переторжке </w:t>
      </w:r>
      <w:r w:rsidRPr="00F53EAF">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14:paraId="535A782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7</w:t>
      </w:r>
      <w:r w:rsidRPr="00F53EAF">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участвовать в </w:t>
      </w:r>
      <w:r w:rsidR="00C320E8" w:rsidRPr="00F53EAF">
        <w:rPr>
          <w:rFonts w:ascii="Times New Roman" w:hAnsi="Times New Roman" w:cs="Times New Roman"/>
          <w:sz w:val="28"/>
          <w:szCs w:val="28"/>
        </w:rPr>
        <w:t>переторжке</w:t>
      </w:r>
      <w:r w:rsidRPr="00F53EAF">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50C1875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Предложения участника </w:t>
      </w:r>
      <w:r w:rsidR="00BE76EA" w:rsidRPr="00F53EAF">
        <w:rPr>
          <w:rFonts w:ascii="Times New Roman" w:hAnsi="Times New Roman" w:cs="Times New Roman"/>
          <w:sz w:val="28"/>
          <w:szCs w:val="28"/>
        </w:rPr>
        <w:t xml:space="preserve">закупки </w:t>
      </w:r>
      <w:r w:rsidRPr="00F53EAF">
        <w:rPr>
          <w:rFonts w:ascii="Times New Roman" w:hAnsi="Times New Roman" w:cs="Times New Roman"/>
          <w:sz w:val="28"/>
          <w:szCs w:val="28"/>
        </w:rPr>
        <w:t xml:space="preserve">в рамках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рассматриваются, а его заявка подлежит дальнейшей оценке с учетом ранее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поданного предложения о цене, указанного в составе заявки на участие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конкурентной закупке, в следующих случаях:</w:t>
      </w:r>
    </w:p>
    <w:p w14:paraId="2B717CB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предложение направлено на увеличение первоначальной цены заявки;</w:t>
      </w:r>
    </w:p>
    <w:p w14:paraId="3BC9E16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BE76EA" w:rsidRPr="00F53EAF">
        <w:rPr>
          <w:rFonts w:ascii="Times New Roman" w:hAnsi="Times New Roman" w:cs="Times New Roman"/>
          <w:sz w:val="28"/>
          <w:szCs w:val="28"/>
        </w:rPr>
        <w:t xml:space="preserve"> при проведении </w:t>
      </w:r>
      <w:r w:rsidR="00BE76EA" w:rsidRPr="00F53EAF">
        <w:rPr>
          <w:rFonts w:ascii="Times New Roman" w:hAnsi="Times New Roman"/>
          <w:sz w:val="28"/>
        </w:rPr>
        <w:t>открытого конкурса</w:t>
      </w:r>
      <w:r w:rsidR="00BE76EA"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предложено несколько вариантов изменения первоначальной цены заявки.</w:t>
      </w:r>
    </w:p>
    <w:p w14:paraId="4AD9085B" w14:textId="30422466" w:rsidR="00ED3DDF" w:rsidRPr="00F53EAF" w:rsidRDefault="00C320E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9</w:t>
      </w:r>
      <w:r w:rsidRPr="00F53EAF">
        <w:rPr>
          <w:rFonts w:ascii="Times New Roman" w:hAnsi="Times New Roman" w:cs="Times New Roman"/>
          <w:sz w:val="28"/>
          <w:szCs w:val="28"/>
        </w:rPr>
        <w:t xml:space="preserve">. </w:t>
      </w:r>
      <w:r w:rsidR="004B7374" w:rsidRPr="00F53EAF">
        <w:rPr>
          <w:rFonts w:ascii="Times New Roman" w:hAnsi="Times New Roman" w:cs="Times New Roman"/>
          <w:sz w:val="28"/>
          <w:szCs w:val="28"/>
        </w:rPr>
        <w:t>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03226008"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0</w:t>
      </w:r>
      <w:r w:rsidRPr="00F53EAF">
        <w:rPr>
          <w:rFonts w:ascii="Times New Roman" w:hAnsi="Times New Roman" w:cs="Times New Roman"/>
          <w:sz w:val="28"/>
          <w:szCs w:val="28"/>
        </w:rPr>
        <w:t xml:space="preserve">. При проведении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заказчик вскрывает к</w:t>
      </w:r>
      <w:r w:rsidR="00640A02" w:rsidRPr="00F53EAF">
        <w:rPr>
          <w:rFonts w:ascii="Times New Roman" w:hAnsi="Times New Roman" w:cs="Times New Roman"/>
          <w:sz w:val="28"/>
          <w:szCs w:val="28"/>
        </w:rPr>
        <w:t>онверты, указанные в пункте 16.9</w:t>
      </w:r>
      <w:r w:rsidRPr="00F53EAF">
        <w:rPr>
          <w:rFonts w:ascii="Times New Roman" w:hAnsi="Times New Roman" w:cs="Times New Roman"/>
          <w:sz w:val="28"/>
          <w:szCs w:val="28"/>
        </w:rPr>
        <w:t xml:space="preserve"> настоящего Положения, и объявляет предложения об</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окончательной цене заявки каждого участника.</w:t>
      </w:r>
    </w:p>
    <w:p w14:paraId="58CAC5A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1</w:t>
      </w:r>
      <w:r w:rsidRPr="00F53EAF">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sidR="00C320E8" w:rsidRPr="00F53EAF">
        <w:rPr>
          <w:rFonts w:ascii="Times New Roman" w:hAnsi="Times New Roman" w:cs="Times New Roman"/>
          <w:sz w:val="28"/>
          <w:szCs w:val="28"/>
        </w:rPr>
        <w:t xml:space="preserve">переторжка </w:t>
      </w:r>
      <w:r w:rsidRPr="00F53EAF">
        <w:rPr>
          <w:rFonts w:ascii="Times New Roman" w:hAnsi="Times New Roman" w:cs="Times New Roman"/>
          <w:sz w:val="28"/>
          <w:szCs w:val="28"/>
        </w:rPr>
        <w:t>провод</w:t>
      </w:r>
      <w:r w:rsidR="00C320E8" w:rsidRPr="00F53EAF">
        <w:rPr>
          <w:rFonts w:ascii="Times New Roman" w:hAnsi="Times New Roman" w:cs="Times New Roman"/>
          <w:sz w:val="28"/>
          <w:szCs w:val="28"/>
        </w:rPr>
        <w:t>и</w:t>
      </w:r>
      <w:r w:rsidRPr="00F53EAF">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xml:space="preserve">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760CB091" w14:textId="58202341" w:rsidR="00ED3DDF" w:rsidRPr="00F53EAF" w:rsidRDefault="00ED3DDF" w:rsidP="00F53EAF">
      <w:pPr>
        <w:spacing w:after="0" w:line="240" w:lineRule="auto"/>
        <w:ind w:firstLine="708"/>
        <w:jc w:val="both"/>
        <w:rPr>
          <w:rFonts w:ascii="Times New Roman" w:hAnsi="Times New Roman"/>
          <w:strike/>
          <w:sz w:val="28"/>
        </w:rPr>
      </w:pPr>
      <w:r w:rsidRPr="00F53EAF">
        <w:rPr>
          <w:rFonts w:ascii="Times New Roman" w:hAnsi="Times New Roman" w:cs="Times New Roman"/>
          <w:sz w:val="28"/>
          <w:szCs w:val="28"/>
        </w:rPr>
        <w:t>Порядок снижения цены з</w:t>
      </w:r>
      <w:r w:rsidR="00E553F1" w:rsidRPr="00F53EAF">
        <w:rPr>
          <w:rFonts w:ascii="Times New Roman" w:hAnsi="Times New Roman" w:cs="Times New Roman"/>
          <w:sz w:val="28"/>
          <w:szCs w:val="28"/>
        </w:rPr>
        <w:t xml:space="preserve">аявки определяется функционалом </w:t>
      </w:r>
      <w:r w:rsidRPr="00F53EAF">
        <w:rPr>
          <w:rFonts w:ascii="Times New Roman" w:hAnsi="Times New Roman" w:cs="Times New Roman"/>
          <w:sz w:val="28"/>
          <w:szCs w:val="28"/>
        </w:rPr>
        <w:t>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электронной форме может осуществляться до момента окончания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неограниченное количество раз. Участники закупки заявляют предложения о</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5FDE9DEA"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16.1</w:t>
      </w:r>
      <w:r w:rsidR="00640A02" w:rsidRPr="00F53EAF">
        <w:rPr>
          <w:rFonts w:ascii="Times New Roman" w:hAnsi="Times New Roman" w:cs="Times New Roman"/>
          <w:sz w:val="28"/>
          <w:szCs w:val="28"/>
        </w:rPr>
        <w:t>2</w:t>
      </w:r>
      <w:r w:rsidRPr="00F53EAF">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sidR="00D25D6E" w:rsidRPr="00F53EAF">
        <w:rPr>
          <w:rFonts w:ascii="Times New Roman" w:hAnsi="Times New Roman" w:cs="Times New Roman"/>
          <w:sz w:val="28"/>
          <w:szCs w:val="28"/>
        </w:rPr>
        <w:t>переторжке</w:t>
      </w:r>
      <w:r w:rsidRPr="00F53EAF">
        <w:rPr>
          <w:rFonts w:ascii="Times New Roman" w:hAnsi="Times New Roman" w:cs="Times New Roman"/>
          <w:sz w:val="28"/>
          <w:szCs w:val="28"/>
        </w:rPr>
        <w:t>, фиксируются в протоколе оценки заявок.</w:t>
      </w:r>
    </w:p>
    <w:p w14:paraId="7A5D01EE"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3</w:t>
      </w:r>
      <w:r w:rsidRPr="00F53EAF">
        <w:rPr>
          <w:rFonts w:ascii="Times New Roman" w:hAnsi="Times New Roman" w:cs="Times New Roman"/>
          <w:sz w:val="28"/>
          <w:szCs w:val="28"/>
        </w:rPr>
        <w:t xml:space="preserve">. Победитель определяется после проведения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или ранее поданных пре</w:t>
      </w:r>
      <w:r w:rsidR="00CF2474" w:rsidRPr="00F53EAF">
        <w:rPr>
          <w:rFonts w:ascii="Times New Roman" w:hAnsi="Times New Roman" w:cs="Times New Roman"/>
          <w:sz w:val="28"/>
          <w:szCs w:val="28"/>
        </w:rPr>
        <w:t xml:space="preserve">дложений о цене заявки в случаях, </w:t>
      </w:r>
      <w:r w:rsidR="008D0829" w:rsidRPr="00F53EAF">
        <w:rPr>
          <w:rFonts w:ascii="Times New Roman" w:hAnsi="Times New Roman"/>
          <w:sz w:val="28"/>
        </w:rPr>
        <w:t>указанных в пункте 16.8</w:t>
      </w:r>
      <w:r w:rsidR="008D0829" w:rsidRPr="00F53EAF">
        <w:rPr>
          <w:rFonts w:ascii="Times New Roman" w:hAnsi="Times New Roman" w:cs="Times New Roman"/>
          <w:sz w:val="28"/>
          <w:szCs w:val="28"/>
        </w:rPr>
        <w:t>,</w:t>
      </w:r>
      <w:r w:rsidR="008D0829" w:rsidRPr="00F53EAF">
        <w:rPr>
          <w:rFonts w:ascii="Times New Roman" w:hAnsi="Times New Roman"/>
          <w:sz w:val="28"/>
        </w:rPr>
        <w:t xml:space="preserve"> </w:t>
      </w:r>
      <w:proofErr w:type="gramStart"/>
      <w:r w:rsidR="00CF2474" w:rsidRPr="00F53EAF">
        <w:rPr>
          <w:rFonts w:ascii="Times New Roman" w:hAnsi="Times New Roman"/>
          <w:sz w:val="28"/>
        </w:rPr>
        <w:t>и</w:t>
      </w:r>
      <w:proofErr w:type="gramEnd"/>
      <w:r w:rsidR="00CF2474" w:rsidRPr="00F53EAF">
        <w:rPr>
          <w:rFonts w:ascii="Times New Roman" w:hAnsi="Times New Roman" w:cs="Times New Roman"/>
          <w:sz w:val="28"/>
          <w:szCs w:val="28"/>
        </w:rPr>
        <w:t xml:space="preserve"> </w:t>
      </w:r>
      <w:r w:rsidRPr="00F53EAF">
        <w:rPr>
          <w:rFonts w:ascii="Times New Roman" w:hAnsi="Times New Roman" w:cs="Times New Roman"/>
          <w:sz w:val="28"/>
          <w:szCs w:val="28"/>
        </w:rPr>
        <w:t>если участник закупки не принимал участие в</w:t>
      </w:r>
      <w:r w:rsidR="00D25D6E" w:rsidRPr="00F53EAF">
        <w:rPr>
          <w:rFonts w:ascii="Times New Roman" w:hAnsi="Times New Roman" w:cs="Times New Roman"/>
          <w:sz w:val="28"/>
          <w:szCs w:val="28"/>
        </w:rPr>
        <w:t xml:space="preserve"> переторжке</w:t>
      </w:r>
      <w:r w:rsidRPr="00F53EAF">
        <w:rPr>
          <w:rFonts w:ascii="Times New Roman" w:hAnsi="Times New Roman" w:cs="Times New Roman"/>
          <w:sz w:val="28"/>
          <w:szCs w:val="28"/>
        </w:rPr>
        <w:t>.</w:t>
      </w:r>
    </w:p>
    <w:p w14:paraId="5D200530" w14:textId="77777777" w:rsidR="00ED3DDF" w:rsidRPr="00F53EAF" w:rsidRDefault="00ED3DDF" w:rsidP="00F53EAF">
      <w:pPr>
        <w:spacing w:after="0" w:line="240" w:lineRule="auto"/>
        <w:ind w:firstLine="708"/>
        <w:jc w:val="both"/>
        <w:rPr>
          <w:rFonts w:ascii="Times New Roman" w:hAnsi="Times New Roman" w:cs="Times New Roman"/>
          <w:b/>
          <w:sz w:val="28"/>
          <w:szCs w:val="28"/>
        </w:rPr>
      </w:pPr>
    </w:p>
    <w:p w14:paraId="3073FAD9" w14:textId="0AA1CCD8" w:rsidR="00E6716C" w:rsidRPr="00F53EAF" w:rsidRDefault="00ED3DDF" w:rsidP="00F53EAF">
      <w:pPr>
        <w:pStyle w:val="2"/>
        <w:spacing w:before="0"/>
        <w:jc w:val="center"/>
        <w:rPr>
          <w:rFonts w:ascii="Times New Roman" w:hAnsi="Times New Roman" w:cs="Times New Roman"/>
          <w:color w:val="auto"/>
          <w:sz w:val="28"/>
          <w:szCs w:val="28"/>
        </w:rPr>
      </w:pPr>
      <w:bookmarkStart w:id="43" w:name="_Toc17704948"/>
      <w:bookmarkStart w:id="44" w:name="_Toc529531835"/>
      <w:r w:rsidRPr="00F53EAF">
        <w:rPr>
          <w:rFonts w:ascii="Times New Roman" w:hAnsi="Times New Roman" w:cs="Times New Roman"/>
          <w:color w:val="auto"/>
          <w:sz w:val="28"/>
          <w:szCs w:val="28"/>
        </w:rPr>
        <w:t>17</w:t>
      </w:r>
      <w:r w:rsidR="00E6716C" w:rsidRPr="00F53EAF">
        <w:rPr>
          <w:rFonts w:ascii="Times New Roman" w:hAnsi="Times New Roman" w:cs="Times New Roman"/>
          <w:color w:val="auto"/>
          <w:sz w:val="28"/>
          <w:szCs w:val="28"/>
        </w:rPr>
        <w:t xml:space="preserve">. Особенности проведения </w:t>
      </w:r>
      <w:r w:rsidR="00AD55D7" w:rsidRPr="00F53EAF">
        <w:rPr>
          <w:rFonts w:ascii="Times New Roman" w:hAnsi="Times New Roman" w:cs="Times New Roman"/>
          <w:color w:val="auto"/>
          <w:sz w:val="28"/>
          <w:szCs w:val="28"/>
        </w:rPr>
        <w:t>з</w:t>
      </w:r>
      <w:r w:rsidR="00E6716C" w:rsidRPr="00F53EAF">
        <w:rPr>
          <w:rFonts w:ascii="Times New Roman" w:hAnsi="Times New Roman" w:cs="Times New Roman"/>
          <w:color w:val="auto"/>
          <w:sz w:val="28"/>
          <w:szCs w:val="28"/>
        </w:rPr>
        <w:t>акупок с</w:t>
      </w:r>
      <w:r w:rsidR="00E553F1" w:rsidRPr="00F53EAF">
        <w:rPr>
          <w:rFonts w:ascii="Times New Roman" w:hAnsi="Times New Roman" w:cs="Times New Roman"/>
          <w:color w:val="auto"/>
          <w:sz w:val="28"/>
          <w:szCs w:val="28"/>
        </w:rPr>
        <w:t> </w:t>
      </w:r>
      <w:r w:rsidR="00E6716C" w:rsidRPr="00F53EAF">
        <w:rPr>
          <w:rFonts w:ascii="Times New Roman" w:hAnsi="Times New Roman" w:cs="Times New Roman"/>
          <w:color w:val="auto"/>
          <w:sz w:val="28"/>
          <w:szCs w:val="28"/>
        </w:rPr>
        <w:t>неопределенным объемом товаров, работ, услуг</w:t>
      </w:r>
      <w:bookmarkEnd w:id="43"/>
      <w:bookmarkEnd w:id="44"/>
    </w:p>
    <w:p w14:paraId="6C6B2CB3" w14:textId="77777777" w:rsidR="00E6716C" w:rsidRPr="00F53EAF" w:rsidRDefault="00E6716C" w:rsidP="00F53EAF">
      <w:pPr>
        <w:spacing w:after="0" w:line="240" w:lineRule="auto"/>
        <w:jc w:val="both"/>
        <w:rPr>
          <w:rFonts w:ascii="Times New Roman" w:hAnsi="Times New Roman" w:cs="Times New Roman"/>
          <w:sz w:val="28"/>
          <w:szCs w:val="28"/>
        </w:rPr>
      </w:pPr>
    </w:p>
    <w:p w14:paraId="4936BEFE"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14:paraId="5449F2BC"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17.2.</w:t>
      </w:r>
      <w:r w:rsidRPr="00F53EAF">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F53EAF">
        <w:rPr>
          <w:rFonts w:ascii="Times New Roman" w:hAnsi="Times New Roman" w:cs="Times New Roman"/>
          <w:sz w:val="28"/>
          <w:szCs w:val="28"/>
          <w:lang w:val="en-US"/>
        </w:rPr>
        <w:t>II</w:t>
      </w:r>
      <w:r w:rsidRPr="00F53EAF">
        <w:rPr>
          <w:rFonts w:ascii="Times New Roman" w:hAnsi="Times New Roman" w:cs="Times New Roman"/>
          <w:sz w:val="28"/>
          <w:szCs w:val="28"/>
        </w:rPr>
        <w:t xml:space="preserve"> – </w:t>
      </w:r>
      <w:r w:rsidRPr="00F53EAF">
        <w:rPr>
          <w:rFonts w:ascii="Times New Roman" w:hAnsi="Times New Roman" w:cs="Times New Roman"/>
          <w:sz w:val="28"/>
          <w:szCs w:val="28"/>
          <w:lang w:val="en-US"/>
        </w:rPr>
        <w:t>VII</w:t>
      </w:r>
      <w:r w:rsidRPr="00F53EAF">
        <w:rPr>
          <w:rFonts w:ascii="Times New Roman" w:hAnsi="Times New Roman" w:cs="Times New Roman"/>
          <w:sz w:val="28"/>
          <w:szCs w:val="28"/>
        </w:rPr>
        <w:t xml:space="preserve"> и главах 62, 63 настоящего Положения.</w:t>
      </w:r>
    </w:p>
    <w:p w14:paraId="33F1F5AF" w14:textId="67610A65"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17.3. </w:t>
      </w:r>
      <w:r w:rsidR="006C2664">
        <w:rPr>
          <w:rFonts w:ascii="Times New Roman" w:hAnsi="Times New Roman"/>
          <w:sz w:val="28"/>
        </w:rPr>
        <w:t xml:space="preserve">При проведении конкурентной закупки, запроса оферт в электронной форме, срочного ценового запроса в электронной форме, </w:t>
      </w:r>
      <w:r w:rsidR="006C2664" w:rsidRPr="006C2664">
        <w:rPr>
          <w:rFonts w:ascii="Times New Roman" w:hAnsi="Times New Roman"/>
          <w:sz w:val="28"/>
        </w:rPr>
        <w:t>закупки у единственного поставщика (подрядчика, исполнителя)</w:t>
      </w:r>
      <w:r w:rsidR="006C2664">
        <w:rPr>
          <w:rFonts w:ascii="Times New Roman" w:hAnsi="Times New Roman"/>
          <w:sz w:val="28"/>
        </w:rPr>
        <w:t xml:space="preserve">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646AF6D1"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17.4.</w:t>
      </w:r>
      <w:r w:rsidRPr="00F53EAF">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14:paraId="768B8B43"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626A7349"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14:paraId="28D5B1BB" w14:textId="77777777" w:rsidR="00EE0BF6" w:rsidRPr="00F53EAF" w:rsidRDefault="00EE0BF6"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17.7.</w:t>
      </w:r>
      <w:r w:rsidRPr="00F53EAF">
        <w:rPr>
          <w:rFonts w:ascii="Times New Roman" w:hAnsi="Times New Roman" w:cs="Times New Roman"/>
          <w:sz w:val="28"/>
          <w:szCs w:val="28"/>
        </w:rPr>
        <w:tab/>
        <w:t xml:space="preserve">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w:t>
      </w:r>
      <w:r w:rsidRPr="00F53EAF">
        <w:rPr>
          <w:rFonts w:ascii="Times New Roman" w:hAnsi="Times New Roman" w:cs="Times New Roman"/>
          <w:sz w:val="28"/>
          <w:szCs w:val="28"/>
        </w:rPr>
        <w:lastRenderedPageBreak/>
        <w:t>(предусмотрено)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14:paraId="2910103A"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14:paraId="684B4ADF" w14:textId="77777777" w:rsidR="00EE0BF6" w:rsidRPr="00F53EAF" w:rsidRDefault="00EE0BF6" w:rsidP="00F53EAF">
      <w:pPr>
        <w:widowControl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2B8449FE" w14:textId="77777777" w:rsidR="00EE0BF6" w:rsidRPr="00F53EAF" w:rsidRDefault="00EE0BF6" w:rsidP="00F53EAF">
      <w:pPr>
        <w:widowControl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если предложение </w:t>
      </w:r>
      <w:r w:rsidRPr="00F53EAF">
        <w:rPr>
          <w:rFonts w:ascii="Times New Roman" w:eastAsia="Times New Roman" w:hAnsi="Times New Roman" w:cs="Times New Roman"/>
          <w:sz w:val="28"/>
          <w:szCs w:val="28"/>
        </w:rPr>
        <w:t xml:space="preserve">о </w:t>
      </w:r>
      <w:r w:rsidRPr="00F53EAF">
        <w:rPr>
          <w:rFonts w:ascii="Times New Roman" w:hAnsi="Times New Roman" w:cs="Times New Roman"/>
          <w:sz w:val="28"/>
          <w:szCs w:val="28"/>
        </w:rPr>
        <w:t xml:space="preserve">цене единицы (сумме цен единиц) товара, работы, услуги не поступило, договор заключается 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14:paraId="5A42AC75" w14:textId="0D176E37" w:rsidR="00C023E5" w:rsidRPr="00F53EAF" w:rsidRDefault="00EE0BF6" w:rsidP="00F53EAF">
      <w:pPr>
        <w:autoSpaceDE w:val="0"/>
        <w:autoSpaceDN w:val="0"/>
        <w:adjustRightInd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17.9.</w:t>
      </w:r>
      <w:r w:rsidRPr="00F53EAF">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настоящей главой</w:t>
      </w:r>
      <w:r w:rsidR="00C023E5" w:rsidRPr="00F53EAF">
        <w:rPr>
          <w:rFonts w:ascii="Times New Roman" w:hAnsi="Times New Roman" w:cs="Times New Roman"/>
          <w:sz w:val="28"/>
          <w:szCs w:val="28"/>
        </w:rPr>
        <w:t>.</w:t>
      </w:r>
    </w:p>
    <w:p w14:paraId="78380AA9" w14:textId="77777777" w:rsidR="00B535FB" w:rsidRPr="00F53EAF" w:rsidRDefault="00B535FB" w:rsidP="00F53EAF">
      <w:pPr>
        <w:autoSpaceDE w:val="0"/>
        <w:autoSpaceDN w:val="0"/>
        <w:adjustRightInd w:val="0"/>
        <w:spacing w:after="0" w:line="240" w:lineRule="auto"/>
        <w:ind w:firstLine="540"/>
        <w:jc w:val="both"/>
        <w:rPr>
          <w:rFonts w:ascii="Times New Roman" w:hAnsi="Times New Roman"/>
          <w:sz w:val="28"/>
        </w:rPr>
      </w:pPr>
    </w:p>
    <w:p w14:paraId="18FDDCB9" w14:textId="77777777" w:rsidR="008C66FA" w:rsidRPr="00F53EAF" w:rsidRDefault="008C66FA" w:rsidP="00F53EAF">
      <w:pPr>
        <w:pStyle w:val="2"/>
        <w:spacing w:before="0"/>
        <w:jc w:val="center"/>
        <w:rPr>
          <w:rFonts w:ascii="Times New Roman" w:hAnsi="Times New Roman" w:cs="Times New Roman"/>
          <w:color w:val="auto"/>
          <w:sz w:val="28"/>
          <w:szCs w:val="28"/>
        </w:rPr>
      </w:pPr>
      <w:bookmarkStart w:id="45" w:name="_Toc17704949"/>
      <w:bookmarkStart w:id="46" w:name="_Toc529531836"/>
      <w:r w:rsidRPr="00F53EAF">
        <w:rPr>
          <w:rFonts w:ascii="Times New Roman" w:hAnsi="Times New Roman" w:cs="Times New Roman"/>
          <w:color w:val="auto"/>
          <w:sz w:val="28"/>
          <w:szCs w:val="28"/>
        </w:rPr>
        <w:t>1</w:t>
      </w:r>
      <w:r w:rsidR="00ED3DDF"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Особенности проведения зонтичных закупок</w:t>
      </w:r>
      <w:bookmarkEnd w:id="45"/>
      <w:bookmarkEnd w:id="46"/>
    </w:p>
    <w:p w14:paraId="5E096B43" w14:textId="77777777" w:rsidR="00ED3DDF" w:rsidRPr="00F53EAF" w:rsidRDefault="00ED3DDF" w:rsidP="00F53EAF">
      <w:pPr>
        <w:spacing w:after="0"/>
      </w:pPr>
    </w:p>
    <w:p w14:paraId="021C03E8" w14:textId="77777777" w:rsidR="00EE0BF6" w:rsidRPr="00F53EAF" w:rsidRDefault="00EE0BF6" w:rsidP="00F53EAF">
      <w:pPr>
        <w:widowControl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18.1. Заказчик вправе проводить конкурентную закупку, запрос оферт в электронной форме, </w:t>
      </w:r>
      <w:r w:rsidRPr="00F53EAF">
        <w:rPr>
          <w:rFonts w:ascii="Times New Roman" w:hAnsi="Times New Roman" w:cs="Times New Roman"/>
          <w:sz w:val="28"/>
          <w:szCs w:val="28"/>
        </w:rPr>
        <w:t>срочный ценовой запрос в электронной форме,</w:t>
      </w:r>
      <w:r w:rsidRPr="00F53EAF">
        <w:rPr>
          <w:rFonts w:ascii="Times New Roman" w:eastAsia="Times New Roman" w:hAnsi="Times New Roman" w:cs="Times New Roman"/>
          <w:sz w:val="28"/>
          <w:szCs w:val="28"/>
          <w:lang w:eastAsia="ru-RU"/>
        </w:rPr>
        <w:t xml:space="preserve"> предусматривающие выбор нескольких победителей по одной такой закупке (далее – зонтичная закупка).</w:t>
      </w:r>
    </w:p>
    <w:p w14:paraId="7B6BF628"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.2. Под зонтичной закупкой понимается закупка с частичной поставкой, при которой весь объем закупки (лота) может быть распределен между</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несколькими участниками закупки, признанными победителями.</w:t>
      </w:r>
    </w:p>
    <w:p w14:paraId="77CF614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.3. </w:t>
      </w:r>
      <w:r w:rsidR="00016F4B" w:rsidRPr="00F53EAF">
        <w:rPr>
          <w:rFonts w:ascii="Times New Roman" w:eastAsia="Times New Roman" w:hAnsi="Times New Roman" w:cs="Times New Roman"/>
          <w:sz w:val="28"/>
          <w:szCs w:val="28"/>
          <w:lang w:eastAsia="ru-RU"/>
        </w:rPr>
        <w:t>Возможность заключения по одной закупке</w:t>
      </w:r>
      <w:r w:rsidRPr="00F53EAF">
        <w:rPr>
          <w:rFonts w:ascii="Times New Roman" w:eastAsia="Times New Roman" w:hAnsi="Times New Roman" w:cs="Times New Roman"/>
          <w:sz w:val="28"/>
          <w:szCs w:val="28"/>
          <w:lang w:eastAsia="ru-RU"/>
        </w:rPr>
        <w:t xml:space="preserve"> </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лоту</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 xml:space="preserve"> более одного договора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разными участниками предусматривается документацией о закупке</w:t>
      </w:r>
      <w:r w:rsidR="0001683E" w:rsidRPr="00F53EAF">
        <w:rPr>
          <w:rFonts w:ascii="Times New Roman" w:eastAsia="Times New Roman" w:hAnsi="Times New Roman" w:cs="Times New Roman"/>
          <w:sz w:val="28"/>
          <w:szCs w:val="28"/>
          <w:lang w:eastAsia="ru-RU"/>
        </w:rPr>
        <w:t xml:space="preserve">, </w:t>
      </w:r>
      <w:r w:rsidR="0001683E" w:rsidRPr="00F53EAF">
        <w:rPr>
          <w:rFonts w:ascii="Times New Roman" w:hAnsi="Times New Roman"/>
          <w:sz w:val="28"/>
        </w:rPr>
        <w:t>извещением о проведении запроса котировок в электронной форме</w:t>
      </w:r>
      <w:r w:rsidRPr="00F53EAF">
        <w:rPr>
          <w:rFonts w:ascii="Times New Roman" w:eastAsia="Times New Roman" w:hAnsi="Times New Roman" w:cs="Times New Roman"/>
          <w:sz w:val="28"/>
          <w:szCs w:val="28"/>
          <w:lang w:eastAsia="ru-RU"/>
        </w:rPr>
        <w:t>.</w:t>
      </w:r>
    </w:p>
    <w:p w14:paraId="69D4C214" w14:textId="043B4DB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.4. В рамках одной процедуры зонтичной закупки в документации о</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 xml:space="preserve">такой закупке может быть предусмотрена возможность выбора нескольких победителей по </w:t>
      </w:r>
      <w:r w:rsidR="00016F4B" w:rsidRPr="00F53EAF">
        <w:rPr>
          <w:rFonts w:ascii="Times New Roman" w:eastAsia="Times New Roman" w:hAnsi="Times New Roman" w:cs="Times New Roman"/>
          <w:sz w:val="28"/>
          <w:szCs w:val="28"/>
          <w:lang w:eastAsia="ru-RU"/>
        </w:rPr>
        <w:t xml:space="preserve">одной закупке (лоту) </w:t>
      </w:r>
      <w:r w:rsidRPr="00F53EAF">
        <w:rPr>
          <w:rFonts w:ascii="Times New Roman" w:eastAsia="Times New Roman" w:hAnsi="Times New Roman" w:cs="Times New Roman"/>
          <w:sz w:val="28"/>
          <w:szCs w:val="28"/>
          <w:lang w:eastAsia="ru-RU"/>
        </w:rPr>
        <w:t>путем применения одного из следующих механизмов:</w:t>
      </w:r>
    </w:p>
    <w:p w14:paraId="222663E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lastRenderedPageBreak/>
        <w:t>1) выбор нескольких победителей с целью распределения общего объема потребности заказчика между ними;</w:t>
      </w:r>
    </w:p>
    <w:p w14:paraId="35D2E783" w14:textId="17B340C6"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2) </w:t>
      </w:r>
      <w:r w:rsidR="0012372A" w:rsidRPr="00F53EAF">
        <w:rPr>
          <w:rFonts w:ascii="Times New Roman" w:eastAsia="Times New Roman" w:hAnsi="Times New Roman" w:cs="Times New Roman"/>
          <w:sz w:val="28"/>
          <w:szCs w:val="28"/>
          <w:lang w:eastAsia="ru-RU"/>
        </w:rPr>
        <w:t xml:space="preserve">выбор нескольких победителей с целью заключения договора </w:t>
      </w:r>
      <w:r w:rsidR="00691ED9" w:rsidRPr="00F53EAF">
        <w:rPr>
          <w:rFonts w:ascii="Times New Roman" w:eastAsia="Times New Roman" w:hAnsi="Times New Roman" w:cs="Times New Roman"/>
          <w:sz w:val="28"/>
          <w:szCs w:val="28"/>
          <w:lang w:eastAsia="ru-RU"/>
        </w:rPr>
        <w:t>с каждым из победителей в объеме, установленном заказчиком</w:t>
      </w:r>
      <w:r w:rsidR="00DF13DB" w:rsidRPr="00F53EAF">
        <w:rPr>
          <w:rFonts w:ascii="Times New Roman" w:eastAsia="Times New Roman" w:hAnsi="Times New Roman" w:cs="Times New Roman"/>
          <w:sz w:val="28"/>
          <w:szCs w:val="28"/>
          <w:lang w:eastAsia="ru-RU"/>
        </w:rPr>
        <w:t>.</w:t>
      </w:r>
    </w:p>
    <w:p w14:paraId="7708639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14:paraId="17E1208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2AA7766"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победителей по итогам закупки;</w:t>
      </w:r>
    </w:p>
    <w:p w14:paraId="50B3440B"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0846387C"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08F1A266"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8C66FA" w:rsidRPr="00F53EAF">
        <w:rPr>
          <w:rFonts w:ascii="Times New Roman" w:eastAsia="Times New Roman" w:hAnsi="Times New Roman" w:cs="Times New Roman"/>
          <w:sz w:val="28"/>
          <w:szCs w:val="28"/>
          <w:lang w:eastAsia="ru-RU"/>
        </w:rPr>
        <w:t>) особенности исполнения договора, заключенного п</w:t>
      </w:r>
      <w:r w:rsidRPr="00F53EAF">
        <w:rPr>
          <w:rFonts w:ascii="Times New Roman" w:eastAsia="Times New Roman" w:hAnsi="Times New Roman" w:cs="Times New Roman"/>
          <w:sz w:val="28"/>
          <w:szCs w:val="28"/>
          <w:lang w:eastAsia="ru-RU"/>
        </w:rPr>
        <w:t>о результатам зонтичной закупки.</w:t>
      </w:r>
    </w:p>
    <w:p w14:paraId="38EFE31E" w14:textId="7E5B843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ab/>
        <w:t xml:space="preserve">В случае проведения процедуры зонтичной закупки с целью заключения договора </w:t>
      </w:r>
      <w:r w:rsidR="008D72F6" w:rsidRPr="00F53EAF">
        <w:rPr>
          <w:rFonts w:ascii="Times New Roman" w:eastAsia="Times New Roman" w:hAnsi="Times New Roman" w:cs="Times New Roman"/>
          <w:sz w:val="28"/>
          <w:szCs w:val="28"/>
          <w:lang w:eastAsia="ru-RU"/>
        </w:rPr>
        <w:t xml:space="preserve">в объеме, установленном заказчиком, </w:t>
      </w:r>
      <w:r w:rsidRPr="00F53EAF">
        <w:rPr>
          <w:rFonts w:ascii="Times New Roman" w:eastAsia="Times New Roman" w:hAnsi="Times New Roman" w:cs="Times New Roman"/>
          <w:sz w:val="28"/>
          <w:szCs w:val="28"/>
          <w:lang w:eastAsia="ru-RU"/>
        </w:rPr>
        <w:t>с каждым из победителей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такой закупке должны быть установлены:</w:t>
      </w:r>
    </w:p>
    <w:p w14:paraId="65E8DB59"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133E34A"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2EA34E53"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4A0081B8"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107D5932"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14:paraId="33D3957A" w14:textId="4CFAFF8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.7. Участник может подать только одну заявку по </w:t>
      </w:r>
      <w:r w:rsidR="00016F4B" w:rsidRPr="00F53EAF">
        <w:rPr>
          <w:rFonts w:ascii="Times New Roman" w:eastAsia="Times New Roman" w:hAnsi="Times New Roman" w:cs="Times New Roman"/>
          <w:sz w:val="28"/>
          <w:szCs w:val="28"/>
          <w:lang w:eastAsia="ru-RU"/>
        </w:rPr>
        <w:t>одной закупке (лоту)</w:t>
      </w:r>
      <w:r w:rsidRPr="00F53EAF">
        <w:rPr>
          <w:rFonts w:ascii="Times New Roman" w:eastAsia="Times New Roman" w:hAnsi="Times New Roman" w:cs="Times New Roman"/>
          <w:sz w:val="28"/>
          <w:szCs w:val="28"/>
          <w:lang w:eastAsia="ru-RU"/>
        </w:rPr>
        <w:t>. При этом в случае проведения зонтичной закупки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возможностью</w:t>
      </w:r>
      <w:r w:rsidR="002A6063" w:rsidRPr="00F53EAF">
        <w:rPr>
          <w:rFonts w:ascii="Times New Roman" w:eastAsia="Times New Roman" w:hAnsi="Times New Roman" w:cs="Times New Roman"/>
          <w:sz w:val="28"/>
          <w:szCs w:val="28"/>
          <w:lang w:eastAsia="ru-RU"/>
        </w:rPr>
        <w:t xml:space="preserve"> выбора нескольких победителей закупки </w:t>
      </w:r>
      <w:r w:rsidRPr="00F53EAF">
        <w:rPr>
          <w:rFonts w:ascii="Times New Roman" w:eastAsia="Times New Roman" w:hAnsi="Times New Roman" w:cs="Times New Roman"/>
          <w:sz w:val="28"/>
          <w:szCs w:val="28"/>
          <w:lang w:eastAsia="ru-RU"/>
        </w:rPr>
        <w:t>с целью распределения общего объема потребности заказчика между ними,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закупке может быть предусмотрена возможность подать заявку как на весь объем, так и на его часть.</w:t>
      </w:r>
    </w:p>
    <w:p w14:paraId="571A39A4"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 xml:space="preserve">.8. Обеспечение исполнения договоров, заключенных по результатам проведения зонтичной закупки, устанавливается в соответствии с главой </w:t>
      </w:r>
      <w:r w:rsidR="00B1581B" w:rsidRPr="00F53EAF">
        <w:rPr>
          <w:rFonts w:ascii="Times New Roman" w:hAnsi="Times New Roman" w:cs="Times New Roman"/>
          <w:sz w:val="28"/>
          <w:szCs w:val="28"/>
        </w:rPr>
        <w:t xml:space="preserve">22 </w:t>
      </w:r>
      <w:r w:rsidRPr="00F53EAF">
        <w:rPr>
          <w:rFonts w:ascii="Times New Roman" w:hAnsi="Times New Roman" w:cs="Times New Roman"/>
          <w:sz w:val="28"/>
          <w:szCs w:val="28"/>
        </w:rPr>
        <w:t xml:space="preserve">настоящего Положения. Размер такого обеспечения определяется пропорционально </w:t>
      </w:r>
      <w:r w:rsidRPr="00F53EAF">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победителями договорам.</w:t>
      </w:r>
    </w:p>
    <w:p w14:paraId="24223DF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0B104F3"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7" w:name="_Toc17704950"/>
      <w:bookmarkStart w:id="48" w:name="_Toc529531837"/>
      <w:r w:rsidRPr="00F53EAF">
        <w:rPr>
          <w:rFonts w:ascii="Times New Roman" w:hAnsi="Times New Roman" w:cs="Times New Roman"/>
          <w:color w:val="auto"/>
          <w:sz w:val="28"/>
          <w:szCs w:val="28"/>
        </w:rPr>
        <w:lastRenderedPageBreak/>
        <w:t>19. Особенности участия в закупках коллективных участников</w:t>
      </w:r>
      <w:bookmarkEnd w:id="47"/>
      <w:bookmarkEnd w:id="48"/>
    </w:p>
    <w:p w14:paraId="3217C9A7"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559FCA4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14:paraId="6E210CD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том числе индивидуальных предпринимателей.</w:t>
      </w:r>
    </w:p>
    <w:p w14:paraId="04F693A3"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028A8DB0"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самостоятельно.</w:t>
      </w:r>
    </w:p>
    <w:p w14:paraId="186A58A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19.5. При установлении обстоятельств, предусмотренных пунктами </w:t>
      </w:r>
      <w:r w:rsidRPr="00F53EAF">
        <w:rPr>
          <w:rFonts w:ascii="Times New Roman" w:hAnsi="Times New Roman"/>
          <w:sz w:val="28"/>
        </w:rPr>
        <w:t>19</w:t>
      </w:r>
      <w:r w:rsidR="008D72F6" w:rsidRPr="00F53EAF">
        <w:rPr>
          <w:rFonts w:ascii="Times New Roman" w:hAnsi="Times New Roman"/>
          <w:sz w:val="28"/>
        </w:rPr>
        <w:t xml:space="preserve">.2 </w:t>
      </w:r>
      <w:r w:rsidR="00011428" w:rsidRPr="00F53EAF">
        <w:rPr>
          <w:rFonts w:ascii="Times New Roman" w:hAnsi="Times New Roman"/>
          <w:sz w:val="28"/>
        </w:rPr>
        <w:t>–</w:t>
      </w:r>
      <w:r w:rsidR="008D72F6" w:rsidRPr="00F53EAF">
        <w:rPr>
          <w:rFonts w:ascii="Times New Roman" w:hAnsi="Times New Roman"/>
          <w:sz w:val="28"/>
        </w:rPr>
        <w:t xml:space="preserve"> 1</w:t>
      </w:r>
      <w:r w:rsidRPr="00F53EAF">
        <w:rPr>
          <w:rFonts w:ascii="Times New Roman" w:hAnsi="Times New Roman"/>
          <w:sz w:val="28"/>
        </w:rPr>
        <w:t>9.4</w:t>
      </w:r>
      <w:r w:rsidRPr="00F53EAF">
        <w:rPr>
          <w:rFonts w:ascii="Times New Roman" w:hAnsi="Times New Roman" w:cs="Times New Roman"/>
          <w:sz w:val="28"/>
          <w:szCs w:val="28"/>
        </w:rPr>
        <w:t xml:space="preserve">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42D6DB1A" w14:textId="4D6070F5" w:rsidR="00ED3DDF" w:rsidRPr="00F53EAF" w:rsidRDefault="00580CE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w:t>
      </w:r>
      <w:r w:rsidR="004E06E2" w:rsidRPr="00F53EAF">
        <w:rPr>
          <w:rFonts w:ascii="Times New Roman" w:hAnsi="Times New Roman" w:cs="Times New Roman"/>
          <w:sz w:val="28"/>
          <w:szCs w:val="28"/>
        </w:rPr>
        <w:t>, 12.6</w:t>
      </w:r>
      <w:r w:rsidRPr="00F53EAF">
        <w:rPr>
          <w:rFonts w:ascii="Times New Roman" w:hAnsi="Times New Roman" w:cs="Times New Roman"/>
          <w:sz w:val="28"/>
          <w:szCs w:val="28"/>
        </w:rPr>
        <w:t xml:space="preserve">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14:paraId="47A05148"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6C5B1304"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7CF574D0"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w:t>
      </w:r>
      <w:r w:rsidRPr="00F53EAF">
        <w:rPr>
          <w:rFonts w:ascii="Times New Roman" w:hAnsi="Times New Roman" w:cs="Times New Roman"/>
          <w:sz w:val="28"/>
          <w:szCs w:val="28"/>
        </w:rPr>
        <w:lastRenderedPageBreak/>
        <w:t xml:space="preserve">участника, отказывается от заключения договора, данный коллективный участник признается уклонившимся от заключения договора. </w:t>
      </w:r>
    </w:p>
    <w:p w14:paraId="6F8F5335"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состав коллективного участника. В случае отсутствия таких условий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14:paraId="68781E00"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6F909B46" w14:textId="77777777" w:rsidR="00580CE4" w:rsidRPr="00F53EAF" w:rsidRDefault="00580CE4" w:rsidP="00F53EAF">
      <w:pPr>
        <w:pStyle w:val="2"/>
        <w:widowControl w:val="0"/>
        <w:spacing w:before="0" w:line="240" w:lineRule="auto"/>
        <w:jc w:val="center"/>
        <w:rPr>
          <w:rFonts w:ascii="Times New Roman" w:hAnsi="Times New Roman" w:cs="Times New Roman"/>
          <w:color w:val="auto"/>
          <w:sz w:val="28"/>
          <w:szCs w:val="28"/>
        </w:rPr>
      </w:pPr>
      <w:bookmarkStart w:id="49" w:name="_Toc103698938"/>
      <w:r w:rsidRPr="00F53EAF">
        <w:rPr>
          <w:rFonts w:ascii="Times New Roman" w:hAnsi="Times New Roman" w:cs="Times New Roman"/>
          <w:color w:val="auto"/>
          <w:sz w:val="28"/>
          <w:szCs w:val="28"/>
        </w:rPr>
        <w:t>20. Обеспечение заявки на участие в закупке</w:t>
      </w:r>
      <w:bookmarkEnd w:id="49"/>
    </w:p>
    <w:p w14:paraId="19A1ADB0"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p>
    <w:p w14:paraId="6A910A15"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593CBCF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14:paraId="0A2A3ACE"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111EB9F8"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14:paraId="62D11D5B"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0B602A1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14:paraId="033B7BC4"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14:paraId="1C07C5A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w:t>
      </w:r>
      <w:r w:rsidRPr="00F53EAF">
        <w:rPr>
          <w:rFonts w:ascii="Times New Roman" w:hAnsi="Times New Roman" w:cs="Times New Roman"/>
          <w:sz w:val="28"/>
          <w:szCs w:val="28"/>
        </w:rPr>
        <w:lastRenderedPageBreak/>
        <w:t>денежных средств осуществляются с учетом особенностей функционирования электронной площадки.</w:t>
      </w:r>
    </w:p>
    <w:p w14:paraId="71365B07" w14:textId="77777777" w:rsidR="00580CE4" w:rsidRPr="00F53EAF" w:rsidRDefault="00580CE4"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14:paraId="4D4F17B3"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уклонение или отказ участника закупки от заключения договора; </w:t>
      </w:r>
    </w:p>
    <w:p w14:paraId="6E4D071D"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33D33FEC" w14:textId="77777777" w:rsidR="00E553F1" w:rsidRPr="00F53EAF" w:rsidRDefault="00E553F1" w:rsidP="00F53EAF">
      <w:pPr>
        <w:spacing w:after="0" w:line="240" w:lineRule="auto"/>
        <w:ind w:firstLine="708"/>
        <w:jc w:val="both"/>
        <w:rPr>
          <w:rFonts w:ascii="Times New Roman" w:hAnsi="Times New Roman" w:cs="Times New Roman"/>
          <w:sz w:val="28"/>
          <w:szCs w:val="28"/>
        </w:rPr>
      </w:pPr>
    </w:p>
    <w:p w14:paraId="3E4CB902"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0" w:name="_Toc103698939"/>
      <w:r w:rsidRPr="00F53EAF">
        <w:rPr>
          <w:rFonts w:ascii="Times New Roman" w:hAnsi="Times New Roman" w:cs="Times New Roman"/>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50"/>
    </w:p>
    <w:p w14:paraId="206260A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7923128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14:paraId="518B9F4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746A9B4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F53EAF">
        <w:rPr>
          <w:rFonts w:ascii="Times New Roman" w:hAnsi="Times New Roman" w:cs="Times New Roman"/>
          <w:sz w:val="28"/>
          <w:szCs w:val="28"/>
        </w:rPr>
        <w:noBreakHyphen/>
        <w:t xml:space="preserve">ФЗ или предоставления независимой гарантии. </w:t>
      </w:r>
    </w:p>
    <w:p w14:paraId="38D47C0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4AA765C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20.1.5. Несоответствие независимой гарантии, предоставленной </w:t>
      </w:r>
      <w:r w:rsidRPr="00F53EAF">
        <w:rPr>
          <w:rFonts w:ascii="Times New Roman" w:hAnsi="Times New Roman" w:cs="Times New Roman"/>
          <w:sz w:val="28"/>
          <w:szCs w:val="28"/>
        </w:rPr>
        <w:lastRenderedPageBreak/>
        <w:t>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12F8241D" w14:textId="77777777" w:rsidR="007573E5" w:rsidRPr="00F53EAF" w:rsidRDefault="007573E5"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548E357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уклонение или отказ участника закупки от заключения договора;</w:t>
      </w:r>
    </w:p>
    <w:p w14:paraId="6EA4FFC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AF532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3BB0CDBA"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1" w:name="_Toc103698940"/>
      <w:r w:rsidRPr="00F53EAF">
        <w:rPr>
          <w:rFonts w:ascii="Times New Roman" w:hAnsi="Times New Roman" w:cs="Times New Roman"/>
          <w:color w:val="auto"/>
          <w:sz w:val="28"/>
          <w:szCs w:val="28"/>
        </w:rPr>
        <w:t>21. Требования к банковской гарантии</w:t>
      </w:r>
      <w:bookmarkEnd w:id="51"/>
    </w:p>
    <w:p w14:paraId="08D1218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5A00F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14:paraId="71C09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21.2. Банковская гарантия должна быть безотзывной и должна содержать:</w:t>
      </w:r>
    </w:p>
    <w:p w14:paraId="041DC208"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14:paraId="04A96B7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14:paraId="728CCE2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1ECCCBA4"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z w:val="28"/>
          <w:szCs w:val="28"/>
        </w:rPr>
        <w:t>4) условие,</w:t>
      </w:r>
      <w:r w:rsidRPr="00F53EAF">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14:paraId="31AD0B9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5) срок действия банковской гарантии с учетом требований глав 20 и 22 </w:t>
      </w:r>
      <w:r w:rsidRPr="00F53EAF">
        <w:rPr>
          <w:rFonts w:ascii="Times New Roman" w:hAnsi="Times New Roman" w:cs="Times New Roman"/>
          <w:spacing w:val="2"/>
          <w:sz w:val="28"/>
          <w:szCs w:val="28"/>
        </w:rPr>
        <w:lastRenderedPageBreak/>
        <w:t>настоящего Положения;</w:t>
      </w:r>
    </w:p>
    <w:p w14:paraId="56A2CF30"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3EF33FC7"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14E278E2"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14:paraId="4F44236F"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9) право заказчика в случаях, предусмотренных</w:t>
      </w:r>
      <w:r w:rsidRPr="00F53EAF">
        <w:rPr>
          <w:rFonts w:ascii="Times New Roman" w:hAnsi="Times New Roman" w:cs="Times New Roman"/>
          <w:sz w:val="28"/>
          <w:szCs w:val="28"/>
        </w:rPr>
        <w:t xml:space="preserve"> пунктом 20.8 настоящего положения</w:t>
      </w:r>
      <w:r w:rsidRPr="00F53EAF">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F53EAF">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F53EAF">
        <w:rPr>
          <w:rFonts w:ascii="Times New Roman" w:hAnsi="Times New Roman" w:cs="Times New Roman"/>
          <w:spacing w:val="2"/>
          <w:sz w:val="28"/>
          <w:szCs w:val="28"/>
        </w:rPr>
        <w:t>;</w:t>
      </w:r>
    </w:p>
    <w:p w14:paraId="04102F0C"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7BE98B0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11) условие о том, что расходы, возникающие в связи с перечислением денежных средств гарантом по банковской гарантии, несет гарант;</w:t>
      </w:r>
    </w:p>
    <w:p w14:paraId="4987FADD"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14:paraId="00AFD06C"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73DB746E"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21.4. В случае, предусмотренном извещением </w:t>
      </w:r>
      <w:r w:rsidRPr="00F53EAF">
        <w:rPr>
          <w:rFonts w:ascii="Times New Roman" w:hAnsi="Times New Roman" w:cs="Times New Roman"/>
          <w:sz w:val="28"/>
          <w:szCs w:val="28"/>
        </w:rPr>
        <w:t xml:space="preserve">о проведении запроса котировок в электронной форме, </w:t>
      </w:r>
      <w:r w:rsidRPr="00F53EAF">
        <w:rPr>
          <w:rFonts w:ascii="Times New Roman" w:hAnsi="Times New Roman" w:cs="Times New Roman"/>
          <w:spacing w:val="2"/>
          <w:sz w:val="28"/>
          <w:szCs w:val="28"/>
        </w:rPr>
        <w:t xml:space="preserve">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w:t>
      </w:r>
      <w:r w:rsidRPr="00F53EAF">
        <w:rPr>
          <w:rFonts w:ascii="Times New Roman" w:hAnsi="Times New Roman" w:cs="Times New Roman"/>
          <w:spacing w:val="2"/>
          <w:sz w:val="28"/>
          <w:szCs w:val="28"/>
        </w:rPr>
        <w:lastRenderedPageBreak/>
        <w:t>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50E9ED1"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21.5. Заказчик рассматривает поступившую банковскую гарантию в срок, не превышающий трех рабочих дней со дня ее поступления.</w:t>
      </w:r>
    </w:p>
    <w:p w14:paraId="5CEF8ADF"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21.6. Основанием для отказа в принятии банковской гарантии заказчиком является:</w:t>
      </w:r>
    </w:p>
    <w:p w14:paraId="6CAF69C5"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 несоответствие банковской гарантии условиям, указанным в пунктах 21.2 – 21.4 настоящего Положения;</w:t>
      </w:r>
    </w:p>
    <w:p w14:paraId="2079A5D3"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75DB61D9"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C45A5A2"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14:paraId="16F035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14:paraId="356E2EA3" w14:textId="77777777" w:rsidR="00DB7D67" w:rsidRPr="00F53EAF" w:rsidRDefault="00DB7D67" w:rsidP="00F53EAF">
      <w:pPr>
        <w:spacing w:after="0" w:line="240" w:lineRule="auto"/>
        <w:ind w:firstLine="708"/>
        <w:jc w:val="both"/>
        <w:rPr>
          <w:rFonts w:ascii="Times New Roman" w:hAnsi="Times New Roman" w:cs="Times New Roman"/>
          <w:sz w:val="28"/>
          <w:szCs w:val="28"/>
        </w:rPr>
      </w:pPr>
    </w:p>
    <w:p w14:paraId="2EFEB656" w14:textId="77777777" w:rsidR="007573E5" w:rsidRPr="00F53EAF" w:rsidRDefault="007573E5" w:rsidP="00F53EAF">
      <w:pPr>
        <w:pStyle w:val="2"/>
        <w:widowControl w:val="0"/>
        <w:spacing w:before="0"/>
        <w:ind w:firstLine="709"/>
        <w:jc w:val="center"/>
        <w:rPr>
          <w:rFonts w:ascii="Times New Roman" w:hAnsi="Times New Roman" w:cs="Times New Roman"/>
          <w:color w:val="auto"/>
          <w:sz w:val="28"/>
          <w:szCs w:val="28"/>
        </w:rPr>
      </w:pPr>
      <w:bookmarkStart w:id="52" w:name="_Toc103698941"/>
      <w:r w:rsidRPr="00F53EAF">
        <w:rPr>
          <w:rFonts w:ascii="Times New Roman" w:hAnsi="Times New Roman" w:cs="Times New Roman"/>
          <w:color w:val="auto"/>
          <w:sz w:val="28"/>
          <w:szCs w:val="28"/>
        </w:rPr>
        <w:t>22. Обеспечение исполнения договора и гарантийных обязательств</w:t>
      </w:r>
      <w:bookmarkEnd w:id="52"/>
    </w:p>
    <w:p w14:paraId="7CA5DF4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02737F1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w:t>
      </w:r>
      <w:r w:rsidRPr="00F53EAF">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14:paraId="23DE3B6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w:t>
      </w:r>
      <w:r w:rsidRPr="00F53EAF">
        <w:rPr>
          <w:rFonts w:ascii="Times New Roman" w:hAnsi="Times New Roman" w:cs="Times New Roman"/>
          <w:sz w:val="28"/>
          <w:szCs w:val="28"/>
        </w:rPr>
        <w:tab/>
        <w:t xml:space="preserve">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w:t>
      </w:r>
      <w:r w:rsidRPr="00F53EAF">
        <w:rPr>
          <w:rFonts w:ascii="Times New Roman" w:hAnsi="Times New Roman" w:cs="Times New Roman"/>
          <w:sz w:val="28"/>
          <w:szCs w:val="28"/>
        </w:rPr>
        <w:lastRenderedPageBreak/>
        <w:t>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1F99361C"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тридцать календарных дней.</w:t>
      </w:r>
    </w:p>
    <w:p w14:paraId="53BDA54A" w14:textId="5ACF53F6"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увеличения (продления) сроков исполнения договора в соответствии с пункт</w:t>
      </w:r>
      <w:r w:rsidR="005236A6">
        <w:rPr>
          <w:rFonts w:ascii="Times New Roman" w:hAnsi="Times New Roman" w:cs="Times New Roman"/>
          <w:sz w:val="28"/>
          <w:szCs w:val="28"/>
        </w:rPr>
        <w:t>ом</w:t>
      </w:r>
      <w:r w:rsidRPr="00F53EAF">
        <w:rPr>
          <w:rFonts w:ascii="Times New Roman" w:hAnsi="Times New Roman" w:cs="Times New Roman"/>
          <w:sz w:val="28"/>
          <w:szCs w:val="28"/>
        </w:rPr>
        <w:t xml:space="preserve"> 28.2 Положения, срок действия банковской гарантии должен быть продлен на аналогичный срок. </w:t>
      </w:r>
    </w:p>
    <w:p w14:paraId="2D7AEEE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22.4.</w:t>
      </w:r>
      <w:r w:rsidRPr="00F53EAF">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14:paraId="602C311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22.5.</w:t>
      </w:r>
      <w:r w:rsidRPr="00F53EAF">
        <w:rPr>
          <w:rFonts w:ascii="Times New Roman" w:hAnsi="Times New Roman" w:cs="Times New Roman"/>
          <w:sz w:val="28"/>
          <w:szCs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14:paraId="1A6528E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35DE4FE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22.7. В случае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2CAC16A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14:paraId="60EEC8C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439A7E7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14:paraId="18F3AB0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56F5CE3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22.9. В случае ненадлежащего исполнения договора поставщиком </w:t>
      </w:r>
      <w:r w:rsidRPr="00F53EAF">
        <w:rPr>
          <w:rFonts w:ascii="Times New Roman" w:hAnsi="Times New Roman" w:cs="Times New Roman"/>
          <w:sz w:val="28"/>
          <w:szCs w:val="28"/>
        </w:rPr>
        <w:lastRenderedPageBreak/>
        <w:t>(подрядчиком,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2EF3F7A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14:paraId="6071ABC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03D885E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22.11. 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w:t>
      </w:r>
      <w:proofErr w:type="gramStart"/>
      <w:r w:rsidRPr="00F53EAF">
        <w:rPr>
          <w:rFonts w:ascii="Times New Roman" w:hAnsi="Times New Roman" w:cs="Times New Roman"/>
          <w:sz w:val="28"/>
          <w:szCs w:val="28"/>
        </w:rPr>
        <w:t>и</w:t>
      </w:r>
      <w:proofErr w:type="gramEnd"/>
      <w:r w:rsidRPr="00F53EAF">
        <w:rPr>
          <w:rFonts w:ascii="Times New Roman" w:hAnsi="Times New Roman" w:cs="Times New Roman"/>
          <w:sz w:val="28"/>
          <w:szCs w:val="28"/>
        </w:rPr>
        <w:t xml:space="preserve">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При этом:</w:t>
      </w:r>
    </w:p>
    <w:p w14:paraId="2496C69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14:paraId="474E55F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2345CCC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47CD265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2445893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14:paraId="1AAEBFA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3CFA4E7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14:paraId="69A20AC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14:paraId="0884F17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14:paraId="6F30A61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3860B93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33E642F2" w14:textId="1B7C9D51" w:rsidR="00771536"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6C4ED731" w14:textId="7411A1D5" w:rsidR="0040787B" w:rsidRPr="00F53EAF" w:rsidRDefault="0040787B" w:rsidP="00F53EAF">
      <w:pPr>
        <w:spacing w:after="0" w:line="240" w:lineRule="auto"/>
        <w:ind w:firstLine="708"/>
        <w:jc w:val="both"/>
        <w:rPr>
          <w:rFonts w:ascii="Times New Roman" w:hAnsi="Times New Roman" w:cs="Times New Roman"/>
          <w:sz w:val="28"/>
          <w:szCs w:val="28"/>
        </w:rPr>
      </w:pPr>
    </w:p>
    <w:p w14:paraId="1D702532"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3" w:name="_Toc103698942"/>
      <w:r w:rsidRPr="00F53EAF">
        <w:rPr>
          <w:rFonts w:ascii="Times New Roman" w:hAnsi="Times New Roman" w:cs="Times New Roman"/>
          <w:color w:val="auto"/>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53"/>
    </w:p>
    <w:p w14:paraId="724FC22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78D968C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14:paraId="479677A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727A4E1C"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14:paraId="637A5A6B" w14:textId="3E6A708E" w:rsidR="007573E5"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31 статьи 3.4 Закона № 223-ФЗ.</w:t>
      </w:r>
    </w:p>
    <w:p w14:paraId="146CC0F2" w14:textId="77777777" w:rsidR="007573E5" w:rsidRPr="00F53EAF" w:rsidRDefault="007573E5" w:rsidP="00F53EAF">
      <w:pPr>
        <w:spacing w:after="0" w:line="240" w:lineRule="auto"/>
        <w:ind w:firstLine="708"/>
        <w:jc w:val="both"/>
        <w:rPr>
          <w:rFonts w:ascii="Times New Roman" w:hAnsi="Times New Roman" w:cs="Times New Roman"/>
          <w:sz w:val="28"/>
          <w:szCs w:val="28"/>
        </w:rPr>
      </w:pPr>
    </w:p>
    <w:p w14:paraId="23A303E6" w14:textId="77777777" w:rsidR="00632ACA" w:rsidRPr="00F53EAF" w:rsidRDefault="00300F35" w:rsidP="00F53EAF">
      <w:pPr>
        <w:pStyle w:val="2"/>
        <w:spacing w:before="0"/>
        <w:jc w:val="center"/>
        <w:rPr>
          <w:rFonts w:ascii="Times New Roman" w:hAnsi="Times New Roman" w:cs="Times New Roman"/>
          <w:color w:val="auto"/>
          <w:sz w:val="28"/>
          <w:szCs w:val="28"/>
        </w:rPr>
      </w:pPr>
      <w:bookmarkStart w:id="54" w:name="_Toc17704954"/>
      <w:bookmarkStart w:id="55" w:name="_Toc529531841"/>
      <w:r w:rsidRPr="00F53EAF">
        <w:rPr>
          <w:rFonts w:ascii="Times New Roman" w:hAnsi="Times New Roman" w:cs="Times New Roman"/>
          <w:color w:val="auto"/>
          <w:sz w:val="28"/>
          <w:szCs w:val="28"/>
        </w:rPr>
        <w:t>23</w:t>
      </w:r>
      <w:r w:rsidR="00632ACA" w:rsidRPr="00F53EAF">
        <w:rPr>
          <w:rFonts w:ascii="Times New Roman" w:hAnsi="Times New Roman" w:cs="Times New Roman"/>
          <w:color w:val="auto"/>
          <w:sz w:val="28"/>
          <w:szCs w:val="28"/>
        </w:rPr>
        <w:t>. Антидемпинговые меры</w:t>
      </w:r>
      <w:bookmarkEnd w:id="54"/>
      <w:bookmarkEnd w:id="55"/>
    </w:p>
    <w:p w14:paraId="3FD95B0F"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E77A705" w14:textId="77777777" w:rsidR="007573E5" w:rsidRPr="00F53EAF" w:rsidRDefault="007573E5" w:rsidP="00F53EAF">
      <w:pPr>
        <w:pStyle w:val="ac"/>
        <w:widowControl w:val="0"/>
        <w:numPr>
          <w:ilvl w:val="1"/>
          <w:numId w:val="44"/>
        </w:numPr>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4F4F6B18"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34CC505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w:t>
      </w:r>
      <w:r w:rsidRPr="00F53EAF">
        <w:rPr>
          <w:rFonts w:ascii="Times New Roman" w:hAnsi="Times New Roman" w:cs="Times New Roman"/>
          <w:sz w:val="28"/>
          <w:szCs w:val="28"/>
        </w:rPr>
        <w:lastRenderedPageBreak/>
        <w:t>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1D33AEB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62C18AE6" w14:textId="4E065E4A"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23.3. При проведении конкурс</w:t>
      </w:r>
      <w:r w:rsidR="00DD5FDA">
        <w:rPr>
          <w:rFonts w:ascii="Times New Roman" w:hAnsi="Times New Roman" w:cs="Times New Roman"/>
          <w:sz w:val="28"/>
          <w:szCs w:val="28"/>
        </w:rPr>
        <w:t>а</w:t>
      </w:r>
      <w:r w:rsidRPr="00F53EAF">
        <w:rPr>
          <w:rFonts w:ascii="Times New Roman" w:hAnsi="Times New Roman" w:cs="Times New Roman"/>
          <w:sz w:val="28"/>
          <w:szCs w:val="28"/>
        </w:rPr>
        <w:t>,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35FA8826"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до двадцати пяти процентов ниже начальной (максимальной) цены договора;</w:t>
      </w:r>
    </w:p>
    <w:p w14:paraId="6745F78A"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на двадцать пять и более процентов ниже начальной (максимальной) цены договора.</w:t>
      </w:r>
    </w:p>
    <w:p w14:paraId="02364BE4"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14:paraId="780A2CB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4E25F0BD" w14:textId="1ED7BCE2" w:rsidR="00632ACA" w:rsidRPr="00F53EAF" w:rsidRDefault="007573E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14:paraId="5575DB8E" w14:textId="77777777" w:rsidR="007573E5" w:rsidRPr="00F53EAF" w:rsidRDefault="007573E5" w:rsidP="00F53EAF">
      <w:pPr>
        <w:spacing w:after="0" w:line="240" w:lineRule="auto"/>
        <w:ind w:firstLine="709"/>
        <w:jc w:val="both"/>
        <w:rPr>
          <w:rFonts w:ascii="Times New Roman" w:hAnsi="Times New Roman" w:cs="Times New Roman"/>
          <w:sz w:val="28"/>
          <w:szCs w:val="28"/>
        </w:rPr>
      </w:pPr>
    </w:p>
    <w:p w14:paraId="035FCEA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6" w:name="_Toc17704955"/>
      <w:bookmarkStart w:id="57" w:name="_Toc529531842"/>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Комиссия по осуществлению закупок</w:t>
      </w:r>
      <w:bookmarkEnd w:id="56"/>
      <w:bookmarkEnd w:id="57"/>
    </w:p>
    <w:p w14:paraId="0D86D174" w14:textId="77777777" w:rsidR="00632ACA" w:rsidRPr="00F53EAF" w:rsidRDefault="00632ACA" w:rsidP="00F53EAF">
      <w:pPr>
        <w:spacing w:after="0" w:line="240" w:lineRule="auto"/>
        <w:ind w:left="708"/>
        <w:jc w:val="both"/>
        <w:rPr>
          <w:rFonts w:ascii="Times New Roman" w:hAnsi="Times New Roman" w:cs="Times New Roman"/>
          <w:sz w:val="28"/>
          <w:szCs w:val="28"/>
        </w:rPr>
      </w:pPr>
    </w:p>
    <w:p w14:paraId="3BA82C7F" w14:textId="77777777" w:rsidR="0040787B"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3C6137" w:rsidRPr="00F53EAF">
        <w:rPr>
          <w:rFonts w:ascii="Times New Roman" w:hAnsi="Times New Roman" w:cs="Times New Roman"/>
          <w:sz w:val="28"/>
          <w:szCs w:val="28"/>
        </w:rPr>
        <w:t>4</w:t>
      </w:r>
      <w:r w:rsidRPr="00F53EAF">
        <w:rPr>
          <w:rFonts w:ascii="Times New Roman" w:hAnsi="Times New Roman" w:cs="Times New Roman"/>
          <w:sz w:val="28"/>
          <w:szCs w:val="28"/>
        </w:rPr>
        <w:t>.1.</w:t>
      </w:r>
      <w:r w:rsidR="00443DD6" w:rsidRPr="00F53EAF">
        <w:rPr>
          <w:rFonts w:ascii="Times New Roman" w:hAnsi="Times New Roman" w:cs="Times New Roman"/>
          <w:sz w:val="28"/>
          <w:szCs w:val="28"/>
        </w:rPr>
        <w:t xml:space="preserve"> </w:t>
      </w:r>
      <w:r w:rsidR="0040787B" w:rsidRPr="00F53EAF">
        <w:rPr>
          <w:rFonts w:ascii="Times New Roman" w:hAnsi="Times New Roman" w:cs="Times New Roman"/>
          <w:sz w:val="28"/>
          <w:szCs w:val="28"/>
        </w:rPr>
        <w:t>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sidR="0040787B" w:rsidRPr="00F53EAF">
        <w:rPr>
          <w:rFonts w:ascii="Times New Roman" w:hAnsi="Times New Roman" w:cs="Times New Roman"/>
          <w:sz w:val="28"/>
          <w:szCs w:val="28"/>
          <w:lang w:val="en-US"/>
        </w:rPr>
        <w:t> </w:t>
      </w:r>
      <w:r w:rsidR="0040787B" w:rsidRPr="00F53EAF">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14:paraId="3DBFCB52" w14:textId="77777777" w:rsidR="0040787B" w:rsidRPr="00F53EAF" w:rsidRDefault="0040787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sz w:val="28"/>
          <w:szCs w:val="28"/>
        </w:rPr>
        <w:t>24.2. Конкретные задачи и функции комиссии, права, обязанности и</w:t>
      </w:r>
      <w:r w:rsidRPr="00F53EAF">
        <w:rPr>
          <w:rFonts w:ascii="Times New Roman" w:hAnsi="Times New Roman"/>
          <w:sz w:val="28"/>
          <w:szCs w:val="28"/>
          <w:lang w:val="en-US"/>
        </w:rPr>
        <w:t> </w:t>
      </w:r>
      <w:r w:rsidRPr="00F53EAF">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w:t>
      </w:r>
      <w:r w:rsidRPr="00F53EAF">
        <w:rPr>
          <w:rFonts w:ascii="Times New Roman" w:hAnsi="Times New Roman"/>
          <w:sz w:val="28"/>
          <w:szCs w:val="28"/>
        </w:rPr>
        <w:lastRenderedPageBreak/>
        <w:t xml:space="preserve">актами) заказчика с учетом требований настоящего Положения. </w:t>
      </w:r>
    </w:p>
    <w:p w14:paraId="29A51EF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24.3. Число членов комиссии должно быть не менее чем три человека.</w:t>
      </w:r>
    </w:p>
    <w:p w14:paraId="3EA17B90" w14:textId="77777777" w:rsidR="007573E5"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540E25FE" w14:textId="77777777" w:rsidR="007573E5"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24.5. Решение о включении конкретного лица в состав комиссии по</w:t>
      </w:r>
      <w:r w:rsidRPr="00F53EAF">
        <w:rPr>
          <w:rFonts w:ascii="Times New Roman" w:hAnsi="Times New Roman"/>
          <w:sz w:val="28"/>
          <w:szCs w:val="28"/>
          <w:lang w:val="en-US"/>
        </w:rPr>
        <w:t> </w:t>
      </w:r>
      <w:r w:rsidRPr="00F53EAF">
        <w:rPr>
          <w:rFonts w:ascii="Times New Roman" w:hAnsi="Times New Roman"/>
          <w:sz w:val="28"/>
          <w:szCs w:val="28"/>
        </w:rPr>
        <w:t>осуществлению закупок принимается заказчиком.</w:t>
      </w:r>
    </w:p>
    <w:p w14:paraId="3DD46394" w14:textId="77777777" w:rsidR="007573E5" w:rsidRPr="00F53EAF" w:rsidRDefault="007573E5" w:rsidP="00F53EAF">
      <w:pPr>
        <w:pStyle w:val="12"/>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 xml:space="preserve">24.6. Замена члена комиссии </w:t>
      </w:r>
      <w:r w:rsidRPr="00F53EAF">
        <w:rPr>
          <w:rFonts w:ascii="Times New Roman" w:hAnsi="Times New Roman"/>
          <w:sz w:val="28"/>
          <w:szCs w:val="28"/>
        </w:rPr>
        <w:t>по осуществлению закупок</w:t>
      </w:r>
      <w:r w:rsidRPr="00F53EAF">
        <w:rPr>
          <w:rFonts w:ascii="Times New Roman" w:eastAsiaTheme="minorHAnsi" w:hAnsi="Times New Roman"/>
          <w:sz w:val="28"/>
          <w:szCs w:val="28"/>
        </w:rPr>
        <w:t xml:space="preserve"> допускается только по решению заказчика.</w:t>
      </w:r>
    </w:p>
    <w:p w14:paraId="17FD0A99" w14:textId="77777777" w:rsidR="007573E5" w:rsidRPr="00F53EAF" w:rsidRDefault="007573E5" w:rsidP="00F53EAF">
      <w:pPr>
        <w:pStyle w:val="12"/>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24.7. Комиссия правомочна осуществлять свои функции, если</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на</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0E7720B" w14:textId="618C3D49" w:rsidR="0040787B"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eastAsiaTheme="minorHAns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2A0EEBA3"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24.8. Членами комиссии по осуществлению закупок не могут быть физические лица, лично заинтересованные в результатах закупки,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F53EAF">
        <w:rPr>
          <w:rFonts w:ascii="Times New Roman" w:hAnsi="Times New Roman"/>
          <w:sz w:val="28"/>
          <w:szCs w:val="28"/>
          <w:lang w:val="en-US"/>
        </w:rPr>
        <w:t> </w:t>
      </w:r>
      <w:r w:rsidRPr="00F53EAF">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Pr="00F53EAF">
        <w:rPr>
          <w:rFonts w:ascii="Times New Roman" w:hAnsi="Times New Roman"/>
          <w:sz w:val="28"/>
          <w:szCs w:val="28"/>
        </w:rPr>
        <w:t>неполнородными</w:t>
      </w:r>
      <w:proofErr w:type="spellEnd"/>
      <w:r w:rsidRPr="00F53EAF">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19728550"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закупки и на которых не</w:t>
      </w:r>
      <w:r w:rsidRPr="00F53EAF">
        <w:rPr>
          <w:rFonts w:ascii="Times New Roman" w:hAnsi="Times New Roman"/>
          <w:sz w:val="28"/>
          <w:szCs w:val="28"/>
          <w:lang w:val="en-US"/>
        </w:rPr>
        <w:t> </w:t>
      </w:r>
      <w:r w:rsidRPr="00F53EAF">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14:paraId="59711146"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24.9. Основными функциями комиссии являются:</w:t>
      </w:r>
    </w:p>
    <w:p w14:paraId="61B081A5"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14:paraId="4B6A8144"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 рассмотрение заявок участников закупки;</w:t>
      </w:r>
    </w:p>
    <w:p w14:paraId="4FEDDDE0"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 xml:space="preserve">3) принятие решений о допуске участника закупки или отказа в допуске </w:t>
      </w:r>
      <w:r w:rsidRPr="00F53EAF">
        <w:rPr>
          <w:rFonts w:ascii="Times New Roman" w:hAnsi="Times New Roman"/>
          <w:sz w:val="28"/>
          <w:szCs w:val="28"/>
        </w:rPr>
        <w:lastRenderedPageBreak/>
        <w:t>(отклонения заявки) участника закупки к участию в закупке;</w:t>
      </w:r>
    </w:p>
    <w:p w14:paraId="7365C1D9"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4) фиксирование факта о признании процедуры закупки несостоявшейся (при необходимости);</w:t>
      </w:r>
    </w:p>
    <w:p w14:paraId="21CA9C1E"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5) проведение оценки заявок (при необходимости);</w:t>
      </w:r>
    </w:p>
    <w:p w14:paraId="74D3EF28"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14:paraId="018ABD95"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trike/>
          <w:sz w:val="28"/>
          <w:szCs w:val="28"/>
        </w:rPr>
      </w:pPr>
      <w:r w:rsidRPr="00F53EAF">
        <w:rPr>
          <w:rFonts w:ascii="Times New Roman" w:hAnsi="Times New Roman"/>
          <w:sz w:val="28"/>
          <w:szCs w:val="28"/>
        </w:rPr>
        <w:t xml:space="preserve">7) реализация предписаний и решений антимонопольного органа. </w:t>
      </w:r>
    </w:p>
    <w:p w14:paraId="3B8D8F06" w14:textId="4297ADE8" w:rsidR="00015FC7" w:rsidRPr="00F53EAF" w:rsidRDefault="0040787B" w:rsidP="00F53EAF">
      <w:pPr>
        <w:spacing w:after="0" w:line="240" w:lineRule="auto"/>
        <w:ind w:firstLine="708"/>
        <w:jc w:val="both"/>
        <w:rPr>
          <w:rFonts w:ascii="Times New Roman" w:hAnsi="Times New Roman"/>
          <w:sz w:val="28"/>
          <w:szCs w:val="28"/>
        </w:rPr>
      </w:pPr>
      <w:r w:rsidRPr="00F53EAF">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r w:rsidR="00015FC7" w:rsidRPr="00F53EAF">
        <w:rPr>
          <w:rFonts w:ascii="Times New Roman" w:hAnsi="Times New Roman"/>
          <w:sz w:val="28"/>
          <w:szCs w:val="28"/>
        </w:rPr>
        <w:t>.</w:t>
      </w:r>
    </w:p>
    <w:p w14:paraId="40B4B830" w14:textId="77777777" w:rsidR="00632ACA" w:rsidRPr="00F53EAF" w:rsidRDefault="00632ACA" w:rsidP="00F53EAF">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14:paraId="700AEF9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8" w:name="_Toc17704956"/>
      <w:bookmarkStart w:id="59" w:name="_Toc529531843"/>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Отмена закупки</w:t>
      </w:r>
      <w:bookmarkEnd w:id="58"/>
      <w:bookmarkEnd w:id="59"/>
    </w:p>
    <w:p w14:paraId="6E955741"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2781AD8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14:paraId="34EC1EC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61651A8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6DFF488E" w14:textId="7EB8426D" w:rsidR="005A0119" w:rsidRPr="00F53EAF" w:rsidRDefault="007573E5"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r w:rsidR="00371671" w:rsidRPr="00F53EAF">
        <w:rPr>
          <w:rFonts w:ascii="Times New Roman" w:hAnsi="Times New Roman" w:cs="Times New Roman"/>
          <w:sz w:val="28"/>
          <w:szCs w:val="28"/>
        </w:rPr>
        <w:t xml:space="preserve"> </w:t>
      </w:r>
    </w:p>
    <w:p w14:paraId="758F6C57" w14:textId="77777777" w:rsidR="00C30F4A" w:rsidRPr="00F53EAF" w:rsidRDefault="00C30F4A" w:rsidP="00F53EAF">
      <w:pPr>
        <w:spacing w:after="0" w:line="240" w:lineRule="auto"/>
        <w:ind w:firstLine="708"/>
        <w:jc w:val="both"/>
        <w:rPr>
          <w:rFonts w:ascii="Times New Roman" w:hAnsi="Times New Roman"/>
          <w:sz w:val="28"/>
        </w:rPr>
      </w:pPr>
    </w:p>
    <w:p w14:paraId="1A3C3015" w14:textId="77777777" w:rsidR="00632ACA" w:rsidRPr="00F53EAF" w:rsidRDefault="00632ACA" w:rsidP="00F53EAF">
      <w:pPr>
        <w:pStyle w:val="2"/>
        <w:spacing w:before="0" w:line="240" w:lineRule="auto"/>
        <w:jc w:val="center"/>
        <w:rPr>
          <w:rFonts w:ascii="Times New Roman" w:hAnsi="Times New Roman" w:cs="Times New Roman"/>
          <w:color w:val="auto"/>
          <w:sz w:val="28"/>
          <w:szCs w:val="28"/>
        </w:rPr>
      </w:pPr>
      <w:bookmarkStart w:id="60" w:name="_Toc17704957"/>
      <w:bookmarkStart w:id="61" w:name="_Toc529531844"/>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Заключение договора по результатам закупки</w:t>
      </w:r>
      <w:bookmarkEnd w:id="60"/>
      <w:bookmarkEnd w:id="61"/>
    </w:p>
    <w:p w14:paraId="120D4D7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601FFC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26.1. Договор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w:t>
      </w:r>
      <w:r w:rsidRPr="00F53EAF">
        <w:rPr>
          <w:rFonts w:ascii="Times New Roman" w:hAnsi="Times New Roman" w:cs="Times New Roman"/>
          <w:sz w:val="28"/>
          <w:szCs w:val="28"/>
        </w:rPr>
        <w:lastRenderedPageBreak/>
        <w:t>каждой единицы товара, работы, услуги, указанную в документации о такой закупке или в извещении о запросе котировок в электронной форме.</w:t>
      </w:r>
    </w:p>
    <w:p w14:paraId="4638280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7363A8DE" w14:textId="1CD76C11"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26.3.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конкурентной закупки</w:t>
      </w:r>
      <w:r w:rsidR="00C45F9D">
        <w:rPr>
          <w:rFonts w:ascii="Times New Roman" w:hAnsi="Times New Roman" w:cs="Times New Roman"/>
          <w:sz w:val="28"/>
          <w:szCs w:val="28"/>
        </w:rPr>
        <w:t xml:space="preserve">, </w:t>
      </w:r>
      <w:r w:rsidRPr="00F53EAF">
        <w:rPr>
          <w:rFonts w:ascii="Times New Roman" w:hAnsi="Times New Roman" w:cs="Times New Roman"/>
          <w:sz w:val="28"/>
          <w:szCs w:val="28"/>
        </w:rPr>
        <w:t>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51524C2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5D413A2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A61DCC4"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075F0DD1"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64A1D0C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14:paraId="2ED2876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14:paraId="5DA16D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756D50B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26.6. Принятие заказчиком решения о заключении договора со вторым </w:t>
      </w:r>
      <w:r w:rsidRPr="00F53EAF">
        <w:rPr>
          <w:rFonts w:ascii="Times New Roman" w:hAnsi="Times New Roman" w:cs="Times New Roman"/>
          <w:sz w:val="28"/>
          <w:szCs w:val="28"/>
        </w:rPr>
        <w:lastRenderedPageBreak/>
        <w:t>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7DBDDA29"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14:paraId="77674FE7"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5171383E"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14:paraId="7F878EF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0E83AD6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14:paraId="6C9F6FED"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3B95C37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14:paraId="7B77B91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00DB94A3" w14:textId="77777777" w:rsidR="007037EB"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7037EB" w:rsidRPr="00F53EAF">
        <w:rPr>
          <w:rFonts w:ascii="Times New Roman" w:hAnsi="Times New Roman" w:cs="Times New Roman"/>
          <w:sz w:val="28"/>
          <w:szCs w:val="28"/>
        </w:rPr>
        <w:t>;</w:t>
      </w:r>
    </w:p>
    <w:p w14:paraId="3B03940C" w14:textId="35E4CD3B" w:rsidR="007573E5" w:rsidRPr="00F53EAF" w:rsidRDefault="007037EB"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lastRenderedPageBreak/>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7573E5" w:rsidRPr="00F53EAF">
        <w:rPr>
          <w:rFonts w:ascii="Times New Roman" w:hAnsi="Times New Roman" w:cs="Times New Roman"/>
          <w:sz w:val="28"/>
          <w:szCs w:val="28"/>
        </w:rPr>
        <w:t xml:space="preserve"> </w:t>
      </w:r>
    </w:p>
    <w:p w14:paraId="1353664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14:paraId="01887EE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14:paraId="6C7A139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224EDC0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65CD3B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14:paraId="7231CF2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14:paraId="7BE5825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2EC6BFE4" w14:textId="77777777" w:rsidR="007573E5" w:rsidRPr="00F53EAF" w:rsidRDefault="007573E5" w:rsidP="00F53EAF">
      <w:pPr>
        <w:pStyle w:val="ac"/>
        <w:widowControl w:val="0"/>
        <w:numPr>
          <w:ilvl w:val="0"/>
          <w:numId w:val="45"/>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дата подписания документа;</w:t>
      </w:r>
    </w:p>
    <w:p w14:paraId="19BC57C9" w14:textId="77777777" w:rsidR="007573E5" w:rsidRPr="00F53EAF" w:rsidRDefault="007573E5" w:rsidP="00F53EAF">
      <w:pPr>
        <w:pStyle w:val="ac"/>
        <w:widowControl w:val="0"/>
        <w:numPr>
          <w:ilvl w:val="0"/>
          <w:numId w:val="45"/>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лицо, с которым заказчик отказывается заключить договор;</w:t>
      </w:r>
    </w:p>
    <w:p w14:paraId="6980783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14:paraId="0090805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14:paraId="42976EF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14:paraId="4688641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7974259C"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w:t>
      </w:r>
      <w:r w:rsidRPr="00F53EAF">
        <w:rPr>
          <w:rFonts w:ascii="Times New Roman" w:hAnsi="Times New Roman" w:cs="Times New Roman"/>
          <w:sz w:val="28"/>
          <w:szCs w:val="28"/>
        </w:rPr>
        <w:lastRenderedPageBreak/>
        <w:t xml:space="preserve">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154C2C6C" w14:textId="77D3C369" w:rsidR="00642FCA"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w:t>
      </w:r>
    </w:p>
    <w:p w14:paraId="2650E41B"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084BB47B" w14:textId="093C03D3" w:rsidR="00632ACA" w:rsidRPr="00F53EAF" w:rsidRDefault="00632ACA" w:rsidP="00F53EAF">
      <w:pPr>
        <w:pStyle w:val="2"/>
        <w:spacing w:before="0"/>
        <w:jc w:val="center"/>
        <w:rPr>
          <w:rFonts w:ascii="Times New Roman" w:hAnsi="Times New Roman" w:cs="Times New Roman"/>
          <w:color w:val="auto"/>
          <w:sz w:val="28"/>
          <w:szCs w:val="28"/>
        </w:rPr>
      </w:pPr>
      <w:bookmarkStart w:id="62" w:name="_Toc17704958"/>
      <w:bookmarkStart w:id="63" w:name="_Toc529531845"/>
      <w:r w:rsidRPr="00F53EAF">
        <w:rPr>
          <w:rFonts w:ascii="Times New Roman" w:hAnsi="Times New Roman" w:cs="Times New Roman"/>
          <w:color w:val="auto"/>
          <w:sz w:val="28"/>
          <w:szCs w:val="28"/>
        </w:rPr>
        <w:t>2</w:t>
      </w:r>
      <w:r w:rsidR="001F2A86" w:rsidRPr="00F53EAF">
        <w:rPr>
          <w:rFonts w:ascii="Times New Roman" w:hAnsi="Times New Roman" w:cs="Times New Roman"/>
          <w:color w:val="auto"/>
          <w:sz w:val="28"/>
          <w:szCs w:val="28"/>
        </w:rPr>
        <w:t>7</w:t>
      </w:r>
      <w:r w:rsidR="009913DC" w:rsidRPr="00F53EAF">
        <w:rPr>
          <w:rFonts w:ascii="Times New Roman" w:hAnsi="Times New Roman" w:cs="Times New Roman"/>
          <w:color w:val="auto"/>
          <w:sz w:val="28"/>
          <w:szCs w:val="28"/>
        </w:rPr>
        <w:t xml:space="preserve">. </w:t>
      </w:r>
      <w:r w:rsidRPr="00F53EAF">
        <w:rPr>
          <w:rFonts w:ascii="Times New Roman" w:hAnsi="Times New Roman" w:cs="Times New Roman"/>
          <w:color w:val="auto"/>
          <w:sz w:val="28"/>
          <w:szCs w:val="28"/>
        </w:rPr>
        <w:t>Исполнение договора</w:t>
      </w:r>
      <w:bookmarkEnd w:id="62"/>
      <w:bookmarkEnd w:id="63"/>
    </w:p>
    <w:p w14:paraId="5B578FE6"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493853C1" w14:textId="77777777" w:rsidR="00632ACA" w:rsidRPr="00F53EAF" w:rsidRDefault="00632ACA" w:rsidP="00F53EAF">
      <w:pPr>
        <w:pStyle w:val="ac"/>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F53EAF">
        <w:rPr>
          <w:rFonts w:ascii="Times New Roman" w:hAnsi="Times New Roman" w:cs="Times New Roman"/>
          <w:sz w:val="28"/>
          <w:szCs w:val="28"/>
        </w:rPr>
        <w:t>2</w:t>
      </w:r>
      <w:r w:rsidR="001F2A86" w:rsidRPr="00F53EAF">
        <w:rPr>
          <w:rFonts w:ascii="Times New Roman" w:hAnsi="Times New Roman" w:cs="Times New Roman"/>
          <w:sz w:val="28"/>
          <w:szCs w:val="28"/>
        </w:rPr>
        <w:t>7</w:t>
      </w:r>
      <w:r w:rsidRPr="00F53EAF">
        <w:rPr>
          <w:rFonts w:ascii="Times New Roman" w:hAnsi="Times New Roman" w:cs="Times New Roman"/>
          <w:sz w:val="28"/>
          <w:szCs w:val="28"/>
        </w:rPr>
        <w:t xml:space="preserve">.1. </w:t>
      </w:r>
      <w:r w:rsidRPr="00F53EAF">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F53EAF">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14:paraId="10F1EDDB" w14:textId="77777777" w:rsidR="00632ACA"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приемку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w:t>
      </w:r>
      <w:r w:rsidR="00C237D5" w:rsidRPr="00F53EAF">
        <w:rPr>
          <w:rFonts w:ascii="Times New Roman" w:eastAsia="Calibri" w:hAnsi="Times New Roman" w:cs="Times New Roman"/>
          <w:sz w:val="28"/>
          <w:szCs w:val="28"/>
        </w:rPr>
        <w:t>оговором</w:t>
      </w:r>
      <w:r w:rsidRPr="00F53EAF">
        <w:rPr>
          <w:rFonts w:ascii="Times New Roman" w:eastAsia="Calibri" w:hAnsi="Times New Roman" w:cs="Times New Roman"/>
          <w:sz w:val="28"/>
          <w:szCs w:val="28"/>
        </w:rPr>
        <w:t>;</w:t>
      </w:r>
    </w:p>
    <w:p w14:paraId="2C3E9CC3" w14:textId="77777777" w:rsidR="00632ACA"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4" w:name="dst101293"/>
      <w:bookmarkEnd w:id="64"/>
      <w:r w:rsidRPr="00F53EAF">
        <w:rPr>
          <w:rFonts w:ascii="Times New Roman" w:eastAsia="Calibri" w:hAnsi="Times New Roman" w:cs="Times New Roman"/>
          <w:sz w:val="28"/>
          <w:szCs w:val="28"/>
        </w:rPr>
        <w:t xml:space="preserve">оплату заказчиком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14:paraId="7910B323" w14:textId="77777777" w:rsidR="001C1140"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5" w:name="dst101294"/>
      <w:bookmarkEnd w:id="65"/>
      <w:r w:rsidRPr="00F53EAF">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w:t>
      </w:r>
      <w:r w:rsidR="0020006A" w:rsidRPr="00F53EAF">
        <w:rPr>
          <w:rFonts w:ascii="Times New Roman" w:eastAsia="Calibri" w:hAnsi="Times New Roman" w:cs="Times New Roman"/>
          <w:sz w:val="28"/>
          <w:szCs w:val="28"/>
        </w:rPr>
        <w:t>оржении договора</w:t>
      </w:r>
      <w:r w:rsidRPr="00F53EAF">
        <w:rPr>
          <w:rFonts w:ascii="Times New Roman" w:eastAsia="Calibri"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10B53ECD" w14:textId="77777777" w:rsidR="00632ACA" w:rsidRPr="00F53EAF" w:rsidRDefault="001C1140" w:rsidP="00F53EAF">
      <w:pPr>
        <w:tabs>
          <w:tab w:val="left" w:pos="1134"/>
        </w:tabs>
        <w:spacing w:after="0" w:line="240" w:lineRule="auto"/>
        <w:ind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 xml:space="preserve">.2. </w:t>
      </w:r>
      <w:r w:rsidR="00632ACA" w:rsidRPr="00F53EAF">
        <w:rPr>
          <w:rFonts w:ascii="Times New Roman" w:eastAsia="Calibri" w:hAnsi="Times New Roman" w:cs="Times New Roman"/>
          <w:sz w:val="28"/>
          <w:szCs w:val="28"/>
        </w:rPr>
        <w:t xml:space="preserve">Поставщик (подрядчик, исполнитель) в соответствии </w:t>
      </w:r>
      <w:r w:rsidR="00632ACA" w:rsidRPr="00F53EAF">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sidR="00CD516A" w:rsidRPr="00F53EAF">
        <w:rPr>
          <w:rFonts w:ascii="Times New Roman" w:eastAsia="Calibri" w:hAnsi="Times New Roman" w:cs="Times New Roman"/>
          <w:sz w:val="28"/>
          <w:szCs w:val="28"/>
        </w:rPr>
        <w:t> </w:t>
      </w:r>
      <w:r w:rsidR="00632ACA" w:rsidRPr="00F53EAF">
        <w:rPr>
          <w:rFonts w:ascii="Times New Roman" w:eastAsia="Calibri" w:hAnsi="Times New Roman" w:cs="Times New Roman"/>
          <w:sz w:val="28"/>
          <w:szCs w:val="28"/>
        </w:rPr>
        <w:t>оказанной у</w:t>
      </w:r>
      <w:r w:rsidR="00E42946" w:rsidRPr="00F53EAF">
        <w:rPr>
          <w:rFonts w:ascii="Times New Roman" w:eastAsia="Calibri" w:hAnsi="Times New Roman" w:cs="Times New Roman"/>
          <w:sz w:val="28"/>
          <w:szCs w:val="28"/>
        </w:rPr>
        <w:t>слуги в соответствии с заключенным договором</w:t>
      </w:r>
      <w:r w:rsidR="00632ACA" w:rsidRPr="00F53EAF">
        <w:rPr>
          <w:rFonts w:ascii="Times New Roman" w:eastAsia="Calibri" w:hAnsi="Times New Roman" w:cs="Times New Roman"/>
          <w:sz w:val="28"/>
          <w:szCs w:val="28"/>
        </w:rPr>
        <w:t>.</w:t>
      </w:r>
    </w:p>
    <w:p w14:paraId="14370655" w14:textId="60220AEE" w:rsidR="005A3A3F"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3</w:t>
      </w:r>
      <w:r w:rsidRPr="00F53EAF">
        <w:rPr>
          <w:rFonts w:ascii="Times New Roman" w:eastAsia="Calibri" w:hAnsi="Times New Roman" w:cs="Times New Roman"/>
          <w:sz w:val="28"/>
          <w:szCs w:val="28"/>
        </w:rPr>
        <w:t>. Приемка результатов исполнения договора</w:t>
      </w:r>
      <w:r w:rsidR="0006357E" w:rsidRPr="00F53EAF">
        <w:rPr>
          <w:rFonts w:ascii="Times New Roman" w:eastAsia="Calibri" w:hAnsi="Times New Roman" w:cs="Times New Roman"/>
          <w:sz w:val="28"/>
          <w:szCs w:val="28"/>
        </w:rPr>
        <w:t xml:space="preserve">, отдельного этапа </w:t>
      </w:r>
      <w:r w:rsidR="000925F8" w:rsidRPr="00F53EAF">
        <w:rPr>
          <w:rFonts w:ascii="Times New Roman" w:eastAsia="Calibri" w:hAnsi="Times New Roman" w:cs="Times New Roman"/>
          <w:sz w:val="28"/>
          <w:szCs w:val="28"/>
        </w:rPr>
        <w:t xml:space="preserve">исполнения </w:t>
      </w:r>
      <w:r w:rsidR="0006357E" w:rsidRPr="00F53EAF">
        <w:rPr>
          <w:rFonts w:ascii="Times New Roman" w:eastAsia="Calibri" w:hAnsi="Times New Roman" w:cs="Times New Roman"/>
          <w:sz w:val="28"/>
          <w:szCs w:val="28"/>
        </w:rPr>
        <w:t>договора</w:t>
      </w:r>
      <w:r w:rsidR="000925F8" w:rsidRPr="00F53EAF">
        <w:rPr>
          <w:rFonts w:ascii="Times New Roman" w:eastAsia="Calibri" w:hAnsi="Times New Roman" w:cs="Times New Roman"/>
          <w:sz w:val="28"/>
          <w:szCs w:val="28"/>
        </w:rPr>
        <w:t xml:space="preserve"> </w:t>
      </w:r>
      <w:r w:rsidRPr="00F53EAF">
        <w:rPr>
          <w:rFonts w:ascii="Times New Roman" w:eastAsia="Calibri" w:hAnsi="Times New Roman" w:cs="Times New Roman"/>
          <w:sz w:val="28"/>
          <w:szCs w:val="28"/>
        </w:rPr>
        <w:t xml:space="preserve">осуществляется в порядке и в сроки, </w:t>
      </w:r>
      <w:r w:rsidR="0006357E" w:rsidRPr="00F53EAF">
        <w:rPr>
          <w:rFonts w:ascii="Times New Roman" w:eastAsia="Calibri" w:hAnsi="Times New Roman" w:cs="Times New Roman"/>
          <w:sz w:val="28"/>
          <w:szCs w:val="28"/>
        </w:rPr>
        <w:t xml:space="preserve">которые установлены договором, </w:t>
      </w:r>
      <w:r w:rsidRPr="00F53EAF">
        <w:rPr>
          <w:rFonts w:ascii="Times New Roman" w:eastAsia="Calibri" w:hAnsi="Times New Roman" w:cs="Times New Roman"/>
          <w:sz w:val="28"/>
          <w:szCs w:val="28"/>
        </w:rP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1DFAA5C6" w14:textId="09CFA6F9" w:rsidR="00632ACA"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4</w:t>
      </w:r>
      <w:r w:rsidRPr="00F53EAF">
        <w:rPr>
          <w:rFonts w:ascii="Times New Roman" w:eastAsia="Calibri" w:hAnsi="Times New Roman" w:cs="Times New Roman"/>
          <w:sz w:val="28"/>
          <w:szCs w:val="28"/>
        </w:rPr>
        <w:t xml:space="preserve">. Заказчик вправе не отказывать в приемке результатов </w:t>
      </w:r>
      <w:r w:rsidR="0006357E" w:rsidRPr="00F53EAF">
        <w:rPr>
          <w:rFonts w:ascii="Times New Roman" w:eastAsia="Calibri" w:hAnsi="Times New Roman" w:cs="Times New Roman"/>
          <w:sz w:val="28"/>
          <w:szCs w:val="28"/>
        </w:rPr>
        <w:t xml:space="preserve">исполнения договора, отдельного этапа исполнения договора </w:t>
      </w:r>
      <w:r w:rsidRPr="00F53EAF">
        <w:rPr>
          <w:rFonts w:ascii="Times New Roman" w:eastAsia="Calibri" w:hAnsi="Times New Roman" w:cs="Times New Roman"/>
          <w:sz w:val="28"/>
          <w:szCs w:val="28"/>
        </w:rPr>
        <w:t>в случае выявления</w:t>
      </w:r>
      <w:r w:rsidR="000925F8" w:rsidRPr="00F53EAF">
        <w:rPr>
          <w:rFonts w:ascii="Times New Roman" w:eastAsia="Calibri" w:hAnsi="Times New Roman" w:cs="Times New Roman"/>
          <w:sz w:val="28"/>
          <w:szCs w:val="28"/>
        </w:rPr>
        <w:t xml:space="preserve"> </w:t>
      </w:r>
      <w:r w:rsidR="000925F8" w:rsidRPr="00F53EAF">
        <w:rPr>
          <w:rFonts w:ascii="Times New Roman" w:eastAsia="Calibri" w:hAnsi="Times New Roman" w:cs="Times New Roman"/>
          <w:sz w:val="28"/>
          <w:szCs w:val="28"/>
        </w:rPr>
        <w:lastRenderedPageBreak/>
        <w:t>несоответствия этих результатов</w:t>
      </w:r>
      <w:r w:rsidR="00D16555" w:rsidRPr="00F53EAF">
        <w:rPr>
          <w:rFonts w:ascii="Times New Roman" w:eastAsia="Calibri" w:hAnsi="Times New Roman" w:cs="Times New Roman"/>
          <w:sz w:val="28"/>
          <w:szCs w:val="28"/>
        </w:rPr>
        <w:t>,</w:t>
      </w:r>
      <w:r w:rsidRPr="00F53EAF">
        <w:rPr>
          <w:rFonts w:ascii="Times New Roman" w:eastAsia="Calibri" w:hAnsi="Times New Roman" w:cs="Times New Roman"/>
          <w:sz w:val="28"/>
          <w:szCs w:val="28"/>
        </w:rPr>
        <w:t xml:space="preserve"> товара, работы, услуги условиям договора, если выявленное несоответствие не препятствует приемке этих результатов либо этих товара, работы, услуги и </w:t>
      </w:r>
      <w:r w:rsidR="00B55253" w:rsidRPr="00F53EAF">
        <w:rPr>
          <w:rFonts w:ascii="Times New Roman" w:eastAsia="Calibri" w:hAnsi="Times New Roman" w:cs="Times New Roman"/>
          <w:sz w:val="28"/>
          <w:szCs w:val="28"/>
        </w:rPr>
        <w:t xml:space="preserve">своевременно </w:t>
      </w:r>
      <w:r w:rsidRPr="00F53EAF">
        <w:rPr>
          <w:rFonts w:ascii="Times New Roman" w:eastAsia="Calibri" w:hAnsi="Times New Roman" w:cs="Times New Roman"/>
          <w:sz w:val="28"/>
          <w:szCs w:val="28"/>
        </w:rPr>
        <w:t>устранено поставщиком (подрядчиком, исполнителем).</w:t>
      </w:r>
    </w:p>
    <w:p w14:paraId="78A4047F" w14:textId="77777777" w:rsidR="00632ACA" w:rsidRPr="00F53EAF" w:rsidRDefault="00632ACA" w:rsidP="00F53EAF">
      <w:pPr>
        <w:spacing w:after="0" w:line="240" w:lineRule="auto"/>
        <w:ind w:firstLine="720"/>
        <w:jc w:val="both"/>
        <w:rPr>
          <w:rFonts w:ascii="Times New Roman" w:hAnsi="Times New Roman" w:cs="Times New Roman"/>
          <w:sz w:val="28"/>
          <w:szCs w:val="28"/>
        </w:rPr>
      </w:pPr>
    </w:p>
    <w:p w14:paraId="474D6F74" w14:textId="77777777" w:rsidR="00632ACA" w:rsidRPr="00F53EAF" w:rsidRDefault="00632ACA" w:rsidP="00F53EAF">
      <w:pPr>
        <w:pStyle w:val="2"/>
        <w:spacing w:before="0"/>
        <w:ind w:firstLine="709"/>
        <w:jc w:val="center"/>
        <w:rPr>
          <w:rFonts w:ascii="Times New Roman" w:hAnsi="Times New Roman" w:cs="Times New Roman"/>
          <w:color w:val="auto"/>
          <w:sz w:val="28"/>
          <w:szCs w:val="28"/>
        </w:rPr>
      </w:pPr>
      <w:bookmarkStart w:id="66" w:name="_Toc17704959"/>
      <w:bookmarkStart w:id="67" w:name="_Toc529531846"/>
      <w:r w:rsidRPr="00F53EAF">
        <w:rPr>
          <w:rFonts w:ascii="Times New Roman" w:hAnsi="Times New Roman" w:cs="Times New Roman"/>
          <w:color w:val="auto"/>
          <w:sz w:val="28"/>
          <w:szCs w:val="28"/>
        </w:rPr>
        <w:t>2</w:t>
      </w:r>
      <w:r w:rsidR="009C3D5C"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Изменение, расторжение договора</w:t>
      </w:r>
      <w:bookmarkEnd w:id="66"/>
      <w:bookmarkEnd w:id="67"/>
    </w:p>
    <w:p w14:paraId="00B97D9A"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338CB29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14:paraId="37AD1BCF" w14:textId="44B887D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28.2. </w:t>
      </w:r>
      <w:r w:rsidR="007573E5" w:rsidRPr="00F53EAF">
        <w:rPr>
          <w:rFonts w:ascii="Times New Roman" w:hAnsi="Times New Roman" w:cs="Times New Roman"/>
          <w:sz w:val="28"/>
          <w:szCs w:val="28"/>
        </w:rPr>
        <w:t>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14:paraId="0710A7D3" w14:textId="77777777" w:rsidR="004A1671" w:rsidRPr="00F53EAF" w:rsidRDefault="004A1671"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2502F20A" w14:textId="678DD265"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14:paraId="7D0C3FCC"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14:paraId="59F870F7"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sz w:val="28"/>
          <w:szCs w:val="28"/>
        </w:rPr>
        <w:t xml:space="preserve">4) снижения цены договора, а также </w:t>
      </w:r>
      <w:r w:rsidRPr="00F53EAF">
        <w:rPr>
          <w:rFonts w:ascii="Times New Roman" w:hAnsi="Times New Roman" w:cs="Times New Roman"/>
          <w:sz w:val="28"/>
          <w:szCs w:val="28"/>
        </w:rPr>
        <w:t>цены единицы (суммы цен единиц) товара, работы, услуги, в случае осуществления закупки в соответствии с особенностями главы 17 настоящего Положения,</w:t>
      </w:r>
      <w:r w:rsidRPr="00F53EAF">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B129750"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sz w:val="28"/>
          <w:szCs w:val="28"/>
        </w:rPr>
        <w:t xml:space="preserve">5) уменьшение </w:t>
      </w:r>
      <w:r w:rsidRPr="00F53EAF">
        <w:rPr>
          <w:rFonts w:ascii="Times New Roman" w:hAnsi="Times New Roman" w:cs="Times New Roman"/>
          <w:sz w:val="28"/>
          <w:szCs w:val="28"/>
        </w:rPr>
        <w:t xml:space="preserve">цены единицы товара, работы, услуги </w:t>
      </w:r>
      <w:r w:rsidRPr="00F53EAF">
        <w:rPr>
          <w:rFonts w:ascii="Times New Roman" w:hAnsi="Times New Roman"/>
          <w:sz w:val="28"/>
          <w:szCs w:val="28"/>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03439AE7"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w:t>
      </w:r>
      <w:r w:rsidRPr="00F53EAF">
        <w:rPr>
          <w:rFonts w:ascii="Times New Roman" w:hAnsi="Times New Roman" w:cs="Times New Roman"/>
          <w:sz w:val="28"/>
          <w:szCs w:val="28"/>
        </w:rPr>
        <w:lastRenderedPageBreak/>
        <w:t>субъектов Российской Федерации;</w:t>
      </w:r>
    </w:p>
    <w:p w14:paraId="539A444B"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изменения условий договора при возникновении обстоятельств непреодолимой силы;</w:t>
      </w:r>
    </w:p>
    <w:p w14:paraId="603AC9D0"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14:paraId="4A5D15D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701CAF4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14:paraId="1171F78F"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14:paraId="5C32E650"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w:t>
      </w:r>
      <w:r w:rsidRPr="00F53EAF">
        <w:rPr>
          <w:rFonts w:ascii="Times New Roman" w:hAnsi="Times New Roman"/>
          <w:sz w:val="28"/>
          <w:szCs w:val="28"/>
        </w:rPr>
        <w:t>количество товара, объем работы или услуги, являющихся предметом договора,</w:t>
      </w:r>
      <w:r w:rsidRPr="00F53EAF">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27BA8233"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F53EAF">
        <w:t xml:space="preserve"> </w:t>
      </w:r>
      <w:r w:rsidRPr="00F53EAF">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599FD6C9"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63FFB4FC"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63CF0AD3"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18DF345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45E7D8D4" w14:textId="784607EC" w:rsidR="004A1671"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28.7.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14:paraId="1AC30616" w14:textId="77777777" w:rsidR="0051624E" w:rsidRPr="0051624E" w:rsidRDefault="0051624E" w:rsidP="0051624E">
      <w:pPr>
        <w:widowControl w:val="0"/>
        <w:spacing w:after="0" w:line="240" w:lineRule="auto"/>
        <w:ind w:firstLine="708"/>
        <w:jc w:val="both"/>
        <w:rPr>
          <w:rFonts w:ascii="Times New Roman" w:hAnsi="Times New Roman"/>
          <w:sz w:val="28"/>
        </w:rPr>
      </w:pPr>
      <w:r w:rsidRPr="0051624E">
        <w:rPr>
          <w:rFonts w:ascii="Times New Roman" w:hAnsi="Times New Roman"/>
          <w:sz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51624E">
        <w:rPr>
          <w:rFonts w:ascii="Times New Roman" w:hAnsi="Times New Roman"/>
          <w:sz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w:t>
      </w:r>
      <w:r w:rsidRPr="0051624E">
        <w:rPr>
          <w:rFonts w:ascii="Times New Roman" w:hAnsi="Times New Roman"/>
          <w:sz w:val="28"/>
        </w:rPr>
        <w:br/>
        <w:t xml:space="preserve">о закупке. </w:t>
      </w:r>
    </w:p>
    <w:p w14:paraId="31AAD6F5" w14:textId="46CD27D9" w:rsidR="0051624E" w:rsidRPr="00F53EAF" w:rsidRDefault="0051624E" w:rsidP="0051624E">
      <w:pPr>
        <w:widowControl w:val="0"/>
        <w:spacing w:after="0" w:line="240" w:lineRule="auto"/>
        <w:ind w:firstLine="708"/>
        <w:jc w:val="both"/>
        <w:rPr>
          <w:rFonts w:ascii="Times New Roman" w:hAnsi="Times New Roman" w:cs="Times New Roman"/>
          <w:sz w:val="28"/>
          <w:szCs w:val="28"/>
        </w:rPr>
      </w:pPr>
      <w:r w:rsidRPr="0051624E">
        <w:rPr>
          <w:rFonts w:ascii="Times New Roman" w:hAnsi="Times New Roman"/>
          <w:sz w:val="28"/>
        </w:rPr>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w:t>
      </w:r>
      <w:r w:rsidRPr="0051624E">
        <w:rPr>
          <w:rFonts w:ascii="Times New Roman" w:hAnsi="Times New Roman"/>
          <w:sz w:val="28"/>
        </w:rPr>
        <w:br/>
        <w:t xml:space="preserve">по расторгнутому договору. При этом цена договора, заключаемого </w:t>
      </w:r>
      <w:r w:rsidRPr="0051624E">
        <w:rPr>
          <w:rFonts w:ascii="Times New Roman" w:hAnsi="Times New Roman"/>
          <w:sz w:val="28"/>
        </w:rPr>
        <w:br/>
        <w:t>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14:paraId="2C382FE5"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29233F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68" w:name="_Toc17704960"/>
      <w:bookmarkStart w:id="69" w:name="_Toc529531847"/>
      <w:r w:rsidRPr="00F53EAF">
        <w:rPr>
          <w:rFonts w:ascii="Times New Roman" w:hAnsi="Times New Roman" w:cs="Times New Roman"/>
          <w:color w:val="auto"/>
          <w:sz w:val="28"/>
          <w:szCs w:val="28"/>
        </w:rPr>
        <w:t>2</w:t>
      </w:r>
      <w:r w:rsidR="004D0785" w:rsidRPr="00F53EAF">
        <w:rPr>
          <w:rFonts w:ascii="Times New Roman" w:hAnsi="Times New Roman" w:cs="Times New Roman"/>
          <w:color w:val="auto"/>
          <w:sz w:val="28"/>
          <w:szCs w:val="28"/>
        </w:rPr>
        <w:t>9</w:t>
      </w:r>
      <w:r w:rsidRPr="00F53EAF">
        <w:rPr>
          <w:rFonts w:ascii="Times New Roman" w:hAnsi="Times New Roman" w:cs="Times New Roman"/>
          <w:color w:val="auto"/>
          <w:sz w:val="28"/>
          <w:szCs w:val="28"/>
        </w:rPr>
        <w:t>. Отчетность в сфере закупок</w:t>
      </w:r>
      <w:bookmarkEnd w:id="68"/>
      <w:bookmarkEnd w:id="69"/>
    </w:p>
    <w:p w14:paraId="3DE15BE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2E53084"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14:paraId="4D82EE80"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w:t>
      </w:r>
      <w:r w:rsidRPr="00F53EAF">
        <w:rPr>
          <w:rFonts w:ascii="Times New Roman" w:hAnsi="Times New Roman" w:cs="Times New Roman"/>
          <w:sz w:val="28"/>
          <w:szCs w:val="28"/>
        </w:rPr>
        <w:lastRenderedPageBreak/>
        <w:t xml:space="preserve">договоре должны быть размещены в соответствии с положениями настоящей главы. </w:t>
      </w:r>
    </w:p>
    <w:p w14:paraId="33048755"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14:paraId="4FC891C2"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1188C64C" w14:textId="77777777" w:rsidR="00632ACA" w:rsidRPr="00F53EAF" w:rsidRDefault="00632ACA" w:rsidP="00F53EAF">
      <w:pPr>
        <w:spacing w:after="0" w:line="240" w:lineRule="auto"/>
        <w:ind w:firstLine="708"/>
        <w:jc w:val="both"/>
        <w:rPr>
          <w:rFonts w:ascii="Times New Roman" w:hAnsi="Times New Roman"/>
          <w:b/>
          <w:sz w:val="28"/>
        </w:rPr>
      </w:pPr>
    </w:p>
    <w:p w14:paraId="472C1CB0" w14:textId="77777777" w:rsidR="00632ACA" w:rsidRPr="00F53EAF" w:rsidRDefault="00632ACA" w:rsidP="00F53EAF">
      <w:pPr>
        <w:pStyle w:val="1"/>
        <w:numPr>
          <w:ilvl w:val="0"/>
          <w:numId w:val="0"/>
        </w:numPr>
        <w:spacing w:before="0" w:after="0"/>
        <w:rPr>
          <w:sz w:val="28"/>
          <w:szCs w:val="28"/>
        </w:rPr>
      </w:pPr>
      <w:bookmarkStart w:id="70" w:name="_Toc17704961"/>
      <w:bookmarkStart w:id="71" w:name="_Toc529531848"/>
      <w:r w:rsidRPr="00F53EAF">
        <w:rPr>
          <w:sz w:val="28"/>
          <w:szCs w:val="28"/>
          <w:lang w:val="en-US"/>
        </w:rPr>
        <w:t>II</w:t>
      </w:r>
      <w:r w:rsidRPr="00F53EAF">
        <w:rPr>
          <w:sz w:val="28"/>
          <w:szCs w:val="28"/>
        </w:rPr>
        <w:t>. УСЛОВИЯ ПРИМЕНЕНИЯ И ПОРЯДОК ПРОВЕДЕНИЯ КОНКУРСА</w:t>
      </w:r>
      <w:bookmarkEnd w:id="70"/>
      <w:bookmarkEnd w:id="71"/>
    </w:p>
    <w:p w14:paraId="025565EE" w14:textId="77777777" w:rsidR="00632ACA" w:rsidRPr="00F53EAF" w:rsidRDefault="00632ACA" w:rsidP="00F53EAF">
      <w:pPr>
        <w:spacing w:after="0" w:line="240" w:lineRule="auto"/>
        <w:jc w:val="both"/>
        <w:rPr>
          <w:rFonts w:ascii="Times New Roman" w:hAnsi="Times New Roman" w:cs="Times New Roman"/>
          <w:b/>
          <w:sz w:val="28"/>
          <w:szCs w:val="28"/>
        </w:rPr>
      </w:pPr>
    </w:p>
    <w:p w14:paraId="213414B5"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2" w:name="_Toc17704962"/>
      <w:bookmarkStart w:id="73" w:name="_Toc529531849"/>
      <w:r w:rsidRPr="00F53EAF">
        <w:rPr>
          <w:rFonts w:ascii="Times New Roman" w:hAnsi="Times New Roman" w:cs="Times New Roman"/>
          <w:color w:val="auto"/>
          <w:sz w:val="28"/>
          <w:szCs w:val="28"/>
        </w:rPr>
        <w:t>30</w:t>
      </w:r>
      <w:r w:rsidR="00632ACA" w:rsidRPr="00F53EAF">
        <w:rPr>
          <w:rFonts w:ascii="Times New Roman" w:hAnsi="Times New Roman" w:cs="Times New Roman"/>
          <w:color w:val="auto"/>
          <w:sz w:val="28"/>
          <w:szCs w:val="28"/>
        </w:rPr>
        <w:t>. Условия применения конкурса</w:t>
      </w:r>
      <w:bookmarkEnd w:id="72"/>
      <w:bookmarkEnd w:id="73"/>
    </w:p>
    <w:p w14:paraId="660B34E7" w14:textId="77777777" w:rsidR="00632ACA" w:rsidRPr="00F53EAF" w:rsidRDefault="00632ACA" w:rsidP="00F53EAF">
      <w:pPr>
        <w:spacing w:after="0" w:line="240" w:lineRule="auto"/>
        <w:jc w:val="both"/>
        <w:rPr>
          <w:rFonts w:ascii="Times New Roman" w:hAnsi="Times New Roman" w:cs="Times New Roman"/>
          <w:sz w:val="28"/>
          <w:szCs w:val="28"/>
        </w:rPr>
      </w:pPr>
    </w:p>
    <w:p w14:paraId="56F967E5" w14:textId="77777777" w:rsidR="000F2DA0" w:rsidRPr="00F53EAF" w:rsidRDefault="00781FEB" w:rsidP="00F53EAF">
      <w:pPr>
        <w:pStyle w:val="formattext"/>
        <w:spacing w:before="0" w:beforeAutospacing="0" w:after="0" w:afterAutospacing="0"/>
        <w:ind w:firstLine="708"/>
        <w:jc w:val="both"/>
        <w:rPr>
          <w:sz w:val="28"/>
          <w:szCs w:val="28"/>
        </w:rPr>
      </w:pPr>
      <w:r w:rsidRPr="00F53EAF">
        <w:rPr>
          <w:sz w:val="28"/>
          <w:szCs w:val="28"/>
        </w:rPr>
        <w:t>30</w:t>
      </w:r>
      <w:r w:rsidR="00632ACA" w:rsidRPr="00F53EAF">
        <w:rPr>
          <w:sz w:val="28"/>
          <w:szCs w:val="28"/>
        </w:rPr>
        <w:t xml:space="preserve">.1.  </w:t>
      </w:r>
      <w:r w:rsidR="000F2DA0" w:rsidRPr="00F53EAF">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000647C7" w:rsidRPr="00F53EAF">
        <w:rPr>
          <w:sz w:val="28"/>
          <w:szCs w:val="28"/>
          <w:lang w:val="en-US"/>
        </w:rPr>
        <w:t> </w:t>
      </w:r>
      <w:r w:rsidR="000F2DA0" w:rsidRPr="00F53EAF">
        <w:rPr>
          <w:sz w:val="28"/>
          <w:szCs w:val="28"/>
        </w:rPr>
        <w:t xml:space="preserve">конкурентной закупке, окончательное предложение которого соответствует требованиям, установленным документацией </w:t>
      </w:r>
      <w:r w:rsidR="000B4E12" w:rsidRPr="00F53EAF">
        <w:rPr>
          <w:sz w:val="28"/>
          <w:szCs w:val="28"/>
        </w:rPr>
        <w:t xml:space="preserve">и извещением </w:t>
      </w:r>
      <w:r w:rsidR="000F2DA0" w:rsidRPr="00F53EAF">
        <w:rPr>
          <w:sz w:val="28"/>
          <w:szCs w:val="28"/>
        </w:rPr>
        <w:t>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9139E33" w14:textId="77777777"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w:t>
      </w:r>
      <w:r w:rsidR="00632ACA" w:rsidRPr="00F53EAF">
        <w:rPr>
          <w:rFonts w:ascii="Times New Roman" w:hAnsi="Times New Roman" w:cs="Times New Roman"/>
          <w:sz w:val="28"/>
          <w:szCs w:val="28"/>
        </w:rPr>
        <w:t>.</w:t>
      </w:r>
      <w:r w:rsidR="00346080"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14:paraId="40A8D47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открытый конкурс – </w:t>
      </w:r>
      <w:r w:rsidR="00367C61" w:rsidRPr="00F53EAF">
        <w:rPr>
          <w:rFonts w:ascii="Times New Roman" w:hAnsi="Times New Roman" w:cs="Times New Roman"/>
          <w:sz w:val="28"/>
          <w:szCs w:val="28"/>
        </w:rPr>
        <w:t>конкурс</w:t>
      </w:r>
      <w:r w:rsidRPr="00F53EAF">
        <w:rPr>
          <w:rFonts w:ascii="Times New Roman" w:hAnsi="Times New Roman" w:cs="Times New Roman"/>
          <w:sz w:val="28"/>
          <w:szCs w:val="28"/>
        </w:rPr>
        <w:t>, при которо</w:t>
      </w:r>
      <w:r w:rsidR="00367C61" w:rsidRPr="00F53EAF">
        <w:rPr>
          <w:rFonts w:ascii="Times New Roman" w:hAnsi="Times New Roman" w:cs="Times New Roman"/>
          <w:sz w:val="28"/>
          <w:szCs w:val="28"/>
        </w:rPr>
        <w:t>м</w:t>
      </w:r>
      <w:r w:rsidRPr="00F53EAF">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и к</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участникам закупки предъявляются единые требования;</w:t>
      </w:r>
    </w:p>
    <w:p w14:paraId="27EC573D" w14:textId="77777777" w:rsidR="00632ACA" w:rsidRPr="00F53EAF" w:rsidRDefault="00C2646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конкурс в электронной форме –</w:t>
      </w:r>
      <w:r w:rsidR="00DA4358"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конкурс, заявки </w:t>
      </w:r>
      <w:proofErr w:type="gramStart"/>
      <w:r w:rsidR="00DA4358" w:rsidRPr="00F53EAF">
        <w:rPr>
          <w:rFonts w:ascii="Times New Roman" w:hAnsi="Times New Roman" w:cs="Times New Roman"/>
          <w:sz w:val="28"/>
          <w:szCs w:val="28"/>
        </w:rPr>
        <w:t>на участие</w:t>
      </w:r>
      <w:proofErr w:type="gramEnd"/>
      <w:r w:rsidR="00632ACA" w:rsidRPr="00F53EAF">
        <w:rPr>
          <w:rFonts w:ascii="Times New Roman" w:hAnsi="Times New Roman" w:cs="Times New Roman"/>
          <w:sz w:val="28"/>
          <w:szCs w:val="28"/>
        </w:rPr>
        <w:t xml:space="preserve"> в котор</w:t>
      </w:r>
      <w:r w:rsidR="00DA4358" w:rsidRPr="00F53EAF">
        <w:rPr>
          <w:rFonts w:ascii="Times New Roman" w:hAnsi="Times New Roman" w:cs="Times New Roman"/>
          <w:sz w:val="28"/>
          <w:szCs w:val="28"/>
        </w:rPr>
        <w:t>ом</w:t>
      </w:r>
      <w:r w:rsidR="00632ACA" w:rsidRPr="00F53EAF">
        <w:rPr>
          <w:rFonts w:ascii="Times New Roman" w:hAnsi="Times New Roman" w:cs="Times New Roman"/>
          <w:sz w:val="28"/>
          <w:szCs w:val="28"/>
        </w:rPr>
        <w:t xml:space="preserve"> мо</w:t>
      </w:r>
      <w:r w:rsidR="00367C61" w:rsidRPr="00F53EAF">
        <w:rPr>
          <w:rFonts w:ascii="Times New Roman" w:hAnsi="Times New Roman" w:cs="Times New Roman"/>
          <w:sz w:val="28"/>
          <w:szCs w:val="28"/>
        </w:rPr>
        <w:t>гут</w:t>
      </w:r>
      <w:r w:rsidR="00632ACA" w:rsidRPr="00F53EAF">
        <w:rPr>
          <w:rFonts w:ascii="Times New Roman" w:hAnsi="Times New Roman" w:cs="Times New Roman"/>
          <w:sz w:val="28"/>
          <w:szCs w:val="28"/>
        </w:rPr>
        <w:t xml:space="preserve"> быть подан</w:t>
      </w:r>
      <w:r w:rsidR="00367C61" w:rsidRPr="00F53EAF">
        <w:rPr>
          <w:rFonts w:ascii="Times New Roman" w:hAnsi="Times New Roman" w:cs="Times New Roman"/>
          <w:sz w:val="28"/>
          <w:szCs w:val="28"/>
        </w:rPr>
        <w:t>ы</w:t>
      </w:r>
      <w:r w:rsidR="00632ACA" w:rsidRPr="00F53EAF">
        <w:rPr>
          <w:rFonts w:ascii="Times New Roman" w:hAnsi="Times New Roman" w:cs="Times New Roman"/>
          <w:sz w:val="28"/>
          <w:szCs w:val="28"/>
        </w:rPr>
        <w:t xml:space="preserve"> только в электронной форме посредством функционала электронной площадки.</w:t>
      </w:r>
    </w:p>
    <w:p w14:paraId="30DB8FDC" w14:textId="528439DC" w:rsidR="009D2E49" w:rsidRPr="00F53EAF" w:rsidRDefault="004A16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настоящем разделе под конкурсом понимаются конкурс в электронной форме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открытый конкурс.</w:t>
      </w:r>
    </w:p>
    <w:p w14:paraId="722AB672"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30.3. Заказчик вправе осуществить закупку путем проведения конкурса в</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14:paraId="6BA63736"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30.4. Заказчик вправе осуществить закупку путем проведения </w:t>
      </w:r>
      <w:r w:rsidR="00CF78B1"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конкурса при</w:t>
      </w:r>
      <w:r w:rsidR="002A315F" w:rsidRPr="00F53EAF">
        <w:rPr>
          <w:rFonts w:ascii="Times New Roman" w:hAnsi="Times New Roman" w:cs="Times New Roman"/>
          <w:sz w:val="28"/>
          <w:szCs w:val="28"/>
        </w:rPr>
        <w:t xml:space="preserve"> </w:t>
      </w:r>
      <w:r w:rsidRPr="00F53EAF">
        <w:rPr>
          <w:rFonts w:ascii="Times New Roman" w:hAnsi="Times New Roman" w:cs="Times New Roman"/>
          <w:sz w:val="28"/>
          <w:szCs w:val="28"/>
        </w:rPr>
        <w:t>одновременном выполнении следующих условий:</w:t>
      </w:r>
    </w:p>
    <w:p w14:paraId="62A0FFF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558774A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конкурса в электронной форме</w:t>
      </w:r>
      <w:r w:rsidR="008B336B" w:rsidRPr="00F53EAF">
        <w:rPr>
          <w:rFonts w:ascii="Times New Roman" w:hAnsi="Times New Roman" w:cs="Times New Roman"/>
          <w:sz w:val="28"/>
          <w:szCs w:val="28"/>
        </w:rPr>
        <w:t>;</w:t>
      </w:r>
    </w:p>
    <w:p w14:paraId="4892012E" w14:textId="77777777" w:rsidR="002A315F" w:rsidRPr="00F53EAF" w:rsidRDefault="006916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начальная (максимальная) цена договора не превышает </w:t>
      </w:r>
      <w:r w:rsidR="002A315F"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A315F" w:rsidRPr="00F53EAF">
        <w:rPr>
          <w:rFonts w:ascii="Times New Roman" w:hAnsi="Times New Roman" w:cs="Times New Roman"/>
          <w:sz w:val="28"/>
          <w:szCs w:val="28"/>
        </w:rPr>
        <w:t>ов</w:t>
      </w:r>
      <w:r w:rsidR="008B336B" w:rsidRPr="00F53EAF">
        <w:rPr>
          <w:rFonts w:ascii="Times New Roman" w:hAnsi="Times New Roman" w:cs="Times New Roman"/>
          <w:sz w:val="28"/>
          <w:szCs w:val="28"/>
        </w:rPr>
        <w:t xml:space="preserve"> рублей</w:t>
      </w:r>
      <w:r w:rsidR="002A315F" w:rsidRPr="00F53EAF">
        <w:rPr>
          <w:rFonts w:ascii="Times New Roman" w:hAnsi="Times New Roman" w:cs="Times New Roman"/>
          <w:sz w:val="28"/>
          <w:szCs w:val="28"/>
        </w:rPr>
        <w:t>;</w:t>
      </w:r>
    </w:p>
    <w:p w14:paraId="2444207F" w14:textId="43F84D0A" w:rsidR="008B336B"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соблюдение требования, указанного в пункте 7.7 настоящего Положения</w:t>
      </w:r>
      <w:r w:rsidR="00EE0223" w:rsidRPr="00F53EAF">
        <w:rPr>
          <w:rFonts w:ascii="Times New Roman" w:hAnsi="Times New Roman" w:cs="Times New Roman"/>
          <w:sz w:val="28"/>
          <w:szCs w:val="28"/>
        </w:rPr>
        <w:t>;</w:t>
      </w:r>
    </w:p>
    <w:p w14:paraId="649F795B" w14:textId="77777777" w:rsidR="00EE0223" w:rsidRPr="00F53EAF" w:rsidRDefault="00EE022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lastRenderedPageBreak/>
        <w:t>5) отсутствие предмета закупки в перечне товаров, работ и услуг, указанном в пункте 7.6 настоящего Положения.</w:t>
      </w:r>
    </w:p>
    <w:p w14:paraId="54FF945D"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30.5. </w:t>
      </w:r>
      <w:r w:rsidR="00CA1589" w:rsidRPr="00F53EAF">
        <w:rPr>
          <w:rFonts w:ascii="Times New Roman" w:hAnsi="Times New Roman" w:cs="Times New Roman"/>
          <w:sz w:val="28"/>
          <w:szCs w:val="28"/>
        </w:rPr>
        <w:t xml:space="preserve">Ограничение по начальной (максимальной) цене договора </w:t>
      </w:r>
      <w:r w:rsidR="00795B37" w:rsidRPr="00F53EAF">
        <w:rPr>
          <w:rFonts w:ascii="Times New Roman" w:hAnsi="Times New Roman" w:cs="Times New Roman"/>
          <w:sz w:val="28"/>
          <w:szCs w:val="28"/>
        </w:rPr>
        <w:t>для</w:t>
      </w:r>
      <w:r w:rsidR="000647C7" w:rsidRPr="00F53EAF">
        <w:rPr>
          <w:rFonts w:ascii="Times New Roman" w:hAnsi="Times New Roman" w:cs="Times New Roman"/>
          <w:sz w:val="28"/>
          <w:szCs w:val="28"/>
          <w:lang w:val="en-US"/>
        </w:rPr>
        <w:t> </w:t>
      </w:r>
      <w:r w:rsidR="00795B37" w:rsidRPr="00F53EAF">
        <w:rPr>
          <w:rFonts w:ascii="Times New Roman" w:hAnsi="Times New Roman" w:cs="Times New Roman"/>
          <w:sz w:val="28"/>
          <w:szCs w:val="28"/>
        </w:rPr>
        <w:t>электронного</w:t>
      </w:r>
      <w:r w:rsidR="006916E5" w:rsidRPr="00F53EAF">
        <w:rPr>
          <w:rFonts w:ascii="Times New Roman" w:hAnsi="Times New Roman" w:cs="Times New Roman"/>
          <w:sz w:val="28"/>
          <w:szCs w:val="28"/>
        </w:rPr>
        <w:t xml:space="preserve"> </w:t>
      </w:r>
      <w:r w:rsidR="001A10C3" w:rsidRPr="00F53EAF">
        <w:rPr>
          <w:rFonts w:ascii="Times New Roman" w:hAnsi="Times New Roman" w:cs="Times New Roman"/>
          <w:sz w:val="28"/>
          <w:szCs w:val="28"/>
        </w:rPr>
        <w:t>конкурса</w:t>
      </w:r>
      <w:r w:rsidRPr="00F53EAF">
        <w:rPr>
          <w:rFonts w:ascii="Times New Roman" w:hAnsi="Times New Roman" w:cs="Times New Roman"/>
          <w:sz w:val="28"/>
          <w:szCs w:val="28"/>
        </w:rPr>
        <w:t xml:space="preserve"> </w:t>
      </w:r>
      <w:r w:rsidR="00107132" w:rsidRPr="00F53EAF">
        <w:rPr>
          <w:rFonts w:ascii="Times New Roman" w:hAnsi="Times New Roman" w:cs="Times New Roman"/>
          <w:sz w:val="28"/>
          <w:szCs w:val="28"/>
        </w:rPr>
        <w:t xml:space="preserve">не </w:t>
      </w:r>
      <w:r w:rsidR="00130675" w:rsidRPr="00F53EAF">
        <w:rPr>
          <w:rFonts w:ascii="Times New Roman" w:hAnsi="Times New Roman" w:cs="Times New Roman"/>
          <w:sz w:val="28"/>
          <w:szCs w:val="28"/>
        </w:rPr>
        <w:t>установлено</w:t>
      </w:r>
      <w:r w:rsidR="00107132" w:rsidRPr="00F53EAF">
        <w:rPr>
          <w:rFonts w:ascii="Times New Roman" w:hAnsi="Times New Roman" w:cs="Times New Roman"/>
          <w:sz w:val="28"/>
          <w:szCs w:val="28"/>
        </w:rPr>
        <w:t xml:space="preserve">. </w:t>
      </w:r>
    </w:p>
    <w:p w14:paraId="6BEB9ABC" w14:textId="77777777" w:rsidR="00554964"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w:t>
      </w:r>
      <w:r w:rsidR="00075C6E" w:rsidRPr="00F53EAF">
        <w:rPr>
          <w:rFonts w:ascii="Times New Roman" w:hAnsi="Times New Roman" w:cs="Times New Roman"/>
          <w:sz w:val="28"/>
          <w:szCs w:val="28"/>
        </w:rPr>
        <w:t>.</w:t>
      </w:r>
      <w:r w:rsidR="00107132" w:rsidRPr="00F53EAF">
        <w:rPr>
          <w:rFonts w:ascii="Times New Roman" w:hAnsi="Times New Roman" w:cs="Times New Roman"/>
          <w:sz w:val="28"/>
          <w:szCs w:val="28"/>
        </w:rPr>
        <w:t>6</w:t>
      </w:r>
      <w:r w:rsidR="00075C6E" w:rsidRPr="00F53EAF">
        <w:rPr>
          <w:rFonts w:ascii="Times New Roman" w:hAnsi="Times New Roman" w:cs="Times New Roman"/>
          <w:sz w:val="28"/>
          <w:szCs w:val="28"/>
        </w:rPr>
        <w:t>.</w:t>
      </w:r>
      <w:r w:rsidR="00EA032C" w:rsidRPr="00F53EAF">
        <w:rPr>
          <w:rFonts w:ascii="Times New Roman" w:hAnsi="Times New Roman" w:cs="Times New Roman"/>
          <w:sz w:val="28"/>
          <w:szCs w:val="28"/>
        </w:rPr>
        <w:tab/>
      </w:r>
      <w:r w:rsidR="00C26465" w:rsidRPr="00F53EAF">
        <w:rPr>
          <w:rFonts w:ascii="Times New Roman" w:hAnsi="Times New Roman" w:cs="Times New Roman"/>
          <w:sz w:val="28"/>
          <w:szCs w:val="28"/>
        </w:rPr>
        <w:t>К</w:t>
      </w:r>
      <w:r w:rsidR="00EA032C" w:rsidRPr="00F53EAF">
        <w:rPr>
          <w:rFonts w:ascii="Times New Roman" w:hAnsi="Times New Roman" w:cs="Times New Roman"/>
          <w:sz w:val="28"/>
          <w:szCs w:val="28"/>
        </w:rPr>
        <w:t>онкурс в электронной форме</w:t>
      </w:r>
      <w:r w:rsidR="00554964" w:rsidRPr="00F53EAF">
        <w:rPr>
          <w:rFonts w:ascii="Times New Roman" w:hAnsi="Times New Roman" w:cs="Times New Roman"/>
          <w:sz w:val="28"/>
          <w:szCs w:val="28"/>
        </w:rPr>
        <w:t xml:space="preserve"> включают следующие этапы:</w:t>
      </w:r>
      <w:r w:rsidR="00500634" w:rsidRPr="00F53EAF">
        <w:rPr>
          <w:rFonts w:ascii="Times New Roman" w:hAnsi="Times New Roman" w:cs="Times New Roman"/>
          <w:sz w:val="28"/>
          <w:szCs w:val="28"/>
        </w:rPr>
        <w:t xml:space="preserve"> </w:t>
      </w:r>
      <w:r w:rsidR="00554964" w:rsidRPr="00F53EAF">
        <w:rPr>
          <w:rFonts w:ascii="Times New Roman" w:hAnsi="Times New Roman" w:cs="Times New Roman"/>
          <w:sz w:val="28"/>
          <w:szCs w:val="28"/>
        </w:rPr>
        <w:t xml:space="preserve">рассмотрение заявок, оценка заявок. </w:t>
      </w:r>
    </w:p>
    <w:p w14:paraId="489C0E2A" w14:textId="77777777" w:rsidR="00554964" w:rsidRPr="00F53EAF" w:rsidRDefault="00554964"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О</w:t>
      </w:r>
      <w:r w:rsidR="00CA1589" w:rsidRPr="00F53EAF">
        <w:rPr>
          <w:rFonts w:ascii="Times New Roman" w:hAnsi="Times New Roman" w:cs="Times New Roman"/>
          <w:sz w:val="28"/>
          <w:szCs w:val="28"/>
        </w:rPr>
        <w:t xml:space="preserve">ткрытый </w:t>
      </w:r>
      <w:r w:rsidR="00500634" w:rsidRPr="00F53EAF">
        <w:rPr>
          <w:rFonts w:ascii="Times New Roman" w:hAnsi="Times New Roman" w:cs="Times New Roman"/>
          <w:sz w:val="28"/>
          <w:szCs w:val="28"/>
        </w:rPr>
        <w:t xml:space="preserve">конкурс </w:t>
      </w:r>
      <w:r w:rsidR="00EA032C" w:rsidRPr="00F53EAF">
        <w:rPr>
          <w:rFonts w:ascii="Times New Roman" w:hAnsi="Times New Roman" w:cs="Times New Roman"/>
          <w:sz w:val="28"/>
          <w:szCs w:val="28"/>
        </w:rPr>
        <w:t xml:space="preserve">включают следующие этапы: </w:t>
      </w:r>
      <w:r w:rsidR="009C4D3D" w:rsidRPr="00F53EAF">
        <w:rPr>
          <w:rFonts w:ascii="Times New Roman" w:hAnsi="Times New Roman" w:cs="Times New Roman"/>
          <w:sz w:val="28"/>
          <w:szCs w:val="28"/>
        </w:rPr>
        <w:t>вскрытие конвертов с заявками на участие в открытом конкурсе</w:t>
      </w:r>
      <w:r w:rsidR="00EA032C" w:rsidRPr="00F53EAF">
        <w:rPr>
          <w:rFonts w:ascii="Times New Roman" w:hAnsi="Times New Roman" w:cs="Times New Roman"/>
          <w:sz w:val="28"/>
          <w:szCs w:val="28"/>
        </w:rPr>
        <w:t>, рассмотрение</w:t>
      </w:r>
      <w:r w:rsidR="00126F75" w:rsidRPr="00F53EAF">
        <w:rPr>
          <w:rFonts w:ascii="Times New Roman" w:hAnsi="Times New Roman" w:cs="Times New Roman"/>
          <w:sz w:val="28"/>
          <w:szCs w:val="28"/>
        </w:rPr>
        <w:t xml:space="preserve"> заявок,</w:t>
      </w:r>
      <w:r w:rsidR="00EA032C" w:rsidRPr="00F53EAF">
        <w:rPr>
          <w:rFonts w:ascii="Times New Roman" w:hAnsi="Times New Roman" w:cs="Times New Roman"/>
          <w:sz w:val="28"/>
          <w:szCs w:val="28"/>
        </w:rPr>
        <w:t xml:space="preserve"> оценка заявок. </w:t>
      </w:r>
    </w:p>
    <w:p w14:paraId="25D84271" w14:textId="77777777" w:rsidR="0077381A" w:rsidRPr="00F53EAF" w:rsidRDefault="00EA032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w:t>
      </w:r>
      <w:r w:rsidR="009741D3" w:rsidRPr="00F53EAF">
        <w:rPr>
          <w:rFonts w:ascii="Times New Roman" w:hAnsi="Times New Roman"/>
          <w:sz w:val="28"/>
        </w:rPr>
        <w:t>а в случаях, предусмотренных пунктами 35.7, 36.8, 37.6 Положения, итоговым является протокол признания закупки несостоявшейся.</w:t>
      </w:r>
    </w:p>
    <w:p w14:paraId="7479B314" w14:textId="12C3468A" w:rsidR="00E51A4D" w:rsidRPr="00F53EAF" w:rsidRDefault="004120BF"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w:t>
      </w:r>
      <w:r w:rsidR="00BC2BD3" w:rsidRPr="00F53EAF">
        <w:rPr>
          <w:rFonts w:ascii="Times New Roman" w:hAnsi="Times New Roman" w:cs="Times New Roman"/>
          <w:sz w:val="28"/>
          <w:szCs w:val="28"/>
        </w:rPr>
        <w:t xml:space="preserve">может </w:t>
      </w:r>
      <w:r w:rsidR="003F33C9" w:rsidRPr="00F53EAF">
        <w:rPr>
          <w:rFonts w:ascii="Times New Roman" w:hAnsi="Times New Roman" w:cs="Times New Roman"/>
          <w:sz w:val="28"/>
          <w:szCs w:val="28"/>
        </w:rPr>
        <w:t>включа</w:t>
      </w:r>
      <w:r w:rsidR="00BC2BD3" w:rsidRPr="00F53EAF">
        <w:rPr>
          <w:rFonts w:ascii="Times New Roman" w:hAnsi="Times New Roman" w:cs="Times New Roman"/>
          <w:sz w:val="28"/>
          <w:szCs w:val="28"/>
        </w:rPr>
        <w:t xml:space="preserve">ть </w:t>
      </w:r>
      <w:r w:rsidR="004E1A89" w:rsidRPr="00F53EAF">
        <w:rPr>
          <w:rFonts w:ascii="Times New Roman" w:hAnsi="Times New Roman" w:cs="Times New Roman"/>
          <w:sz w:val="28"/>
          <w:szCs w:val="28"/>
        </w:rPr>
        <w:t xml:space="preserve">этапы, предусмотренные </w:t>
      </w:r>
      <w:r w:rsidR="00BC2BD3" w:rsidRPr="00F53EAF">
        <w:rPr>
          <w:rFonts w:ascii="Times New Roman" w:hAnsi="Times New Roman" w:cs="Times New Roman"/>
          <w:sz w:val="28"/>
          <w:szCs w:val="28"/>
        </w:rPr>
        <w:t xml:space="preserve">частью 4 </w:t>
      </w:r>
      <w:r w:rsidR="003F33C9" w:rsidRPr="00F53EAF">
        <w:rPr>
          <w:rFonts w:ascii="Times New Roman" w:hAnsi="Times New Roman" w:cs="Times New Roman"/>
          <w:sz w:val="28"/>
          <w:szCs w:val="28"/>
        </w:rPr>
        <w:t>стать</w:t>
      </w:r>
      <w:r w:rsidR="00BC2BD3" w:rsidRPr="00F53EAF">
        <w:rPr>
          <w:rFonts w:ascii="Times New Roman" w:hAnsi="Times New Roman" w:cs="Times New Roman"/>
          <w:sz w:val="28"/>
          <w:szCs w:val="28"/>
        </w:rPr>
        <w:t>и</w:t>
      </w:r>
      <w:r w:rsidR="003F33C9" w:rsidRPr="00F53EAF">
        <w:rPr>
          <w:rFonts w:ascii="Times New Roman" w:hAnsi="Times New Roman" w:cs="Times New Roman"/>
          <w:sz w:val="28"/>
          <w:szCs w:val="28"/>
        </w:rPr>
        <w:t xml:space="preserve"> 3.4 Закона № 223-ФЗ. </w:t>
      </w:r>
      <w:r w:rsidRPr="00F53EAF">
        <w:rPr>
          <w:rFonts w:ascii="Times New Roman" w:hAnsi="Times New Roman" w:cs="Times New Roman"/>
          <w:sz w:val="28"/>
          <w:szCs w:val="28"/>
        </w:rPr>
        <w:t xml:space="preserve">По результатам каждого этапа составляется отдельный протокол. </w:t>
      </w:r>
    </w:p>
    <w:p w14:paraId="7BD7F1C9" w14:textId="77777777" w:rsidR="00637F99" w:rsidRPr="00F53EAF" w:rsidRDefault="004D170B" w:rsidP="00F53EAF">
      <w:pPr>
        <w:spacing w:after="0" w:line="240" w:lineRule="auto"/>
        <w:ind w:firstLine="709"/>
        <w:jc w:val="both"/>
        <w:rPr>
          <w:rFonts w:ascii="Times New Roman" w:hAnsi="Times New Roman"/>
          <w:sz w:val="28"/>
        </w:rPr>
      </w:pPr>
      <w:r w:rsidRPr="00F53EAF">
        <w:rPr>
          <w:rFonts w:ascii="Times New Roman" w:hAnsi="Times New Roman" w:cs="Times New Roman"/>
          <w:sz w:val="28"/>
          <w:szCs w:val="28"/>
        </w:rPr>
        <w:t>30.</w:t>
      </w:r>
      <w:r w:rsidR="0081045D"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7F99" w:rsidRPr="00F53EAF">
        <w:rPr>
          <w:rFonts w:ascii="Times New Roman" w:hAnsi="Times New Roman"/>
          <w:sz w:val="28"/>
        </w:rPr>
        <w:t>По усмотрению заказчика рассмотрение заявок и оценка заявок на</w:t>
      </w:r>
      <w:r w:rsidR="00637F99" w:rsidRPr="00F53EAF">
        <w:rPr>
          <w:rFonts w:ascii="Times New Roman" w:hAnsi="Times New Roman"/>
          <w:sz w:val="28"/>
          <w:lang w:val="en-US"/>
        </w:rPr>
        <w:t> </w:t>
      </w:r>
      <w:r w:rsidR="00637F99" w:rsidRPr="00F53EAF">
        <w:rPr>
          <w:rFonts w:ascii="Times New Roman" w:hAnsi="Times New Roman"/>
          <w:sz w:val="28"/>
        </w:rPr>
        <w:t xml:space="preserve">участие в конкурсе могут быть объединены в один этап, за исключением случая, предусмотренного главой 16 настоящего Положения. </w:t>
      </w:r>
    </w:p>
    <w:p w14:paraId="26639F09" w14:textId="77777777" w:rsidR="00637F99" w:rsidRPr="00F53EAF" w:rsidRDefault="00637F99" w:rsidP="00F53EAF">
      <w:pPr>
        <w:spacing w:after="0" w:line="240" w:lineRule="auto"/>
        <w:ind w:firstLine="709"/>
        <w:jc w:val="both"/>
        <w:rPr>
          <w:rFonts w:ascii="Times New Roman" w:hAnsi="Times New Roman"/>
          <w:sz w:val="28"/>
        </w:rPr>
      </w:pPr>
      <w:r w:rsidRPr="00F53EAF">
        <w:rPr>
          <w:rFonts w:ascii="Times New Roman" w:hAnsi="Times New Roman"/>
          <w:sz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56D8EF37" w14:textId="77777777" w:rsidR="00637F99" w:rsidRPr="00F53EAF" w:rsidRDefault="00637F9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w:t>
      </w:r>
      <w:r w:rsidRPr="00F53EAF">
        <w:rPr>
          <w:rFonts w:ascii="Times New Roman" w:hAnsi="Times New Roman" w:cs="Times New Roman"/>
          <w:sz w:val="28"/>
          <w:szCs w:val="28"/>
        </w:rPr>
        <w:t xml:space="preserve"> </w:t>
      </w:r>
    </w:p>
    <w:p w14:paraId="5B5DEDBE" w14:textId="77777777" w:rsidR="004D170B" w:rsidRPr="00F53EAF" w:rsidRDefault="00637F9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30.9. </w:t>
      </w:r>
      <w:r w:rsidR="004D170B" w:rsidRPr="00F53EAF">
        <w:rPr>
          <w:rFonts w:ascii="Times New Roman" w:hAnsi="Times New Roman" w:cs="Times New Roman"/>
          <w:sz w:val="28"/>
          <w:szCs w:val="28"/>
        </w:rPr>
        <w:t>Заказчик вправе принять решение об отмене указанных в настоящей главе видов конкурса в соответствии с главой 25 настоящего Положения.</w:t>
      </w:r>
    </w:p>
    <w:p w14:paraId="3D7666EB" w14:textId="77777777" w:rsidR="00036291" w:rsidRPr="00F53EAF" w:rsidRDefault="00036291" w:rsidP="00F53EAF">
      <w:pPr>
        <w:spacing w:after="0" w:line="240" w:lineRule="auto"/>
        <w:ind w:firstLine="709"/>
        <w:jc w:val="both"/>
        <w:rPr>
          <w:rFonts w:ascii="Times New Roman" w:hAnsi="Times New Roman" w:cs="Times New Roman"/>
          <w:sz w:val="28"/>
          <w:szCs w:val="28"/>
        </w:rPr>
      </w:pPr>
    </w:p>
    <w:p w14:paraId="0257177F"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4" w:name="_Toc17704963"/>
      <w:bookmarkStart w:id="75" w:name="_Toc529531850"/>
      <w:r w:rsidRPr="00F53EAF">
        <w:rPr>
          <w:rFonts w:ascii="Times New Roman" w:hAnsi="Times New Roman" w:cs="Times New Roman"/>
          <w:color w:val="auto"/>
          <w:sz w:val="28"/>
          <w:szCs w:val="28"/>
        </w:rPr>
        <w:t>31</w:t>
      </w:r>
      <w:r w:rsidR="00632ACA" w:rsidRPr="00F53EAF">
        <w:rPr>
          <w:rFonts w:ascii="Times New Roman" w:hAnsi="Times New Roman" w:cs="Times New Roman"/>
          <w:color w:val="auto"/>
          <w:sz w:val="28"/>
          <w:szCs w:val="28"/>
        </w:rPr>
        <w:t>. Извещение о проведении конкурса, конкурсная документация</w:t>
      </w:r>
      <w:bookmarkEnd w:id="74"/>
      <w:bookmarkEnd w:id="75"/>
    </w:p>
    <w:p w14:paraId="622D199C"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773C5189" w14:textId="77777777"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.1. Заказчик размещает в ЕИС извещение о проведении конкурса и</w:t>
      </w:r>
      <w:r w:rsidR="000647C7"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14:paraId="6010D9C5" w14:textId="77777777" w:rsidR="00632ACA" w:rsidRPr="00F53EAF" w:rsidRDefault="00781FEB" w:rsidP="00F53EAF">
      <w:pPr>
        <w:spacing w:after="0" w:line="240" w:lineRule="auto"/>
        <w:ind w:firstLine="708"/>
        <w:jc w:val="both"/>
        <w:rPr>
          <w:rFonts w:ascii="Times New Roman" w:eastAsia="Times New Roman" w:hAnsi="Times New Roman" w:cs="Times New Roman"/>
          <w:sz w:val="28"/>
          <w:szCs w:val="28"/>
          <w:lang w:eastAsia="ru-RU"/>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 xml:space="preserve">.2. Заказчик также вправе опубликовать извещение о проведении конкурса в любых средствах массовой информации или разместить </w:t>
      </w:r>
      <w:r w:rsidR="004D0F05" w:rsidRPr="00F53EAF">
        <w:rPr>
          <w:rFonts w:ascii="Times New Roman" w:hAnsi="Times New Roman" w:cs="Times New Roman"/>
          <w:sz w:val="28"/>
          <w:szCs w:val="28"/>
        </w:rPr>
        <w:t xml:space="preserve">указанное </w:t>
      </w:r>
      <w:r w:rsidR="00632ACA" w:rsidRPr="00F53EAF">
        <w:rPr>
          <w:rFonts w:ascii="Times New Roman" w:hAnsi="Times New Roman" w:cs="Times New Roman"/>
          <w:sz w:val="28"/>
          <w:szCs w:val="28"/>
        </w:rPr>
        <w:t xml:space="preserve">извещение на сайтах в информационно-телекоммуникационной сети </w:t>
      </w:r>
      <w:r w:rsidR="009923A9" w:rsidRPr="00F53EAF">
        <w:rPr>
          <w:rFonts w:ascii="Times New Roman" w:hAnsi="Times New Roman" w:cs="Times New Roman"/>
          <w:sz w:val="28"/>
          <w:szCs w:val="28"/>
        </w:rPr>
        <w:t>«</w:t>
      </w:r>
      <w:r w:rsidR="00632ACA" w:rsidRPr="00F53EAF">
        <w:rPr>
          <w:rFonts w:ascii="Times New Roman" w:hAnsi="Times New Roman" w:cs="Times New Roman"/>
          <w:sz w:val="28"/>
          <w:szCs w:val="28"/>
        </w:rPr>
        <w:t>Интернет</w:t>
      </w:r>
      <w:r w:rsidR="009923A9" w:rsidRPr="00F53EAF">
        <w:rPr>
          <w:rFonts w:ascii="Times New Roman" w:hAnsi="Times New Roman" w:cs="Times New Roman"/>
          <w:sz w:val="28"/>
          <w:szCs w:val="28"/>
        </w:rPr>
        <w:t>»</w:t>
      </w:r>
      <w:r w:rsidR="00632ACA" w:rsidRPr="00F53EAF">
        <w:rPr>
          <w:rFonts w:ascii="Times New Roman" w:hAnsi="Times New Roman" w:cs="Times New Roman"/>
          <w:sz w:val="28"/>
          <w:szCs w:val="28"/>
        </w:rPr>
        <w:t xml:space="preserve"> при условии, что такое опубликование или такое размещение осуществляется наряду с предусмотренным </w:t>
      </w:r>
      <w:r w:rsidR="009A6714" w:rsidRPr="00F53EAF">
        <w:rPr>
          <w:rFonts w:ascii="Times New Roman" w:hAnsi="Times New Roman" w:cs="Times New Roman"/>
          <w:sz w:val="28"/>
          <w:szCs w:val="28"/>
        </w:rPr>
        <w:t>пунктом 31</w:t>
      </w:r>
      <w:r w:rsidR="00632ACA" w:rsidRPr="00F53EAF">
        <w:rPr>
          <w:rFonts w:ascii="Times New Roman" w:hAnsi="Times New Roman" w:cs="Times New Roman"/>
          <w:sz w:val="28"/>
          <w:szCs w:val="28"/>
        </w:rPr>
        <w:t>.1</w:t>
      </w:r>
      <w:r w:rsidR="009A6714" w:rsidRPr="00F53EAF">
        <w:rPr>
          <w:rFonts w:ascii="Times New Roman" w:hAnsi="Times New Roman" w:cs="Times New Roman"/>
          <w:sz w:val="28"/>
          <w:szCs w:val="28"/>
        </w:rPr>
        <w:t xml:space="preserve"> настоящего </w:t>
      </w:r>
      <w:r w:rsidR="008D7582" w:rsidRPr="00F53EAF">
        <w:rPr>
          <w:rFonts w:ascii="Times New Roman" w:hAnsi="Times New Roman" w:cs="Times New Roman"/>
          <w:sz w:val="28"/>
          <w:szCs w:val="28"/>
        </w:rPr>
        <w:t>Положения размещением</w:t>
      </w:r>
      <w:r w:rsidR="00632ACA" w:rsidRPr="00F53EAF">
        <w:rPr>
          <w:rFonts w:ascii="Times New Roman" w:eastAsia="Times New Roman" w:hAnsi="Times New Roman" w:cs="Times New Roman"/>
          <w:sz w:val="28"/>
          <w:szCs w:val="28"/>
          <w:lang w:eastAsia="ru-RU"/>
        </w:rPr>
        <w:t>.</w:t>
      </w:r>
    </w:p>
    <w:p w14:paraId="017F5514" w14:textId="77777777" w:rsidR="00632ACA"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.3. Извещение о проведении конкурса и конкурсная документация, вносимые в них изменения должны быть разработаны и размещены в</w:t>
      </w:r>
      <w:r w:rsidR="000647C7"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соответствии с требованиями настоящей главы и главы 8 настоящего Положения.</w:t>
      </w:r>
    </w:p>
    <w:p w14:paraId="0CEF9312" w14:textId="0610E293" w:rsidR="00632ACA" w:rsidRPr="00F53EAF" w:rsidRDefault="00D62F72" w:rsidP="00F53EAF">
      <w:pPr>
        <w:spacing w:after="0" w:line="240" w:lineRule="auto"/>
        <w:ind w:firstLine="709"/>
        <w:jc w:val="both"/>
        <w:rPr>
          <w:rFonts w:ascii="Times New Roman" w:hAnsi="Times New Roman" w:cs="Times New Roman"/>
          <w:sz w:val="28"/>
          <w:szCs w:val="28"/>
        </w:rPr>
      </w:pPr>
      <w:r w:rsidRPr="00D62F72">
        <w:rPr>
          <w:rFonts w:ascii="Times New Roman" w:hAnsi="Times New Roman"/>
          <w:sz w:val="28"/>
        </w:rPr>
        <w:t>31.4. В извещении о проведении конкурса указывается информация, содержащаяся в пункте 8.3 настоящего Положения.</w:t>
      </w:r>
    </w:p>
    <w:p w14:paraId="5DE9D2DC" w14:textId="28AC5BF8" w:rsidR="008F7D5F" w:rsidRPr="00F53EAF" w:rsidRDefault="00D62F72" w:rsidP="00F53EAF">
      <w:pPr>
        <w:spacing w:after="0" w:line="240" w:lineRule="auto"/>
        <w:ind w:firstLine="708"/>
        <w:jc w:val="both"/>
        <w:rPr>
          <w:rFonts w:ascii="Times New Roman" w:hAnsi="Times New Roman" w:cs="Times New Roman"/>
          <w:sz w:val="28"/>
          <w:szCs w:val="28"/>
        </w:rPr>
      </w:pPr>
      <w:r w:rsidRPr="00D62F72">
        <w:rPr>
          <w:rFonts w:ascii="Times New Roman" w:hAnsi="Times New Roman"/>
          <w:sz w:val="28"/>
        </w:rPr>
        <w:lastRenderedPageBreak/>
        <w:t>31.5. В конкурсную документацию включаются информация и документы, указанные в пунктах 8.4 и 8.5 настоящего Положения, а также место подачи заявок на участие в конкурсе.</w:t>
      </w:r>
    </w:p>
    <w:p w14:paraId="6E4B2589" w14:textId="0F9AC8E9"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 xml:space="preserve">.6. </w:t>
      </w:r>
      <w:r w:rsidR="004A1671" w:rsidRPr="00F53EAF">
        <w:rPr>
          <w:rFonts w:ascii="Times New Roman" w:hAnsi="Times New Roman" w:cs="Times New Roman"/>
          <w:sz w:val="28"/>
          <w:szCs w:val="28"/>
        </w:rPr>
        <w:t>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r w:rsidR="00632ACA" w:rsidRPr="00F53EAF">
        <w:rPr>
          <w:rFonts w:ascii="Times New Roman" w:hAnsi="Times New Roman" w:cs="Times New Roman"/>
          <w:sz w:val="28"/>
          <w:szCs w:val="28"/>
        </w:rPr>
        <w:t>.</w:t>
      </w:r>
    </w:p>
    <w:p w14:paraId="53EBF899" w14:textId="77777777" w:rsidR="00632ACA"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14:paraId="1EACDAED" w14:textId="77777777" w:rsidR="00632ACA" w:rsidRPr="00F53EAF" w:rsidRDefault="00632ACA" w:rsidP="00F53EAF">
      <w:pPr>
        <w:pStyle w:val="formattext"/>
        <w:spacing w:before="0" w:beforeAutospacing="0" w:after="0" w:afterAutospacing="0"/>
        <w:ind w:firstLine="480"/>
        <w:jc w:val="both"/>
        <w:rPr>
          <w:rFonts w:eastAsiaTheme="minorHAnsi"/>
          <w:sz w:val="28"/>
          <w:szCs w:val="28"/>
          <w:lang w:eastAsia="en-US"/>
        </w:rPr>
      </w:pPr>
    </w:p>
    <w:p w14:paraId="68578BAA"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6" w:name="_Toc17704964"/>
      <w:bookmarkStart w:id="77" w:name="_Toc529531851"/>
      <w:r w:rsidRPr="00F53EAF">
        <w:rPr>
          <w:rFonts w:ascii="Times New Roman" w:hAnsi="Times New Roman" w:cs="Times New Roman"/>
          <w:color w:val="auto"/>
          <w:sz w:val="28"/>
          <w:szCs w:val="28"/>
        </w:rPr>
        <w:t>32</w:t>
      </w:r>
      <w:r w:rsidR="00632ACA" w:rsidRPr="00F53EAF">
        <w:rPr>
          <w:rFonts w:ascii="Times New Roman" w:hAnsi="Times New Roman" w:cs="Times New Roman"/>
          <w:color w:val="auto"/>
          <w:sz w:val="28"/>
          <w:szCs w:val="28"/>
        </w:rPr>
        <w:t>. Порядок предоставления конкурсной документации</w:t>
      </w:r>
      <w:bookmarkEnd w:id="76"/>
      <w:bookmarkEnd w:id="77"/>
    </w:p>
    <w:p w14:paraId="0195E33C" w14:textId="77777777" w:rsidR="00632ACA" w:rsidRPr="00F53EAF" w:rsidRDefault="00632ACA" w:rsidP="00F53EAF">
      <w:pPr>
        <w:spacing w:after="0" w:line="240" w:lineRule="auto"/>
        <w:jc w:val="both"/>
        <w:rPr>
          <w:rFonts w:ascii="Times New Roman" w:hAnsi="Times New Roman" w:cs="Times New Roman"/>
          <w:b/>
          <w:sz w:val="28"/>
          <w:szCs w:val="28"/>
        </w:rPr>
      </w:pPr>
    </w:p>
    <w:p w14:paraId="6E3B2C8B" w14:textId="77777777" w:rsidR="00D66086"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.1.</w:t>
      </w:r>
      <w:r w:rsidR="00632ACA" w:rsidRPr="00F53EAF">
        <w:rPr>
          <w:rFonts w:eastAsiaTheme="minorHAnsi"/>
          <w:sz w:val="28"/>
          <w:szCs w:val="28"/>
          <w:lang w:val="en-US" w:eastAsia="en-US"/>
        </w:rPr>
        <w:t> </w:t>
      </w:r>
      <w:r w:rsidR="00632ACA" w:rsidRPr="00F53EAF">
        <w:rPr>
          <w:rFonts w:eastAsiaTheme="minorHAnsi"/>
          <w:sz w:val="28"/>
          <w:szCs w:val="28"/>
          <w:lang w:eastAsia="en-US"/>
        </w:rPr>
        <w:t xml:space="preserve">После даты размещения извещения о проведении </w:t>
      </w:r>
      <w:r w:rsidR="001A10C3" w:rsidRPr="00F53EAF">
        <w:rPr>
          <w:rFonts w:eastAsiaTheme="minorHAnsi"/>
          <w:sz w:val="28"/>
          <w:szCs w:val="28"/>
          <w:lang w:eastAsia="en-US"/>
        </w:rPr>
        <w:t xml:space="preserve">открытого </w:t>
      </w:r>
      <w:r w:rsidR="00632ACA" w:rsidRPr="00F53EAF">
        <w:rPr>
          <w:rFonts w:eastAsiaTheme="minorHAnsi"/>
          <w:sz w:val="28"/>
          <w:szCs w:val="28"/>
          <w:lang w:eastAsia="en-US"/>
        </w:rPr>
        <w:t xml:space="preserve">конкурса </w:t>
      </w:r>
      <w:r w:rsidR="00431923" w:rsidRPr="00F53EAF">
        <w:rPr>
          <w:rFonts w:eastAsiaTheme="minorHAnsi"/>
          <w:sz w:val="28"/>
          <w:szCs w:val="28"/>
          <w:lang w:eastAsia="en-US"/>
        </w:rPr>
        <w:t xml:space="preserve">и </w:t>
      </w:r>
      <w:r w:rsidR="00431923" w:rsidRPr="00F53EAF">
        <w:rPr>
          <w:sz w:val="28"/>
          <w:szCs w:val="28"/>
        </w:rPr>
        <w:t>конкурсной документации</w:t>
      </w:r>
      <w:r w:rsidR="00431923" w:rsidRPr="00F53EAF">
        <w:rPr>
          <w:rFonts w:eastAsiaTheme="minorHAnsi"/>
          <w:sz w:val="28"/>
          <w:szCs w:val="28"/>
          <w:lang w:eastAsia="en-US"/>
        </w:rPr>
        <w:t xml:space="preserve"> </w:t>
      </w:r>
      <w:r w:rsidR="00632ACA" w:rsidRPr="00F53EAF">
        <w:rPr>
          <w:rFonts w:eastAsiaTheme="minorHAnsi"/>
          <w:sz w:val="28"/>
          <w:szCs w:val="28"/>
          <w:lang w:eastAsia="en-US"/>
        </w:rPr>
        <w:t>заказчик на основании поданного в</w:t>
      </w:r>
      <w:r w:rsidR="00C823B5" w:rsidRPr="00F53EAF">
        <w:rPr>
          <w:rFonts w:eastAsiaTheme="minorHAnsi"/>
          <w:sz w:val="28"/>
          <w:szCs w:val="28"/>
          <w:lang w:val="en-US" w:eastAsia="en-US"/>
        </w:rPr>
        <w:t> </w:t>
      </w:r>
      <w:r w:rsidR="00632ACA" w:rsidRPr="00F53EAF">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00C823B5" w:rsidRPr="00F53EAF">
        <w:rPr>
          <w:rFonts w:eastAsiaTheme="minorHAnsi"/>
          <w:sz w:val="28"/>
          <w:szCs w:val="28"/>
          <w:lang w:val="en-US" w:eastAsia="en-US"/>
        </w:rPr>
        <w:t> </w:t>
      </w:r>
      <w:r w:rsidR="00632ACA" w:rsidRPr="00F53EAF">
        <w:rPr>
          <w:rFonts w:eastAsiaTheme="minorHAnsi"/>
          <w:sz w:val="28"/>
          <w:szCs w:val="28"/>
          <w:lang w:eastAsia="en-US"/>
        </w:rPr>
        <w:t xml:space="preserve">извещении о проведении открытого конкурса. </w:t>
      </w:r>
    </w:p>
    <w:p w14:paraId="6F28AFBB"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При этом конкурсная документация предоставляется в форме документа на бумажном носителе</w:t>
      </w:r>
      <w:r w:rsidR="00D66086" w:rsidRPr="00F53EAF">
        <w:rPr>
          <w:rFonts w:eastAsiaTheme="minorHAnsi"/>
          <w:sz w:val="28"/>
          <w:szCs w:val="28"/>
          <w:lang w:eastAsia="en-US"/>
        </w:rPr>
        <w:t xml:space="preserve"> или в форме электронного документа </w:t>
      </w:r>
      <w:r w:rsidRPr="00F53EAF">
        <w:rPr>
          <w:rFonts w:eastAsiaTheme="minorHAnsi"/>
          <w:sz w:val="28"/>
          <w:szCs w:val="28"/>
          <w:lang w:eastAsia="en-US"/>
        </w:rPr>
        <w:t xml:space="preserve">после внесения данным лицом платы за предоставление конкурсной документации, если данная плата установлена заказчиком и указание об этом содержится в </w:t>
      </w:r>
      <w:r w:rsidR="00D66086" w:rsidRPr="00F53EAF">
        <w:rPr>
          <w:rFonts w:eastAsiaTheme="minorHAnsi"/>
          <w:sz w:val="28"/>
          <w:szCs w:val="28"/>
          <w:lang w:eastAsia="en-US"/>
        </w:rPr>
        <w:t>извещении</w:t>
      </w:r>
      <w:r w:rsidRPr="00F53EAF">
        <w:rPr>
          <w:rFonts w:eastAsiaTheme="minorHAnsi"/>
          <w:sz w:val="28"/>
          <w:szCs w:val="28"/>
          <w:lang w:eastAsia="en-US"/>
        </w:rPr>
        <w:t xml:space="preserve"> о</w:t>
      </w:r>
      <w:r w:rsidR="00C823B5" w:rsidRPr="00F53EAF">
        <w:rPr>
          <w:rFonts w:eastAsiaTheme="minorHAnsi"/>
          <w:sz w:val="28"/>
          <w:szCs w:val="28"/>
          <w:lang w:val="en-US" w:eastAsia="en-US"/>
        </w:rPr>
        <w:t> </w:t>
      </w:r>
      <w:r w:rsidRPr="00F53EAF">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00C823B5" w:rsidRPr="00F53EAF">
        <w:rPr>
          <w:rFonts w:eastAsiaTheme="minorHAnsi"/>
          <w:sz w:val="28"/>
          <w:szCs w:val="28"/>
          <w:lang w:val="en-US" w:eastAsia="en-US"/>
        </w:rPr>
        <w:t> </w:t>
      </w:r>
      <w:r w:rsidRPr="00F53EAF">
        <w:rPr>
          <w:rFonts w:eastAsiaTheme="minorHAnsi"/>
          <w:sz w:val="28"/>
          <w:szCs w:val="28"/>
          <w:lang w:eastAsia="en-US"/>
        </w:rPr>
        <w:t>форме электронного документа осуществляется без взимания платы, за</w:t>
      </w:r>
      <w:r w:rsidR="00C823B5" w:rsidRPr="00F53EAF">
        <w:rPr>
          <w:rFonts w:eastAsiaTheme="minorHAnsi"/>
          <w:sz w:val="28"/>
          <w:szCs w:val="28"/>
          <w:lang w:val="en-US" w:eastAsia="en-US"/>
        </w:rPr>
        <w:t> </w:t>
      </w:r>
      <w:r w:rsidRPr="00F53EAF">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14:paraId="06EA7938" w14:textId="77777777" w:rsidR="00632ACA" w:rsidRPr="00F53EAF" w:rsidRDefault="00781FEB" w:rsidP="00F53EAF">
      <w:pPr>
        <w:pStyle w:val="formattext"/>
        <w:spacing w:before="0" w:beforeAutospacing="0" w:after="0" w:afterAutospacing="0"/>
        <w:ind w:firstLine="708"/>
        <w:jc w:val="both"/>
        <w:rPr>
          <w:sz w:val="28"/>
          <w:szCs w:val="28"/>
        </w:rPr>
      </w:pPr>
      <w:r w:rsidRPr="00F53EAF">
        <w:rPr>
          <w:sz w:val="28"/>
          <w:szCs w:val="28"/>
        </w:rPr>
        <w:t>32</w:t>
      </w:r>
      <w:r w:rsidR="00632ACA" w:rsidRPr="00F53EAF">
        <w:rPr>
          <w:sz w:val="28"/>
          <w:szCs w:val="28"/>
        </w:rPr>
        <w:t>.2.</w:t>
      </w:r>
      <w:r w:rsidR="00632ACA" w:rsidRPr="00F53EAF">
        <w:rPr>
          <w:sz w:val="28"/>
          <w:szCs w:val="28"/>
          <w:lang w:val="en-US"/>
        </w:rPr>
        <w:t> </w:t>
      </w:r>
      <w:r w:rsidR="001A10C3" w:rsidRPr="00F53EAF">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w:t>
      </w:r>
      <w:r w:rsidR="00632ACA" w:rsidRPr="00F53EAF">
        <w:rPr>
          <w:sz w:val="28"/>
          <w:szCs w:val="28"/>
        </w:rPr>
        <w:t xml:space="preserve"> в ЕИС</w:t>
      </w:r>
      <w:bookmarkStart w:id="78" w:name="P07A0"/>
      <w:bookmarkEnd w:id="78"/>
      <w:r w:rsidR="001A10C3" w:rsidRPr="00F53EAF">
        <w:rPr>
          <w:sz w:val="28"/>
          <w:szCs w:val="28"/>
        </w:rPr>
        <w:t>.</w:t>
      </w:r>
    </w:p>
    <w:p w14:paraId="6C391C8D" w14:textId="77777777" w:rsidR="00632ACA"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sidR="00C823B5" w:rsidRPr="00F53EAF">
        <w:rPr>
          <w:rFonts w:eastAsiaTheme="minorHAnsi"/>
          <w:sz w:val="28"/>
          <w:szCs w:val="28"/>
          <w:lang w:val="en-US" w:eastAsia="en-US"/>
        </w:rPr>
        <w:t> </w:t>
      </w:r>
      <w:r w:rsidR="00632ACA" w:rsidRPr="00F53EAF">
        <w:rPr>
          <w:rFonts w:eastAsiaTheme="minorHAnsi"/>
          <w:sz w:val="28"/>
          <w:szCs w:val="28"/>
          <w:lang w:eastAsia="en-US"/>
        </w:rPr>
        <w:t>том</w:t>
      </w:r>
      <w:r w:rsidR="00C823B5" w:rsidRPr="00F53EAF">
        <w:rPr>
          <w:rFonts w:eastAsiaTheme="minorHAnsi"/>
          <w:sz w:val="28"/>
          <w:szCs w:val="28"/>
          <w:lang w:val="en-US" w:eastAsia="en-US"/>
        </w:rPr>
        <w:t> </w:t>
      </w:r>
      <w:r w:rsidR="00632ACA" w:rsidRPr="00F53EAF">
        <w:rPr>
          <w:rFonts w:eastAsiaTheme="minorHAnsi"/>
          <w:sz w:val="28"/>
          <w:szCs w:val="28"/>
          <w:lang w:eastAsia="en-US"/>
        </w:rPr>
        <w:t>числе по запросам заинтересованных лиц) до размещения извещения о</w:t>
      </w:r>
      <w:r w:rsidR="00C823B5" w:rsidRPr="00F53EAF">
        <w:rPr>
          <w:rFonts w:eastAsiaTheme="minorHAnsi"/>
          <w:sz w:val="28"/>
          <w:szCs w:val="28"/>
          <w:lang w:val="en-US" w:eastAsia="en-US"/>
        </w:rPr>
        <w:t> </w:t>
      </w:r>
      <w:r w:rsidR="00632ACA" w:rsidRPr="00F53EAF">
        <w:rPr>
          <w:rFonts w:eastAsiaTheme="minorHAnsi"/>
          <w:sz w:val="28"/>
          <w:szCs w:val="28"/>
          <w:lang w:eastAsia="en-US"/>
        </w:rPr>
        <w:t>проведении открытого конкурса не допускается.</w:t>
      </w:r>
      <w:bookmarkStart w:id="79" w:name="P079C"/>
      <w:bookmarkEnd w:id="79"/>
    </w:p>
    <w:p w14:paraId="66094ACD" w14:textId="77777777" w:rsidR="008C312D" w:rsidRPr="00F53EAF" w:rsidRDefault="008C312D" w:rsidP="00F53EAF">
      <w:pPr>
        <w:pStyle w:val="formattext"/>
        <w:spacing w:before="0" w:beforeAutospacing="0" w:after="0" w:afterAutospacing="0"/>
        <w:ind w:firstLine="708"/>
        <w:jc w:val="both"/>
        <w:rPr>
          <w:b/>
          <w:strike/>
          <w:sz w:val="28"/>
        </w:rPr>
      </w:pPr>
    </w:p>
    <w:p w14:paraId="0D8784CD" w14:textId="77777777" w:rsidR="00632ACA" w:rsidRPr="00F53EAF" w:rsidRDefault="00632ACA" w:rsidP="00F53EAF">
      <w:pPr>
        <w:pStyle w:val="formattext"/>
        <w:spacing w:before="0" w:beforeAutospacing="0" w:after="0" w:afterAutospacing="0"/>
        <w:ind w:firstLine="708"/>
        <w:jc w:val="center"/>
        <w:outlineLvl w:val="1"/>
        <w:rPr>
          <w:b/>
          <w:sz w:val="28"/>
          <w:szCs w:val="28"/>
        </w:rPr>
      </w:pPr>
      <w:bookmarkStart w:id="80" w:name="_Toc17704965"/>
      <w:bookmarkStart w:id="81" w:name="_Toc529531852"/>
      <w:r w:rsidRPr="00F53EAF">
        <w:rPr>
          <w:b/>
          <w:bCs/>
          <w:iCs/>
          <w:sz w:val="28"/>
          <w:szCs w:val="28"/>
        </w:rPr>
        <w:t>3</w:t>
      </w:r>
      <w:r w:rsidR="00781FEB" w:rsidRPr="00F53EAF">
        <w:rPr>
          <w:b/>
          <w:bCs/>
          <w:iCs/>
          <w:sz w:val="28"/>
          <w:szCs w:val="28"/>
        </w:rPr>
        <w:t>3</w:t>
      </w:r>
      <w:r w:rsidRPr="00F53EAF">
        <w:rPr>
          <w:b/>
          <w:bCs/>
          <w:iCs/>
          <w:sz w:val="28"/>
          <w:szCs w:val="28"/>
        </w:rPr>
        <w:t>. Критерии оценки заявок на участие в конкурсе</w:t>
      </w:r>
      <w:bookmarkEnd w:id="80"/>
      <w:bookmarkEnd w:id="81"/>
    </w:p>
    <w:p w14:paraId="22FE5649" w14:textId="77777777" w:rsidR="008C312D" w:rsidRPr="00F53EAF" w:rsidRDefault="008C312D"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240EFA3" w14:textId="77777777" w:rsidR="000637DB" w:rsidRPr="00F53EAF" w:rsidRDefault="00632ACA"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.1. Для оценки заявок, поданных участниками закупки на участие в</w:t>
      </w:r>
      <w:r w:rsidR="00C823B5"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конкурсе, заказчик устанавливает в конкурсной документации критерии оценки </w:t>
      </w:r>
      <w:r w:rsidR="000637DB" w:rsidRPr="00F53EAF">
        <w:rPr>
          <w:rFonts w:ascii="Times New Roman" w:eastAsia="Times New Roman" w:hAnsi="Times New Roman" w:cs="Times New Roman"/>
          <w:sz w:val="28"/>
          <w:szCs w:val="28"/>
          <w:lang w:eastAsia="ru-RU"/>
        </w:rPr>
        <w:t>заявок и порядок оценки заявок.</w:t>
      </w:r>
    </w:p>
    <w:p w14:paraId="6035EDC5" w14:textId="77777777" w:rsidR="00FE0864" w:rsidRPr="00F53EAF" w:rsidRDefault="000637DB"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.2. </w:t>
      </w:r>
      <w:r w:rsidR="00632ACA" w:rsidRPr="00F53EAF">
        <w:rPr>
          <w:rFonts w:ascii="Times New Roman" w:eastAsia="Times New Roman" w:hAnsi="Times New Roman" w:cs="Times New Roman"/>
          <w:sz w:val="28"/>
          <w:szCs w:val="28"/>
          <w:lang w:eastAsia="ru-RU"/>
        </w:rPr>
        <w:t>Критериями оценк</w:t>
      </w:r>
      <w:r w:rsidR="00FE0864" w:rsidRPr="00F53EAF">
        <w:rPr>
          <w:rFonts w:ascii="Times New Roman" w:eastAsia="Times New Roman" w:hAnsi="Times New Roman" w:cs="Times New Roman"/>
          <w:sz w:val="28"/>
          <w:szCs w:val="28"/>
          <w:lang w:eastAsia="ru-RU"/>
        </w:rPr>
        <w:t>и заявок могут быть:</w:t>
      </w:r>
    </w:p>
    <w:p w14:paraId="0FEF8931" w14:textId="77777777" w:rsidR="00FE0864" w:rsidRPr="00F53EAF" w:rsidRDefault="001C1510"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lastRenderedPageBreak/>
        <w:t xml:space="preserve">1) </w:t>
      </w:r>
      <w:r w:rsidR="00632ACA" w:rsidRPr="00F53EAF">
        <w:rPr>
          <w:rFonts w:ascii="Times New Roman" w:eastAsia="Times New Roman" w:hAnsi="Times New Roman" w:cs="Times New Roman"/>
          <w:sz w:val="28"/>
          <w:szCs w:val="28"/>
          <w:lang w:eastAsia="ru-RU"/>
        </w:rPr>
        <w:t>цена договора</w:t>
      </w:r>
      <w:r w:rsidR="001216FB" w:rsidRPr="00F53EAF">
        <w:rPr>
          <w:rFonts w:ascii="Times New Roman" w:eastAsia="Times New Roman" w:hAnsi="Times New Roman" w:cs="Times New Roman"/>
          <w:sz w:val="28"/>
          <w:szCs w:val="28"/>
          <w:lang w:eastAsia="ru-RU"/>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w:t>
      </w:r>
      <w:r w:rsidR="001216FB" w:rsidRPr="00F53EAF">
        <w:rPr>
          <w:rFonts w:ascii="Times New Roman" w:hAnsi="Times New Roman"/>
          <w:sz w:val="28"/>
        </w:rPr>
        <w:t xml:space="preserve">цена единицы </w:t>
      </w:r>
      <w:r w:rsidR="00F446D3" w:rsidRPr="00F53EAF">
        <w:rPr>
          <w:rFonts w:ascii="Times New Roman" w:hAnsi="Times New Roman"/>
          <w:sz w:val="28"/>
        </w:rPr>
        <w:t>(</w:t>
      </w:r>
      <w:r w:rsidR="006B6151" w:rsidRPr="00F53EAF">
        <w:rPr>
          <w:rFonts w:ascii="Times New Roman" w:hAnsi="Times New Roman"/>
          <w:sz w:val="28"/>
        </w:rPr>
        <w:t>сумма цен единиц</w:t>
      </w:r>
      <w:r w:rsidR="001216FB" w:rsidRPr="00F53EAF">
        <w:rPr>
          <w:rFonts w:ascii="Times New Roman" w:hAnsi="Times New Roman"/>
          <w:sz w:val="28"/>
        </w:rPr>
        <w:t>)</w:t>
      </w:r>
      <w:r w:rsidR="006B6151" w:rsidRPr="00F53EAF">
        <w:rPr>
          <w:rFonts w:ascii="Times New Roman" w:hAnsi="Times New Roman"/>
          <w:sz w:val="28"/>
        </w:rPr>
        <w:t xml:space="preserve"> товара, работы, услуги)</w:t>
      </w:r>
      <w:r w:rsidR="00632ACA" w:rsidRPr="00F53EAF">
        <w:rPr>
          <w:rFonts w:ascii="Times New Roman" w:hAnsi="Times New Roman"/>
          <w:sz w:val="28"/>
        </w:rPr>
        <w:t>;</w:t>
      </w:r>
    </w:p>
    <w:p w14:paraId="736EE27B"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w:t>
      </w:r>
      <w:r w:rsidR="00277F73"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качественные, функциональные и экологические характеристики </w:t>
      </w:r>
      <w:r w:rsidR="00862FF5" w:rsidRPr="00F53EAF">
        <w:rPr>
          <w:rFonts w:ascii="Times New Roman" w:eastAsia="Times New Roman" w:hAnsi="Times New Roman" w:cs="Times New Roman"/>
          <w:sz w:val="28"/>
          <w:szCs w:val="28"/>
          <w:lang w:eastAsia="ru-RU"/>
        </w:rPr>
        <w:t>предмета</w:t>
      </w:r>
      <w:r w:rsidR="0017010A" w:rsidRPr="00F53EAF">
        <w:rPr>
          <w:rFonts w:ascii="Times New Roman" w:eastAsia="Times New Roman" w:hAnsi="Times New Roman" w:cs="Times New Roman"/>
          <w:sz w:val="28"/>
          <w:szCs w:val="28"/>
          <w:lang w:eastAsia="ru-RU"/>
        </w:rPr>
        <w:t xml:space="preserve"> закупки</w:t>
      </w:r>
      <w:r w:rsidR="00632ACA" w:rsidRPr="00F53EAF">
        <w:rPr>
          <w:rFonts w:ascii="Times New Roman" w:eastAsia="Times New Roman" w:hAnsi="Times New Roman" w:cs="Times New Roman"/>
          <w:sz w:val="28"/>
          <w:szCs w:val="28"/>
          <w:lang w:eastAsia="ru-RU"/>
        </w:rPr>
        <w:t>;</w:t>
      </w:r>
    </w:p>
    <w:p w14:paraId="7FF38609"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hAnsi="Times New Roman"/>
          <w:strike/>
          <w:sz w:val="28"/>
        </w:rPr>
      </w:pPr>
      <w:r w:rsidRPr="00F53EAF">
        <w:rPr>
          <w:rFonts w:ascii="Times New Roman" w:eastAsia="Times New Roman" w:hAnsi="Times New Roman" w:cs="Times New Roman"/>
          <w:sz w:val="28"/>
          <w:szCs w:val="28"/>
          <w:lang w:eastAsia="ru-RU"/>
        </w:rPr>
        <w:t>3)</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14:paraId="4A06C634"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w:t>
      </w:r>
      <w:r w:rsidR="00FE0864" w:rsidRPr="00F53EAF">
        <w:rPr>
          <w:rFonts w:ascii="Times New Roman" w:eastAsia="Times New Roman" w:hAnsi="Times New Roman" w:cs="Times New Roman"/>
          <w:sz w:val="28"/>
          <w:szCs w:val="28"/>
          <w:lang w:eastAsia="ru-RU"/>
        </w:rPr>
        <w:t>)</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квалификация участников закупки, в том числе наличие у них </w:t>
      </w:r>
      <w:r w:rsidR="0017010A" w:rsidRPr="00F53EAF">
        <w:rPr>
          <w:rFonts w:ascii="Times New Roman" w:hAnsi="Times New Roman"/>
          <w:sz w:val="28"/>
        </w:rPr>
        <w:t>деловой репутации</w:t>
      </w:r>
      <w:r w:rsidR="0017010A"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00EEA2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аналогичный опыт поставки товаров, выполнения работ, оказания услуг</w:t>
      </w:r>
      <w:r w:rsidR="006A1970" w:rsidRPr="00F53EAF">
        <w:rPr>
          <w:rFonts w:ascii="Times New Roman" w:eastAsia="Times New Roman" w:hAnsi="Times New Roman" w:cs="Times New Roman"/>
          <w:sz w:val="28"/>
          <w:szCs w:val="28"/>
          <w:lang w:eastAsia="ru-RU"/>
        </w:rPr>
        <w:t xml:space="preserve"> с</w:t>
      </w:r>
      <w:r w:rsidR="006A1970" w:rsidRPr="00F53EAF">
        <w:rPr>
          <w:rFonts w:ascii="Times New Roman" w:hAnsi="Times New Roman" w:cs="Times New Roman"/>
          <w:sz w:val="28"/>
          <w:szCs w:val="28"/>
        </w:rPr>
        <w:t xml:space="preserve"> </w:t>
      </w:r>
      <w:r w:rsidR="009361A2" w:rsidRPr="00F53EAF">
        <w:rPr>
          <w:rFonts w:ascii="Times New Roman" w:eastAsia="Times New Roman" w:hAnsi="Times New Roman" w:cs="Times New Roman"/>
          <w:sz w:val="28"/>
          <w:szCs w:val="28"/>
          <w:lang w:eastAsia="ru-RU"/>
        </w:rPr>
        <w:t>пояснением</w:t>
      </w:r>
      <w:r w:rsidR="006A1970" w:rsidRPr="00F53EAF">
        <w:rPr>
          <w:rFonts w:ascii="Times New Roman" w:eastAsia="Times New Roman" w:hAnsi="Times New Roman" w:cs="Times New Roman"/>
          <w:sz w:val="28"/>
          <w:szCs w:val="28"/>
          <w:lang w:eastAsia="ru-RU"/>
        </w:rPr>
        <w:t xml:space="preserve"> заказчик</w:t>
      </w:r>
      <w:r w:rsidR="009361A2" w:rsidRPr="00F53EAF">
        <w:rPr>
          <w:rFonts w:ascii="Times New Roman" w:eastAsia="Times New Roman" w:hAnsi="Times New Roman" w:cs="Times New Roman"/>
          <w:sz w:val="28"/>
          <w:szCs w:val="28"/>
          <w:lang w:eastAsia="ru-RU"/>
        </w:rPr>
        <w:t>ом случаев признания такого</w:t>
      </w:r>
      <w:r w:rsidR="006A1970" w:rsidRPr="00F53EAF">
        <w:rPr>
          <w:rFonts w:ascii="Times New Roman" w:eastAsia="Times New Roman" w:hAnsi="Times New Roman" w:cs="Times New Roman"/>
          <w:sz w:val="28"/>
          <w:szCs w:val="28"/>
          <w:lang w:eastAsia="ru-RU"/>
        </w:rPr>
        <w:t xml:space="preserve"> </w:t>
      </w:r>
      <w:r w:rsidR="009361A2" w:rsidRPr="00F53EAF">
        <w:rPr>
          <w:rFonts w:ascii="Times New Roman" w:eastAsia="Times New Roman" w:hAnsi="Times New Roman" w:cs="Times New Roman"/>
          <w:sz w:val="28"/>
          <w:szCs w:val="28"/>
          <w:lang w:eastAsia="ru-RU"/>
        </w:rPr>
        <w:t xml:space="preserve">опыта </w:t>
      </w:r>
      <w:r w:rsidR="006A1970" w:rsidRPr="00F53EAF">
        <w:rPr>
          <w:rFonts w:ascii="Times New Roman" w:eastAsia="Times New Roman" w:hAnsi="Times New Roman" w:cs="Times New Roman"/>
          <w:sz w:val="28"/>
          <w:szCs w:val="28"/>
          <w:lang w:eastAsia="ru-RU"/>
        </w:rPr>
        <w:t>аналогичным;</w:t>
      </w:r>
    </w:p>
    <w:p w14:paraId="5DCD27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оснащение материально-техническими, трудовыми, финансовыми ресурсами, необходимыми для поставки товаров, выполнения работ, оказания услуг</w:t>
      </w:r>
      <w:r w:rsidR="0017010A" w:rsidRPr="00F53EAF">
        <w:rPr>
          <w:rFonts w:ascii="Times New Roman" w:eastAsia="Times New Roman" w:hAnsi="Times New Roman" w:cs="Times New Roman"/>
          <w:sz w:val="28"/>
          <w:szCs w:val="28"/>
          <w:lang w:eastAsia="ru-RU"/>
        </w:rPr>
        <w:t>;</w:t>
      </w:r>
    </w:p>
    <w:p w14:paraId="22619C4A" w14:textId="77777777" w:rsidR="0017010A"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FE0864"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срок поставки товара, вып</w:t>
      </w:r>
      <w:r w:rsidR="00FE0864" w:rsidRPr="00F53EAF">
        <w:rPr>
          <w:rFonts w:ascii="Times New Roman" w:eastAsia="Times New Roman" w:hAnsi="Times New Roman" w:cs="Times New Roman"/>
          <w:sz w:val="28"/>
          <w:szCs w:val="28"/>
          <w:lang w:eastAsia="ru-RU"/>
        </w:rPr>
        <w:t>олнения работы, оказания услуги;</w:t>
      </w:r>
    </w:p>
    <w:p w14:paraId="15B57649"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FE0864"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6D879938"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.3. </w:t>
      </w:r>
      <w:r w:rsidR="00632ACA" w:rsidRPr="00F53EAF">
        <w:rPr>
          <w:rFonts w:ascii="Times New Roman" w:eastAsia="Times New Roman" w:hAnsi="Times New Roman" w:cs="Times New Roman"/>
          <w:sz w:val="28"/>
          <w:szCs w:val="28"/>
          <w:lang w:eastAsia="ru-RU"/>
        </w:rPr>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060DFD39"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.4. </w:t>
      </w:r>
      <w:r w:rsidR="00632ACA" w:rsidRPr="00F53EAF">
        <w:rPr>
          <w:rFonts w:ascii="Times New Roman" w:eastAsia="Times New Roman" w:hAnsi="Times New Roman" w:cs="Times New Roman"/>
          <w:sz w:val="28"/>
          <w:szCs w:val="28"/>
          <w:lang w:eastAsia="ru-RU"/>
        </w:rPr>
        <w:t>Вес критерия «цена договора» должен составлять не менее тридцати процентов. Суммарное значение веса всех критериев, предусмотренных документацией</w:t>
      </w:r>
      <w:r w:rsidR="00432743" w:rsidRPr="00F53EAF">
        <w:rPr>
          <w:rFonts w:ascii="Times New Roman" w:eastAsia="Times New Roman" w:hAnsi="Times New Roman" w:cs="Times New Roman"/>
          <w:sz w:val="28"/>
          <w:szCs w:val="28"/>
          <w:lang w:eastAsia="ru-RU"/>
        </w:rPr>
        <w:t xml:space="preserve"> о закупке</w:t>
      </w:r>
      <w:r w:rsidR="00632ACA" w:rsidRPr="00F53EAF">
        <w:rPr>
          <w:rFonts w:ascii="Times New Roman" w:eastAsia="Times New Roman" w:hAnsi="Times New Roman" w:cs="Times New Roman"/>
          <w:sz w:val="28"/>
          <w:szCs w:val="28"/>
          <w:lang w:eastAsia="ru-RU"/>
        </w:rPr>
        <w:t xml:space="preserve">, должно составлять сто процентов. </w:t>
      </w:r>
    </w:p>
    <w:p w14:paraId="61B81B31" w14:textId="77777777" w:rsidR="003278E5" w:rsidRPr="00F53EAF" w:rsidRDefault="000637DB" w:rsidP="00F53EAF">
      <w:pPr>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.5. </w:t>
      </w:r>
      <w:r w:rsidR="00632ACA" w:rsidRPr="00F53EAF">
        <w:rPr>
          <w:rFonts w:ascii="Times New Roman" w:eastAsia="Times New Roman" w:hAnsi="Times New Roman" w:cs="Times New Roman"/>
          <w:sz w:val="28"/>
          <w:szCs w:val="28"/>
          <w:lang w:eastAsia="ru-RU"/>
        </w:rPr>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00C823B5" w:rsidRPr="00F53EAF">
        <w:rPr>
          <w:rFonts w:ascii="Times New Roman" w:eastAsia="Times New Roman" w:hAnsi="Times New Roman" w:cs="Times New Roman"/>
          <w:sz w:val="28"/>
          <w:szCs w:val="28"/>
          <w:lang w:val="en-US" w:eastAsia="ru-RU"/>
        </w:rPr>
        <w:t> </w:t>
      </w:r>
      <w:r w:rsidR="00632ACA" w:rsidRPr="00F53EAF">
        <w:rPr>
          <w:rFonts w:ascii="Times New Roman" w:eastAsia="Times New Roman" w:hAnsi="Times New Roman" w:cs="Times New Roman"/>
          <w:sz w:val="28"/>
          <w:szCs w:val="28"/>
          <w:lang w:eastAsia="ru-RU"/>
        </w:rPr>
        <w:t>субъективной оценке заявок членами комиссии</w:t>
      </w:r>
      <w:r w:rsidR="003278E5" w:rsidRPr="00F53EAF">
        <w:rPr>
          <w:rFonts w:ascii="Times New Roman" w:eastAsia="Times New Roman" w:hAnsi="Times New Roman" w:cs="Times New Roman"/>
          <w:sz w:val="28"/>
          <w:szCs w:val="28"/>
          <w:lang w:eastAsia="ru-RU"/>
        </w:rPr>
        <w:t>, при условии, что не имеется иного способа оценки заявок, позволяющего выявить лучшие условия по</w:t>
      </w:r>
      <w:r w:rsidR="00C823B5" w:rsidRPr="00F53EAF">
        <w:rPr>
          <w:rFonts w:ascii="Times New Roman" w:eastAsia="Times New Roman" w:hAnsi="Times New Roman" w:cs="Times New Roman"/>
          <w:sz w:val="28"/>
          <w:szCs w:val="28"/>
          <w:lang w:val="en-US" w:eastAsia="ru-RU"/>
        </w:rPr>
        <w:t> </w:t>
      </w:r>
      <w:r w:rsidR="003278E5" w:rsidRPr="00F53EAF">
        <w:rPr>
          <w:rFonts w:ascii="Times New Roman" w:eastAsia="Times New Roman" w:hAnsi="Times New Roman" w:cs="Times New Roman"/>
          <w:sz w:val="28"/>
          <w:szCs w:val="28"/>
          <w:lang w:eastAsia="ru-RU"/>
        </w:rPr>
        <w:t>названному критерию</w:t>
      </w:r>
      <w:r w:rsidR="003278E5" w:rsidRPr="00F53EAF">
        <w:rPr>
          <w:rFonts w:ascii="Times New Roman" w:hAnsi="Times New Roman" w:cs="Times New Roman"/>
          <w:sz w:val="28"/>
          <w:szCs w:val="28"/>
        </w:rPr>
        <w:t>.</w:t>
      </w:r>
    </w:p>
    <w:p w14:paraId="6EF81C70" w14:textId="77777777" w:rsidR="00BE26D5" w:rsidRPr="00F53EAF" w:rsidRDefault="00BE26D5" w:rsidP="00F53EAF">
      <w:pPr>
        <w:pStyle w:val="ac"/>
        <w:spacing w:after="0" w:line="240" w:lineRule="auto"/>
        <w:ind w:left="0" w:firstLine="709"/>
        <w:jc w:val="both"/>
        <w:rPr>
          <w:rFonts w:ascii="Times New Roman" w:hAnsi="Times New Roman" w:cs="Times New Roman"/>
          <w:sz w:val="28"/>
          <w:szCs w:val="28"/>
        </w:rPr>
      </w:pPr>
    </w:p>
    <w:p w14:paraId="3F67D545"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82" w:name="_Toc17704966"/>
      <w:bookmarkStart w:id="83" w:name="_Toc529531853"/>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4</w:t>
      </w:r>
      <w:r w:rsidRPr="00F53EAF">
        <w:rPr>
          <w:rFonts w:ascii="Times New Roman" w:hAnsi="Times New Roman" w:cs="Times New Roman"/>
          <w:b/>
          <w:sz w:val="28"/>
          <w:szCs w:val="28"/>
        </w:rPr>
        <w:t>. Содержание и порядок подачи заявок на участие в конкурсе</w:t>
      </w:r>
      <w:bookmarkEnd w:id="82"/>
      <w:bookmarkEnd w:id="83"/>
    </w:p>
    <w:p w14:paraId="0D6D9727"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404C79E7" w14:textId="77777777" w:rsidR="00204549" w:rsidRPr="00F53EAF" w:rsidRDefault="00632ACA" w:rsidP="00F53EAF">
      <w:pPr>
        <w:pStyle w:val="formattext"/>
        <w:spacing w:before="0" w:beforeAutospacing="0" w:after="0" w:afterAutospacing="0"/>
        <w:ind w:firstLine="708"/>
        <w:jc w:val="both"/>
        <w:rPr>
          <w:sz w:val="28"/>
          <w:szCs w:val="28"/>
        </w:rPr>
      </w:pPr>
      <w:bookmarkStart w:id="84" w:name="P07B3"/>
      <w:bookmarkEnd w:id="84"/>
      <w:r w:rsidRPr="00F53EAF">
        <w:rPr>
          <w:sz w:val="28"/>
          <w:szCs w:val="28"/>
        </w:rPr>
        <w:t>3</w:t>
      </w:r>
      <w:r w:rsidR="00781FEB" w:rsidRPr="00F53EAF">
        <w:rPr>
          <w:sz w:val="28"/>
          <w:szCs w:val="28"/>
        </w:rPr>
        <w:t>4</w:t>
      </w:r>
      <w:r w:rsidRPr="00F53EAF">
        <w:rPr>
          <w:sz w:val="28"/>
          <w:szCs w:val="28"/>
        </w:rPr>
        <w:t>.1. Заявки на участие в конкурсе представляются в соответствии с</w:t>
      </w:r>
      <w:r w:rsidR="00C823B5" w:rsidRPr="00F53EAF">
        <w:rPr>
          <w:sz w:val="28"/>
          <w:szCs w:val="28"/>
          <w:lang w:val="en-US"/>
        </w:rPr>
        <w:t> </w:t>
      </w:r>
      <w:r w:rsidRPr="00F53EAF">
        <w:rPr>
          <w:sz w:val="28"/>
          <w:szCs w:val="28"/>
        </w:rPr>
        <w:t xml:space="preserve">требованиями и в порядке, установленными </w:t>
      </w:r>
      <w:r w:rsidR="00147412" w:rsidRPr="00F53EAF">
        <w:rPr>
          <w:sz w:val="28"/>
          <w:szCs w:val="28"/>
        </w:rPr>
        <w:t>Законом № 223-ФЗ,</w:t>
      </w:r>
      <w:r w:rsidRPr="00F53EAF">
        <w:rPr>
          <w:sz w:val="28"/>
          <w:szCs w:val="28"/>
        </w:rPr>
        <w:t xml:space="preserve"> конкурсной документаци</w:t>
      </w:r>
      <w:r w:rsidR="00147412" w:rsidRPr="00F53EAF">
        <w:rPr>
          <w:sz w:val="28"/>
          <w:szCs w:val="28"/>
        </w:rPr>
        <w:t xml:space="preserve">ей </w:t>
      </w:r>
      <w:r w:rsidRPr="00F53EAF">
        <w:rPr>
          <w:sz w:val="28"/>
          <w:szCs w:val="28"/>
        </w:rPr>
        <w:t>и настоящим Положением.</w:t>
      </w:r>
      <w:bookmarkStart w:id="85" w:name="P07B5"/>
      <w:bookmarkEnd w:id="85"/>
    </w:p>
    <w:p w14:paraId="50ED586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.2.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w:t>
      </w:r>
      <w:r w:rsidR="009D29F6" w:rsidRPr="00F53EAF">
        <w:rPr>
          <w:rFonts w:ascii="Times New Roman" w:hAnsi="Times New Roman" w:cs="Times New Roman"/>
          <w:sz w:val="28"/>
          <w:szCs w:val="28"/>
        </w:rPr>
        <w:t>,</w:t>
      </w:r>
      <w:r w:rsidRPr="00F53EAF">
        <w:rPr>
          <w:rFonts w:ascii="Times New Roman" w:hAnsi="Times New Roman" w:cs="Times New Roman"/>
          <w:sz w:val="28"/>
          <w:szCs w:val="28"/>
        </w:rPr>
        <w:t xml:space="preserve">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письменной форме в запечатанном конверте в место, указанное в извещении 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w:t>
      </w:r>
    </w:p>
    <w:p w14:paraId="3C644353" w14:textId="77777777" w:rsidR="00662BFE"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.3. Участник конкурса вправе подать только одну заявку на участие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конкурсе в отношении каждого предмета закупки (лота). </w:t>
      </w:r>
    </w:p>
    <w:p w14:paraId="6D77A8EE"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.4. В случае установления факта подачи одним участником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двух и более заявок на участие в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w:t>
      </w:r>
      <w:r w:rsidR="009F5985" w:rsidRPr="00F53EAF">
        <w:rPr>
          <w:rFonts w:ascii="Times New Roman" w:hAnsi="Times New Roman" w:cs="Times New Roman"/>
          <w:sz w:val="28"/>
          <w:szCs w:val="28"/>
        </w:rPr>
        <w:t>,</w:t>
      </w:r>
      <w:r w:rsidRPr="00F53EAF">
        <w:rPr>
          <w:rFonts w:ascii="Times New Roman" w:hAnsi="Times New Roman" w:cs="Times New Roman"/>
          <w:sz w:val="28"/>
          <w:szCs w:val="28"/>
        </w:rPr>
        <w:t xml:space="preserve"> при условии, что поданные ранее заявки </w:t>
      </w:r>
      <w:r w:rsidRPr="00F53EAF">
        <w:rPr>
          <w:rFonts w:ascii="Times New Roman" w:hAnsi="Times New Roman" w:cs="Times New Roman"/>
          <w:sz w:val="28"/>
          <w:szCs w:val="28"/>
        </w:rPr>
        <w:lastRenderedPageBreak/>
        <w:t xml:space="preserve">таким участником не отозваны, все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такого участника в отношении данного лота, не рассматриваются и</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2298B43D" w14:textId="77777777" w:rsidR="00632ACA" w:rsidRPr="00F53EAF" w:rsidRDefault="00D97E82"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00632ACA" w:rsidRPr="00F53EAF">
        <w:rPr>
          <w:rFonts w:ascii="Times New Roman" w:hAnsi="Times New Roman" w:cs="Times New Roman"/>
          <w:sz w:val="28"/>
          <w:szCs w:val="28"/>
        </w:rPr>
        <w:t>.5. Участник конкурса вправе изменить или отозвать свою заявку д</w:t>
      </w:r>
      <w:r w:rsidR="002E43A1"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002E43A1" w:rsidRPr="00F53EAF">
        <w:rPr>
          <w:rFonts w:ascii="Times New Roman" w:hAnsi="Times New Roman" w:cs="Times New Roman"/>
          <w:sz w:val="28"/>
          <w:szCs w:val="28"/>
        </w:rPr>
        <w:t>истечения срока подачи заявок</w:t>
      </w:r>
      <w:r w:rsidR="00632ACA" w:rsidRPr="00F53EAF">
        <w:rPr>
          <w:rFonts w:ascii="Times New Roman" w:hAnsi="Times New Roman" w:cs="Times New Roman"/>
          <w:sz w:val="28"/>
          <w:szCs w:val="28"/>
        </w:rPr>
        <w:t>. Заявка на участие в таком конкурсе является измененной или отозванной, если изменение осуществлено или уведомление об</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отзыве заявки получено до истечения срока подачи заявок на участие в</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14:paraId="07F480FC"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 xml:space="preserve">34.6. Заявка на участие в конкурсе должна содержать следующие документы и информацию: </w:t>
      </w:r>
    </w:p>
    <w:p w14:paraId="4A04EF28" w14:textId="77777777" w:rsidR="00CA4A43" w:rsidRPr="00F53EAF" w:rsidRDefault="00CA4A43" w:rsidP="00F53EAF">
      <w:pPr>
        <w:pStyle w:val="ConsPlusNormal"/>
        <w:widowControl w:val="0"/>
        <w:tabs>
          <w:tab w:val="left" w:pos="709"/>
        </w:tabs>
        <w:ind w:firstLine="709"/>
        <w:jc w:val="both"/>
      </w:pPr>
      <w:bookmarkStart w:id="86" w:name="P07B9"/>
      <w:bookmarkEnd w:id="86"/>
      <w:r w:rsidRPr="00F53EAF">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2980E173" w14:textId="77777777" w:rsidR="00C66B50" w:rsidRPr="00F53EAF" w:rsidRDefault="00C66B50" w:rsidP="00F53EAF">
      <w:pPr>
        <w:pStyle w:val="ConsPlusNormal"/>
        <w:widowControl w:val="0"/>
        <w:tabs>
          <w:tab w:val="left" w:pos="709"/>
        </w:tabs>
        <w:ind w:firstLine="709"/>
        <w:jc w:val="both"/>
      </w:pPr>
      <w:r w:rsidRPr="00F53EAF">
        <w:t>2) при</w:t>
      </w:r>
      <w:r w:rsidRPr="00F53EAF">
        <w:rPr>
          <w:lang w:val="en-US"/>
        </w:rPr>
        <w:t> </w:t>
      </w:r>
      <w:r w:rsidRPr="00F53EAF">
        <w:t>осуществлении закупки товара или закупки работы, услуги, для</w:t>
      </w:r>
      <w:r w:rsidRPr="00F53EAF">
        <w:rPr>
          <w:lang w:val="en-US"/>
        </w:rPr>
        <w:t> </w:t>
      </w:r>
      <w:r w:rsidRPr="00F53EAF">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5055B47F"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2FA3D10" w14:textId="77777777" w:rsidR="00C66B50" w:rsidRPr="00F53EAF" w:rsidRDefault="00C66B50" w:rsidP="00F53EAF">
      <w:pPr>
        <w:pStyle w:val="ConsPlusNormal"/>
        <w:widowControl w:val="0"/>
        <w:tabs>
          <w:tab w:val="left" w:pos="709"/>
        </w:tabs>
        <w:ind w:firstLine="709"/>
        <w:jc w:val="both"/>
      </w:pPr>
      <w:r w:rsidRPr="00F53EAF">
        <w:t xml:space="preserve">4) полученную не ранее чем за сто восемьдесят дней до дня размещения в ЕИС извещения о проведении конкурса выписку из Единого государственного </w:t>
      </w:r>
      <w:r w:rsidRPr="00F53EAF">
        <w:lastRenderedPageBreak/>
        <w:t>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F53EAF">
        <w:rPr>
          <w:lang w:val="en-US"/>
        </w:rPr>
        <w:t> </w:t>
      </w:r>
      <w:r w:rsidRPr="00F53EAF">
        <w:t>случае проведения открытого конкурса (для юридического лица), полученную не ранее чем за сто восемьдесят дней до дня размещения в ЕИС извещения о</w:t>
      </w:r>
      <w:r w:rsidRPr="00F53EAF">
        <w:rPr>
          <w:lang w:val="en-US"/>
        </w:rPr>
        <w:t> </w:t>
      </w:r>
      <w:r w:rsidRPr="00F53EAF">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14:paraId="550548E2" w14:textId="77777777" w:rsidR="00C66B50" w:rsidRPr="00F53EAF" w:rsidRDefault="00C66B50" w:rsidP="00F53EAF">
      <w:pPr>
        <w:pStyle w:val="ConsPlusNormal"/>
        <w:widowControl w:val="0"/>
        <w:tabs>
          <w:tab w:val="left" w:pos="709"/>
        </w:tabs>
        <w:jc w:val="both"/>
      </w:pPr>
      <w:r w:rsidRPr="00F53EAF">
        <w:tab/>
        <w:t>5) копии документов, подтверждающих полномочия лица на</w:t>
      </w:r>
      <w:r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F53EAF">
        <w:rPr>
          <w:lang w:val="en-US"/>
        </w:rPr>
        <w:t> </w:t>
      </w:r>
      <w:r w:rsidRPr="00F53EAF">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Pr="00F53EAF">
        <w:rPr>
          <w:lang w:val="en-US"/>
        </w:rPr>
        <w:t> </w:t>
      </w:r>
      <w:r w:rsidRPr="00F53EAF">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46C9D72D"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6) копии учредительных документов участника конкурса (для</w:t>
      </w:r>
      <w:r w:rsidRPr="00F53EAF">
        <w:rPr>
          <w:sz w:val="28"/>
          <w:szCs w:val="28"/>
          <w:lang w:val="en-US"/>
        </w:rPr>
        <w:t> </w:t>
      </w:r>
      <w:r w:rsidRPr="00F53EAF">
        <w:rPr>
          <w:sz w:val="28"/>
          <w:szCs w:val="28"/>
        </w:rPr>
        <w:t>юридического лица);</w:t>
      </w:r>
      <w:bookmarkStart w:id="87" w:name="P07C3"/>
      <w:bookmarkEnd w:id="87"/>
    </w:p>
    <w:p w14:paraId="4C01CD96" w14:textId="77777777" w:rsidR="00CA4A43" w:rsidRPr="00F53EAF" w:rsidRDefault="00C66B50" w:rsidP="00F53EAF">
      <w:pPr>
        <w:pStyle w:val="ConsPlusNormal"/>
        <w:widowControl w:val="0"/>
        <w:tabs>
          <w:tab w:val="left" w:pos="709"/>
        </w:tabs>
        <w:jc w:val="both"/>
      </w:pPr>
      <w:r w:rsidRPr="00F53EAF">
        <w:tab/>
      </w:r>
      <w:r w:rsidR="00CA4A43" w:rsidRPr="00F53EAF">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w:t>
      </w:r>
      <w:r w:rsidR="00CA4A43" w:rsidRPr="00F53EAF">
        <w:lastRenderedPageBreak/>
        <w:t>предоставление обеспечения заявки на участие в конкурсе в электронной форме</w:t>
      </w:r>
      <w:r w:rsidR="00CA4A43" w:rsidRPr="00F53EAF">
        <w:rPr>
          <w:rStyle w:val="ab"/>
        </w:rPr>
        <w:footnoteReference w:id="7"/>
      </w:r>
      <w:r w:rsidR="00CA4A43" w:rsidRPr="00F53EAF">
        <w:t>, обеспечения исполнения договора</w:t>
      </w:r>
      <w:r w:rsidR="00CA4A43" w:rsidRPr="00F53EAF">
        <w:rPr>
          <w:rStyle w:val="ab"/>
        </w:rPr>
        <w:footnoteReference w:id="8"/>
      </w:r>
      <w:r w:rsidR="00CA4A43" w:rsidRPr="00F53EAF">
        <w:t>, обеспечения гарантийных обязательств</w:t>
      </w:r>
      <w:r w:rsidR="00CA4A43" w:rsidRPr="00F53EAF">
        <w:rPr>
          <w:rStyle w:val="ab"/>
        </w:rPr>
        <w:footnoteReference w:id="9"/>
      </w:r>
      <w:r w:rsidR="00CA4A43"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C38CAB5" w14:textId="34ABBAD4" w:rsidR="00CA4A43" w:rsidRPr="00F53EAF" w:rsidRDefault="00CA4A43" w:rsidP="00F53EAF">
      <w:pPr>
        <w:pStyle w:val="ConsPlusNormal"/>
        <w:widowControl w:val="0"/>
        <w:tabs>
          <w:tab w:val="left" w:pos="709"/>
        </w:tabs>
        <w:jc w:val="both"/>
      </w:pPr>
      <w:r w:rsidRPr="00F53EAF">
        <w:tab/>
        <w:t>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F53EAF">
        <w:rPr>
          <w:lang w:val="en-US"/>
        </w:rPr>
        <w:t> </w:t>
      </w:r>
      <w:r w:rsidR="00D1528E">
        <w:t>подпунктами 2 – 11</w:t>
      </w:r>
      <w:r w:rsidRPr="00F53EAF">
        <w:t xml:space="preserve"> пункта 12.1 настоящего Положения;</w:t>
      </w:r>
      <w:r w:rsidRPr="00F53EAF">
        <w:rPr>
          <w:strike/>
        </w:rPr>
        <w:t xml:space="preserve"> </w:t>
      </w:r>
    </w:p>
    <w:p w14:paraId="29C56C14" w14:textId="77777777" w:rsidR="00CA4A43" w:rsidRPr="00F53EAF" w:rsidRDefault="00CA4A43" w:rsidP="00F53EAF">
      <w:pPr>
        <w:pStyle w:val="ConsPlusNormal"/>
        <w:widowControl w:val="0"/>
        <w:tabs>
          <w:tab w:val="left" w:pos="709"/>
        </w:tabs>
        <w:ind w:firstLine="709"/>
        <w:jc w:val="both"/>
      </w:pPr>
      <w:r w:rsidRPr="00F53EAF">
        <w:t>9)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15D00B84" w14:textId="77777777" w:rsidR="00CA4A43" w:rsidRPr="00F53EAF" w:rsidRDefault="00CA4A43" w:rsidP="00F53EAF">
      <w:pPr>
        <w:pStyle w:val="ConsPlusNormal"/>
        <w:widowControl w:val="0"/>
        <w:tabs>
          <w:tab w:val="left" w:pos="709"/>
        </w:tabs>
        <w:jc w:val="both"/>
      </w:pPr>
      <w:r w:rsidRPr="00F53EAF">
        <w:tab/>
        <w:t xml:space="preserve">10) предложение о цене договора, </w:t>
      </w:r>
      <w:r w:rsidRPr="00F53EAF">
        <w:rPr>
          <w:rFonts w:eastAsia="Times New Roman"/>
        </w:rPr>
        <w:t>в случае осуществления закупки в соответствии с главой 17 настоящего Положения – цене единицы (</w:t>
      </w:r>
      <w:r w:rsidRPr="00F53EAF">
        <w:t>сумме цен единиц) товара, работы, услуги, а 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конкурсной документацией;</w:t>
      </w:r>
    </w:p>
    <w:p w14:paraId="69568F08" w14:textId="77777777" w:rsidR="00CA4A43" w:rsidRPr="00F53EAF" w:rsidRDefault="00CA4A43" w:rsidP="00F53EAF">
      <w:pPr>
        <w:pStyle w:val="ConsPlusNormal"/>
        <w:widowControl w:val="0"/>
        <w:tabs>
          <w:tab w:val="left" w:pos="709"/>
        </w:tabs>
        <w:jc w:val="both"/>
      </w:pPr>
      <w:r w:rsidRPr="00F53EAF">
        <w:tab/>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38BA1C12" w14:textId="77777777" w:rsidR="00CA4A43" w:rsidRPr="00F53EAF" w:rsidRDefault="00CA4A43" w:rsidP="00F53EAF">
      <w:pPr>
        <w:pStyle w:val="ConsPlusNormal"/>
        <w:widowControl w:val="0"/>
        <w:tabs>
          <w:tab w:val="left" w:pos="709"/>
        </w:tabs>
        <w:jc w:val="both"/>
      </w:pPr>
      <w:r w:rsidRPr="00F53EAF">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56D3A32C" w14:textId="77777777" w:rsidR="00CA4A43" w:rsidRPr="00F53EAF" w:rsidRDefault="00CA4A43" w:rsidP="00F53EAF">
      <w:pPr>
        <w:pStyle w:val="ConsPlusNormal"/>
        <w:widowControl w:val="0"/>
        <w:tabs>
          <w:tab w:val="left" w:pos="709"/>
        </w:tabs>
        <w:jc w:val="both"/>
      </w:pPr>
      <w:bookmarkStart w:id="88" w:name="P07D3"/>
      <w:bookmarkEnd w:id="88"/>
      <w:r w:rsidRPr="00F53EAF">
        <w:tab/>
        <w:t>13) иные документы и сведения, предоставление которых предусмотрено конкурсной документацией и (или) извещением о проведении конкурса.</w:t>
      </w:r>
    </w:p>
    <w:p w14:paraId="55858175"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34.6.</w:t>
      </w:r>
      <w:bookmarkStart w:id="89" w:name="_Ref526247208"/>
      <w:r w:rsidRPr="00F53EAF">
        <w:rPr>
          <w:rFonts w:ascii="Times New Roman" w:hAnsi="Times New Roman" w:cs="Times New Roman"/>
          <w:sz w:val="28"/>
          <w:szCs w:val="28"/>
        </w:rPr>
        <w:t>1.</w:t>
      </w:r>
      <w:bookmarkEnd w:id="89"/>
      <w:r w:rsidRPr="00F53EAF">
        <w:rPr>
          <w:rFonts w:ascii="Times New Roman"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предложения </w:t>
      </w:r>
      <w:r w:rsidRPr="00F53EAF">
        <w:rPr>
          <w:rFonts w:ascii="Times New Roman" w:hAnsi="Times New Roman" w:cs="Times New Roman"/>
          <w:sz w:val="28"/>
          <w:szCs w:val="28"/>
        </w:rPr>
        <w:lastRenderedPageBreak/>
        <w:t xml:space="preserve">участника такого конкурса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(сумме цен единиц) товара, работы, услуги.</w:t>
      </w:r>
    </w:p>
    <w:p w14:paraId="7DC440C3" w14:textId="77777777" w:rsidR="00CA4A43" w:rsidRPr="00F53EAF" w:rsidRDefault="00CA4A43"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6CF5822E"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21901CF8"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rStyle w:val="comment"/>
          <w:sz w:val="28"/>
          <w:szCs w:val="28"/>
        </w:rPr>
        <w:t>34.7</w:t>
      </w:r>
      <w:r w:rsidRPr="00F53EAF">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90" w:name="P07D7"/>
      <w:bookmarkEnd w:id="90"/>
    </w:p>
    <w:p w14:paraId="30B40C1E" w14:textId="77777777" w:rsidR="00CA4A43" w:rsidRPr="00F53EAF" w:rsidRDefault="00CA4A43" w:rsidP="00F53EAF">
      <w:pPr>
        <w:pStyle w:val="ConsPlusNormal"/>
        <w:widowControl w:val="0"/>
        <w:tabs>
          <w:tab w:val="left" w:pos="709"/>
        </w:tabs>
        <w:jc w:val="both"/>
        <w:rPr>
          <w:rFonts w:eastAsia="Times New Roman"/>
        </w:rPr>
      </w:pPr>
      <w:r w:rsidRPr="00F53EAF">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F53EAF">
        <w:rPr>
          <w:lang w:val="en-US"/>
        </w:rPr>
        <w:t> </w:t>
      </w:r>
      <w:r w:rsidRPr="00F53EAF">
        <w:t>содержание таких документов и сведений не нарушает требований действующего законодательства Российской Федерации.</w:t>
      </w:r>
      <w:r w:rsidRPr="00F53EAF">
        <w:rPr>
          <w:rFonts w:eastAsia="Times New Roman"/>
        </w:rPr>
        <w:t xml:space="preserve"> </w:t>
      </w:r>
    </w:p>
    <w:p w14:paraId="0641B351" w14:textId="77777777" w:rsidR="00CA4A43" w:rsidRPr="00F53EAF" w:rsidRDefault="00CA4A43" w:rsidP="00F53EAF">
      <w:pPr>
        <w:pStyle w:val="ConsPlusNormal"/>
        <w:widowControl w:val="0"/>
        <w:tabs>
          <w:tab w:val="left" w:pos="709"/>
        </w:tabs>
        <w:jc w:val="both"/>
        <w:rPr>
          <w:rFonts w:eastAsia="Times New Roman"/>
        </w:rPr>
      </w:pPr>
      <w:r w:rsidRPr="00F53EAF">
        <w:rPr>
          <w:rFonts w:eastAsia="Times New Roman"/>
        </w:rPr>
        <w:tab/>
        <w:t>34.9.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188EACB"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w:t>
      </w:r>
      <w:r w:rsidRPr="00F53EAF">
        <w:rPr>
          <w:rFonts w:ascii="Times New Roman" w:hAnsi="Times New Roman" w:cs="Times New Roman"/>
          <w:sz w:val="28"/>
          <w:szCs w:val="28"/>
        </w:rPr>
        <w:lastRenderedPageBreak/>
        <w:t>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1CA42259"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34.11. Все листы поданной в письменной форме заявки на участие в</w:t>
      </w:r>
      <w:r w:rsidRPr="00F53EAF">
        <w:rPr>
          <w:sz w:val="28"/>
          <w:szCs w:val="28"/>
          <w:lang w:val="en-US"/>
        </w:rPr>
        <w:t> </w:t>
      </w:r>
      <w:r w:rsidRPr="00F53EAF">
        <w:rPr>
          <w:sz w:val="28"/>
          <w:szCs w:val="28"/>
        </w:rPr>
        <w:t>открытом конкурсе, все листы тома такой заявки должны быть прошиты и</w:t>
      </w:r>
      <w:r w:rsidRPr="00F53EAF">
        <w:rPr>
          <w:sz w:val="28"/>
          <w:szCs w:val="28"/>
          <w:lang w:val="en-US"/>
        </w:rPr>
        <w:t> </w:t>
      </w:r>
      <w:r w:rsidRPr="00F53EAF">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F53EAF">
        <w:rPr>
          <w:sz w:val="28"/>
          <w:szCs w:val="28"/>
          <w:lang w:val="en-US"/>
        </w:rPr>
        <w:t> </w:t>
      </w:r>
      <w:r w:rsidRPr="00F53EAF">
        <w:rPr>
          <w:sz w:val="28"/>
          <w:szCs w:val="28"/>
        </w:rPr>
        <w:t>юридического лица) и подписаны участником открытого конкурса или</w:t>
      </w:r>
      <w:r w:rsidRPr="00F53EAF">
        <w:rPr>
          <w:sz w:val="28"/>
          <w:szCs w:val="28"/>
          <w:lang w:val="en-US"/>
        </w:rPr>
        <w:t> </w:t>
      </w:r>
      <w:r w:rsidRPr="00F53EAF">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F53EAF">
        <w:rPr>
          <w:sz w:val="28"/>
          <w:szCs w:val="28"/>
          <w:lang w:val="en-US"/>
        </w:rPr>
        <w:t> </w:t>
      </w:r>
      <w:r w:rsidRPr="00F53EAF">
        <w:rPr>
          <w:sz w:val="28"/>
          <w:szCs w:val="28"/>
        </w:rP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sidRPr="00F53EAF">
        <w:rPr>
          <w:sz w:val="28"/>
          <w:szCs w:val="28"/>
          <w:lang w:val="en-US"/>
        </w:rPr>
        <w:t> </w:t>
      </w:r>
      <w:r w:rsidRPr="00F53EAF">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5FC67770"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1" w:name="P07DB"/>
      <w:bookmarkEnd w:id="91"/>
      <w:r w:rsidRPr="00F53EAF">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14:paraId="5BE0EBFC"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Регистрация заявок на участие в электронном конкурсе осуществляется посредством функционала электронной площадки.</w:t>
      </w:r>
    </w:p>
    <w:p w14:paraId="5ECA1CC1"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2" w:name="P07E1"/>
      <w:bookmarkEnd w:id="92"/>
      <w:r w:rsidRPr="00F53EAF">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0ABDFBC6"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34.14. Заказчик обеспечивает сохранность конвертов с заявками на</w:t>
      </w:r>
      <w:r w:rsidRPr="00F53EAF">
        <w:rPr>
          <w:sz w:val="28"/>
          <w:szCs w:val="28"/>
          <w:lang w:val="en-US"/>
        </w:rPr>
        <w:t> </w:t>
      </w:r>
      <w:r w:rsidRPr="00F53EAF">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14:paraId="4E7B7C57" w14:textId="58F2AFC9" w:rsidR="00632ACA" w:rsidRPr="00F53EAF" w:rsidRDefault="00CA4A43" w:rsidP="00F53EAF">
      <w:pPr>
        <w:pStyle w:val="formattext"/>
        <w:spacing w:before="0" w:beforeAutospacing="0" w:after="0" w:afterAutospacing="0"/>
        <w:ind w:firstLine="708"/>
        <w:jc w:val="both"/>
        <w:rPr>
          <w:sz w:val="28"/>
          <w:szCs w:val="28"/>
        </w:rPr>
      </w:pPr>
      <w:r w:rsidRPr="00F53EAF">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F53EAF">
        <w:rPr>
          <w:sz w:val="28"/>
          <w:szCs w:val="28"/>
          <w:lang w:val="en-US"/>
        </w:rPr>
        <w:t> </w:t>
      </w:r>
      <w:r w:rsidRPr="00F53EAF">
        <w:rPr>
          <w:sz w:val="28"/>
          <w:szCs w:val="28"/>
        </w:rPr>
        <w:t>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r w:rsidR="00C66B50" w:rsidRPr="00F53EAF">
        <w:rPr>
          <w:sz w:val="28"/>
          <w:szCs w:val="28"/>
        </w:rPr>
        <w:t xml:space="preserve"> </w:t>
      </w:r>
      <w:r w:rsidR="00632ACA" w:rsidRPr="00F53EAF">
        <w:rPr>
          <w:sz w:val="28"/>
          <w:szCs w:val="28"/>
        </w:rPr>
        <w:t xml:space="preserve"> </w:t>
      </w:r>
    </w:p>
    <w:p w14:paraId="62A42CD1" w14:textId="77777777" w:rsidR="00632ACA" w:rsidRPr="00F53EAF" w:rsidRDefault="00632ACA" w:rsidP="00F53EAF">
      <w:pPr>
        <w:pStyle w:val="formattext"/>
        <w:spacing w:before="0" w:beforeAutospacing="0" w:after="0" w:afterAutospacing="0"/>
        <w:ind w:firstLine="480"/>
        <w:jc w:val="both"/>
        <w:rPr>
          <w:strike/>
          <w:sz w:val="28"/>
          <w:szCs w:val="28"/>
        </w:rPr>
      </w:pPr>
      <w:bookmarkStart w:id="93" w:name="P07E9"/>
      <w:bookmarkEnd w:id="93"/>
    </w:p>
    <w:p w14:paraId="4F58412A"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94" w:name="_Toc17704967"/>
      <w:bookmarkStart w:id="95" w:name="_Toc529531854"/>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5</w:t>
      </w:r>
      <w:r w:rsidRPr="00F53EAF">
        <w:rPr>
          <w:rFonts w:ascii="Times New Roman" w:hAnsi="Times New Roman" w:cs="Times New Roman"/>
          <w:b/>
          <w:sz w:val="28"/>
          <w:szCs w:val="28"/>
        </w:rPr>
        <w:t xml:space="preserve">. Порядок вскрытия конвертов с заявками на участие в </w:t>
      </w:r>
      <w:r w:rsidR="00396CB4" w:rsidRPr="00F53EAF">
        <w:rPr>
          <w:rFonts w:ascii="Times New Roman" w:hAnsi="Times New Roman" w:cs="Times New Roman"/>
          <w:b/>
          <w:sz w:val="28"/>
          <w:szCs w:val="28"/>
        </w:rPr>
        <w:t xml:space="preserve">открытом </w:t>
      </w:r>
      <w:r w:rsidRPr="00F53EAF">
        <w:rPr>
          <w:rFonts w:ascii="Times New Roman" w:hAnsi="Times New Roman" w:cs="Times New Roman"/>
          <w:b/>
          <w:sz w:val="28"/>
          <w:szCs w:val="28"/>
        </w:rPr>
        <w:t>конкурсе</w:t>
      </w:r>
      <w:bookmarkEnd w:id="94"/>
      <w:bookmarkEnd w:id="95"/>
    </w:p>
    <w:p w14:paraId="07C8D00A" w14:textId="77777777" w:rsidR="00632ACA" w:rsidRPr="00F53EAF" w:rsidRDefault="00632ACA" w:rsidP="00F53EAF">
      <w:pPr>
        <w:pStyle w:val="ac"/>
        <w:spacing w:after="0" w:line="240" w:lineRule="auto"/>
        <w:ind w:left="0" w:firstLine="709"/>
        <w:jc w:val="both"/>
        <w:rPr>
          <w:rFonts w:ascii="Times New Roman" w:hAnsi="Times New Roman" w:cs="Times New Roman"/>
          <w:b/>
          <w:sz w:val="28"/>
          <w:szCs w:val="28"/>
        </w:rPr>
      </w:pPr>
    </w:p>
    <w:p w14:paraId="3DE1B2B3"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.1.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после наступления срока, указанного в конкурсной документации в качестве срока подачи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lastRenderedPageBreak/>
        <w:t xml:space="preserve">конкурсе. Конверты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вскрываются </w:t>
      </w:r>
      <w:proofErr w:type="gramStart"/>
      <w:r w:rsidRPr="00F53EAF">
        <w:rPr>
          <w:sz w:val="28"/>
          <w:szCs w:val="28"/>
        </w:rPr>
        <w:t>во время</w:t>
      </w:r>
      <w:proofErr w:type="gramEnd"/>
      <w:r w:rsidRPr="00F53EAF">
        <w:rPr>
          <w:sz w:val="28"/>
          <w:szCs w:val="28"/>
        </w:rPr>
        <w:t>, в месте, в порядке, указанными в конкурсной документации. Вскрытие всех поступивших конвертов с заявками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конкурсе осуществляется в од</w:t>
      </w:r>
      <w:r w:rsidR="00BB6D7A" w:rsidRPr="00F53EAF">
        <w:rPr>
          <w:sz w:val="28"/>
          <w:szCs w:val="28"/>
        </w:rPr>
        <w:t>но</w:t>
      </w:r>
      <w:r w:rsidRPr="00F53EAF">
        <w:rPr>
          <w:sz w:val="28"/>
          <w:szCs w:val="28"/>
        </w:rPr>
        <w:t xml:space="preserve"> время. </w:t>
      </w:r>
    </w:p>
    <w:p w14:paraId="1691572B" w14:textId="77777777" w:rsidR="00632ACA" w:rsidRPr="00F53EAF" w:rsidRDefault="00632ACA" w:rsidP="00F53EAF">
      <w:pPr>
        <w:pStyle w:val="formattext"/>
        <w:spacing w:before="0" w:beforeAutospacing="0" w:after="0" w:afterAutospacing="0"/>
        <w:ind w:firstLine="709"/>
        <w:jc w:val="both"/>
        <w:rPr>
          <w:sz w:val="28"/>
          <w:szCs w:val="28"/>
        </w:rPr>
      </w:pPr>
      <w:bookmarkStart w:id="96" w:name="P07F2"/>
      <w:bookmarkEnd w:id="96"/>
      <w:r w:rsidRPr="00F53EAF">
        <w:rPr>
          <w:sz w:val="28"/>
          <w:szCs w:val="28"/>
        </w:rPr>
        <w:t>3</w:t>
      </w:r>
      <w:r w:rsidR="00781FEB" w:rsidRPr="00F53EAF">
        <w:rPr>
          <w:sz w:val="28"/>
          <w:szCs w:val="28"/>
        </w:rPr>
        <w:t>5</w:t>
      </w:r>
      <w:r w:rsidRPr="00F53EAF">
        <w:rPr>
          <w:sz w:val="28"/>
          <w:szCs w:val="28"/>
        </w:rPr>
        <w:t xml:space="preserve">.2. Заказчик предоставляет возможность всем участникам </w:t>
      </w:r>
      <w:r w:rsidR="00396CB4" w:rsidRPr="00F53EAF">
        <w:rPr>
          <w:sz w:val="28"/>
          <w:szCs w:val="28"/>
        </w:rPr>
        <w:t xml:space="preserve">открытого </w:t>
      </w:r>
      <w:r w:rsidRPr="00F53EAF">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w:t>
      </w:r>
      <w:r w:rsidR="00311030" w:rsidRPr="00F53EAF">
        <w:rPr>
          <w:sz w:val="28"/>
          <w:szCs w:val="28"/>
        </w:rPr>
        <w:t xml:space="preserve"> </w:t>
      </w:r>
      <w:r w:rsidR="000A21C2" w:rsidRPr="00F53EAF">
        <w:rPr>
          <w:sz w:val="28"/>
          <w:szCs w:val="28"/>
        </w:rPr>
        <w:t>и (</w:t>
      </w:r>
      <w:r w:rsidR="00311030" w:rsidRPr="00F53EAF">
        <w:rPr>
          <w:sz w:val="28"/>
          <w:szCs w:val="28"/>
        </w:rPr>
        <w:t>или</w:t>
      </w:r>
      <w:r w:rsidR="000A21C2" w:rsidRPr="00F53EAF">
        <w:rPr>
          <w:sz w:val="28"/>
          <w:szCs w:val="28"/>
        </w:rPr>
        <w:t>)</w:t>
      </w:r>
      <w:r w:rsidR="00311030" w:rsidRPr="00F53EAF">
        <w:rPr>
          <w:sz w:val="28"/>
          <w:szCs w:val="28"/>
        </w:rPr>
        <w:t xml:space="preserve"> обеспечивает видеотрансляцию</w:t>
      </w:r>
      <w:r w:rsidR="000A21C2" w:rsidRPr="00F53EAF">
        <w:rPr>
          <w:sz w:val="28"/>
          <w:szCs w:val="28"/>
        </w:rPr>
        <w:t xml:space="preserve"> указанного этапа закупки</w:t>
      </w:r>
      <w:r w:rsidRPr="00F53EAF">
        <w:rPr>
          <w:sz w:val="28"/>
          <w:szCs w:val="28"/>
        </w:rPr>
        <w:t xml:space="preserve">. </w:t>
      </w:r>
      <w:r w:rsidR="000839FA" w:rsidRPr="00F53EAF">
        <w:rPr>
          <w:sz w:val="28"/>
          <w:szCs w:val="28"/>
        </w:rPr>
        <w:t>Порядок обеспечения участия при вскрытии конвертов с заявками на участие в</w:t>
      </w:r>
      <w:r w:rsidR="00C823B5" w:rsidRPr="00F53EAF">
        <w:rPr>
          <w:sz w:val="28"/>
          <w:szCs w:val="28"/>
          <w:lang w:val="en-US"/>
        </w:rPr>
        <w:t> </w:t>
      </w:r>
      <w:r w:rsidR="000839FA" w:rsidRPr="00F53EAF">
        <w:rPr>
          <w:sz w:val="28"/>
          <w:szCs w:val="28"/>
        </w:rPr>
        <w:t>открытом</w:t>
      </w:r>
      <w:r w:rsidR="000839FA" w:rsidRPr="00F53EAF">
        <w:rPr>
          <w:b/>
          <w:sz w:val="28"/>
          <w:szCs w:val="28"/>
        </w:rPr>
        <w:t xml:space="preserve"> </w:t>
      </w:r>
      <w:r w:rsidR="000839FA" w:rsidRPr="00F53EAF">
        <w:rPr>
          <w:sz w:val="28"/>
          <w:szCs w:val="28"/>
        </w:rPr>
        <w:t>конкурсе указывается в конкурсной документации.</w:t>
      </w:r>
    </w:p>
    <w:p w14:paraId="60C9D3CD"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 xml:space="preserve">.3. Непосредственно перед вскрытием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или в случае проведения </w:t>
      </w:r>
      <w:r w:rsidR="00396CB4" w:rsidRPr="00F53EAF">
        <w:rPr>
          <w:sz w:val="28"/>
          <w:szCs w:val="28"/>
        </w:rPr>
        <w:t xml:space="preserve">открытого </w:t>
      </w:r>
      <w:r w:rsidRPr="00F53EAF">
        <w:rPr>
          <w:sz w:val="28"/>
          <w:szCs w:val="28"/>
        </w:rPr>
        <w:t>конкурса по</w:t>
      </w:r>
      <w:r w:rsidR="00C823B5" w:rsidRPr="00F53EAF">
        <w:rPr>
          <w:sz w:val="28"/>
          <w:szCs w:val="28"/>
          <w:lang w:val="en-US"/>
        </w:rPr>
        <w:t> </w:t>
      </w:r>
      <w:r w:rsidRPr="00F53EAF">
        <w:rPr>
          <w:sz w:val="28"/>
          <w:szCs w:val="28"/>
        </w:rPr>
        <w:t>нескольким лотам перед вскрытием таких конвертов в отношении каждого лота заявкам на участие в</w:t>
      </w:r>
      <w:r w:rsidR="00CA51A2" w:rsidRPr="00F53EAF">
        <w:rPr>
          <w:sz w:val="28"/>
          <w:szCs w:val="28"/>
        </w:rPr>
        <w:t xml:space="preserve"> </w:t>
      </w:r>
      <w:r w:rsidR="00396CB4" w:rsidRPr="00F53EAF">
        <w:rPr>
          <w:sz w:val="28"/>
          <w:szCs w:val="28"/>
        </w:rPr>
        <w:t>открытом</w:t>
      </w:r>
      <w:r w:rsidR="00396CB4" w:rsidRPr="00F53EAF">
        <w:rPr>
          <w:b/>
          <w:sz w:val="28"/>
          <w:szCs w:val="28"/>
        </w:rPr>
        <w:t xml:space="preserve"> </w:t>
      </w:r>
      <w:r w:rsidR="00CA51A2" w:rsidRPr="00F53EAF">
        <w:rPr>
          <w:sz w:val="28"/>
          <w:szCs w:val="28"/>
        </w:rPr>
        <w:t>конкурсе</w:t>
      </w:r>
      <w:r w:rsidRPr="00F53EAF">
        <w:rPr>
          <w:sz w:val="28"/>
          <w:szCs w:val="28"/>
        </w:rPr>
        <w:t xml:space="preserve"> комиссия по осуществлению закупок объявляет участникам </w:t>
      </w:r>
      <w:r w:rsidR="00396CB4" w:rsidRPr="00F53EAF">
        <w:rPr>
          <w:sz w:val="28"/>
          <w:szCs w:val="28"/>
        </w:rPr>
        <w:t>открыто</w:t>
      </w:r>
      <w:r w:rsidR="00B945BB" w:rsidRPr="00F53EAF">
        <w:rPr>
          <w:sz w:val="28"/>
          <w:szCs w:val="28"/>
        </w:rPr>
        <w:t>го</w:t>
      </w:r>
      <w:r w:rsidR="00396CB4" w:rsidRPr="00F53EAF">
        <w:rPr>
          <w:b/>
          <w:sz w:val="28"/>
          <w:szCs w:val="28"/>
        </w:rPr>
        <w:t xml:space="preserve"> </w:t>
      </w:r>
      <w:r w:rsidRPr="00F53EAF">
        <w:rPr>
          <w:sz w:val="28"/>
          <w:szCs w:val="28"/>
        </w:rPr>
        <w:t>конкурса, присутствующим при</w:t>
      </w:r>
      <w:r w:rsidR="00C823B5" w:rsidRPr="00F53EAF">
        <w:rPr>
          <w:sz w:val="28"/>
          <w:szCs w:val="28"/>
          <w:lang w:val="en-US"/>
        </w:rPr>
        <w:t> </w:t>
      </w:r>
      <w:r w:rsidRPr="00F53EAF">
        <w:rPr>
          <w:sz w:val="28"/>
          <w:szCs w:val="28"/>
        </w:rPr>
        <w:t>вскрытии</w:t>
      </w:r>
      <w:r w:rsidR="00C81EEE" w:rsidRPr="00F53EAF">
        <w:rPr>
          <w:sz w:val="28"/>
          <w:szCs w:val="28"/>
        </w:rPr>
        <w:t xml:space="preserve"> таких конвертов, о возможности </w:t>
      </w:r>
      <w:r w:rsidRPr="00F53EAF">
        <w:rPr>
          <w:sz w:val="28"/>
          <w:szCs w:val="28"/>
        </w:rPr>
        <w:t>отзыва поданных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до вскрытия таких конвертов. </w:t>
      </w:r>
    </w:p>
    <w:p w14:paraId="39CF4EBE" w14:textId="77777777" w:rsidR="00632ACA" w:rsidRPr="00F53EAF" w:rsidRDefault="00632ACA" w:rsidP="00F53EAF">
      <w:pPr>
        <w:pStyle w:val="formattext"/>
        <w:spacing w:before="0" w:beforeAutospacing="0" w:after="0" w:afterAutospacing="0"/>
        <w:ind w:firstLine="709"/>
        <w:jc w:val="both"/>
        <w:rPr>
          <w:sz w:val="28"/>
          <w:szCs w:val="28"/>
        </w:rPr>
      </w:pPr>
      <w:bookmarkStart w:id="97" w:name="P07F6"/>
      <w:bookmarkEnd w:id="97"/>
      <w:r w:rsidRPr="00F53EAF">
        <w:rPr>
          <w:sz w:val="28"/>
          <w:szCs w:val="28"/>
        </w:rPr>
        <w:t>3</w:t>
      </w:r>
      <w:r w:rsidR="00781FEB" w:rsidRPr="00F53EAF">
        <w:rPr>
          <w:sz w:val="28"/>
          <w:szCs w:val="28"/>
        </w:rPr>
        <w:t>5</w:t>
      </w:r>
      <w:r w:rsidRPr="00F53EAF">
        <w:rPr>
          <w:sz w:val="28"/>
          <w:szCs w:val="28"/>
        </w:rPr>
        <w:t>.</w:t>
      </w:r>
      <w:r w:rsidR="00203649" w:rsidRPr="00F53EAF">
        <w:rPr>
          <w:sz w:val="28"/>
          <w:szCs w:val="28"/>
        </w:rPr>
        <w:t>4</w:t>
      </w:r>
      <w:r w:rsidRPr="00F53EAF">
        <w:rPr>
          <w:sz w:val="28"/>
          <w:szCs w:val="28"/>
        </w:rPr>
        <w:t>.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в отношении одного и того же лота</w:t>
      </w:r>
      <w:r w:rsidR="003C123F" w:rsidRPr="00F53EAF">
        <w:rPr>
          <w:sz w:val="28"/>
          <w:szCs w:val="28"/>
        </w:rPr>
        <w:t>,</w:t>
      </w:r>
      <w:r w:rsidRPr="00F53EAF">
        <w:rPr>
          <w:sz w:val="28"/>
          <w:szCs w:val="28"/>
        </w:rPr>
        <w:t xml:space="preserve"> при</w:t>
      </w:r>
      <w:r w:rsidR="00C823B5" w:rsidRPr="00F53EAF">
        <w:rPr>
          <w:sz w:val="28"/>
          <w:szCs w:val="28"/>
          <w:lang w:val="en-US"/>
        </w:rPr>
        <w:t> </w:t>
      </w:r>
      <w:r w:rsidRPr="00F53EAF">
        <w:rPr>
          <w:sz w:val="28"/>
          <w:szCs w:val="28"/>
        </w:rPr>
        <w:t>условии, что поданные ранее этим участником заявки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не отозваны, все заявки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этого участника, поданные в отношении одного и того же лота, не</w:t>
      </w:r>
      <w:r w:rsidR="00C823B5" w:rsidRPr="00F53EAF">
        <w:rPr>
          <w:sz w:val="28"/>
          <w:szCs w:val="28"/>
          <w:lang w:val="en-US"/>
        </w:rPr>
        <w:t> </w:t>
      </w:r>
      <w:r w:rsidRPr="00F53EAF">
        <w:rPr>
          <w:sz w:val="28"/>
          <w:szCs w:val="28"/>
        </w:rPr>
        <w:t xml:space="preserve">рассматриваются и возвращаются этому участнику. </w:t>
      </w:r>
    </w:p>
    <w:p w14:paraId="610C9EBF" w14:textId="113B8CEB" w:rsidR="00E941E7"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5</w:t>
      </w:r>
      <w:r w:rsidRPr="00F53EAF">
        <w:rPr>
          <w:sz w:val="28"/>
          <w:szCs w:val="28"/>
        </w:rPr>
        <w:t>.</w:t>
      </w:r>
      <w:r w:rsidR="003D28DF" w:rsidRPr="00F53EAF">
        <w:rPr>
          <w:sz w:val="28"/>
          <w:szCs w:val="28"/>
        </w:rPr>
        <w:t>5</w:t>
      </w:r>
      <w:r w:rsidRPr="00F53EAF">
        <w:rPr>
          <w:sz w:val="28"/>
          <w:szCs w:val="28"/>
        </w:rPr>
        <w:t xml:space="preserve">. </w:t>
      </w:r>
      <w:r w:rsidR="00F44EFC" w:rsidRPr="00F53EAF">
        <w:rPr>
          <w:sz w:val="28"/>
          <w:szCs w:val="28"/>
        </w:rPr>
        <w:t>Предмет закупки, к</w:t>
      </w:r>
      <w:r w:rsidR="003C123F" w:rsidRPr="00F53EAF">
        <w:rPr>
          <w:sz w:val="28"/>
          <w:szCs w:val="28"/>
        </w:rPr>
        <w:t>оличество поданных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004C1553" w:rsidRPr="00F53EAF">
        <w:rPr>
          <w:sz w:val="28"/>
          <w:szCs w:val="28"/>
        </w:rPr>
        <w:t xml:space="preserve">конкурсе </w:t>
      </w:r>
      <w:r w:rsidR="00F44EFC" w:rsidRPr="00F53EAF">
        <w:rPr>
          <w:sz w:val="28"/>
          <w:szCs w:val="28"/>
        </w:rPr>
        <w:t>заявок, а также дата и время регистрации каждой такой заявки</w:t>
      </w:r>
      <w:r w:rsidR="00E941E7" w:rsidRPr="00F53EAF">
        <w:rPr>
          <w:sz w:val="28"/>
          <w:szCs w:val="28"/>
        </w:rPr>
        <w:t xml:space="preserve">, </w:t>
      </w:r>
      <w:r w:rsidRPr="00F53EAF">
        <w:rPr>
          <w:sz w:val="28"/>
          <w:szCs w:val="28"/>
        </w:rPr>
        <w:t xml:space="preserve">объявляются </w:t>
      </w:r>
      <w:r w:rsidR="00F44EFC" w:rsidRPr="00F53EAF">
        <w:rPr>
          <w:sz w:val="28"/>
          <w:szCs w:val="28"/>
        </w:rPr>
        <w:t xml:space="preserve">комиссией </w:t>
      </w:r>
      <w:r w:rsidRPr="00F53EAF">
        <w:rPr>
          <w:sz w:val="28"/>
          <w:szCs w:val="28"/>
        </w:rPr>
        <w:t>при вскрытии данных конвертов</w:t>
      </w:r>
      <w:r w:rsidR="00E941E7" w:rsidRPr="00F53EAF">
        <w:rPr>
          <w:sz w:val="28"/>
          <w:szCs w:val="28"/>
        </w:rPr>
        <w:t>.</w:t>
      </w:r>
    </w:p>
    <w:p w14:paraId="3C32E96B" w14:textId="2D88C827" w:rsidR="00DA6405" w:rsidRPr="00F53EAF" w:rsidRDefault="00E941E7" w:rsidP="00F53EAF">
      <w:pPr>
        <w:pStyle w:val="formattext"/>
        <w:spacing w:before="0" w:beforeAutospacing="0" w:after="0" w:afterAutospacing="0"/>
        <w:ind w:firstLine="708"/>
        <w:jc w:val="both"/>
        <w:rPr>
          <w:sz w:val="28"/>
          <w:szCs w:val="28"/>
        </w:rPr>
      </w:pPr>
      <w:r w:rsidRPr="00F53EAF">
        <w:rPr>
          <w:sz w:val="28"/>
          <w:szCs w:val="28"/>
        </w:rPr>
        <w:t xml:space="preserve">35.6. В протокол </w:t>
      </w:r>
      <w:r w:rsidR="00D204C1" w:rsidRPr="00F53EAF">
        <w:rPr>
          <w:sz w:val="28"/>
          <w:szCs w:val="28"/>
        </w:rPr>
        <w:t xml:space="preserve">вскрытия конвертов с заявками на участие в открытом конкурсе </w:t>
      </w:r>
      <w:r w:rsidRPr="00F53EAF">
        <w:rPr>
          <w:sz w:val="28"/>
          <w:szCs w:val="28"/>
        </w:rPr>
        <w:t>включается информация,</w:t>
      </w:r>
      <w:r w:rsidR="00F44EFC" w:rsidRPr="00F53EAF">
        <w:rPr>
          <w:sz w:val="28"/>
          <w:szCs w:val="28"/>
        </w:rPr>
        <w:t xml:space="preserve"> предусмотренная частью 13 статьи 3.2 Закона № 223-ФЗ</w:t>
      </w:r>
      <w:r w:rsidR="00B250E3" w:rsidRPr="00F53EAF">
        <w:rPr>
          <w:sz w:val="28"/>
          <w:szCs w:val="28"/>
        </w:rPr>
        <w:t>.</w:t>
      </w:r>
      <w:r w:rsidRPr="00F53EAF">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14:paraId="08317428" w14:textId="77777777" w:rsidR="00EA1115" w:rsidRPr="00F53EAF" w:rsidRDefault="00EA1115" w:rsidP="00F53EAF">
      <w:pPr>
        <w:pStyle w:val="formattext"/>
        <w:spacing w:before="0" w:beforeAutospacing="0" w:after="0" w:afterAutospacing="0"/>
        <w:ind w:firstLine="708"/>
        <w:jc w:val="both"/>
        <w:rPr>
          <w:sz w:val="28"/>
          <w:szCs w:val="28"/>
        </w:rPr>
      </w:pPr>
      <w:r w:rsidRPr="00F53EAF">
        <w:rPr>
          <w:sz w:val="28"/>
        </w:rPr>
        <w:t>35.7. В случае если по окончании срока подачи заявок на участие в</w:t>
      </w:r>
      <w:r w:rsidRPr="00F53EAF">
        <w:rPr>
          <w:sz w:val="28"/>
          <w:lang w:val="en-US"/>
        </w:rPr>
        <w:t> </w:t>
      </w:r>
      <w:r w:rsidRPr="00F53EAF">
        <w:rPr>
          <w:sz w:val="28"/>
        </w:rPr>
        <w:t>конкурсе подана только одна заявка на участие в конкурсе или не подано ни</w:t>
      </w:r>
      <w:r w:rsidRPr="00F53EAF">
        <w:rPr>
          <w:sz w:val="28"/>
          <w:lang w:val="en-US"/>
        </w:rPr>
        <w:t> </w:t>
      </w:r>
      <w:r w:rsidRPr="00F53EAF">
        <w:rPr>
          <w:sz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F53EAF">
        <w:rPr>
          <w:sz w:val="28"/>
          <w:lang w:val="en-US"/>
        </w:rPr>
        <w:t> </w:t>
      </w:r>
      <w:r w:rsidRPr="00F53EAF">
        <w:rPr>
          <w:sz w:val="28"/>
        </w:rPr>
        <w:t>одной такой заявки.</w:t>
      </w:r>
    </w:p>
    <w:p w14:paraId="6C41E48A" w14:textId="77777777" w:rsidR="00EA1115" w:rsidRPr="00F53EAF" w:rsidRDefault="00F17B05" w:rsidP="00F53EAF">
      <w:pPr>
        <w:pStyle w:val="ConsPlusNormal"/>
        <w:tabs>
          <w:tab w:val="left" w:pos="709"/>
        </w:tabs>
        <w:ind w:firstLine="709"/>
        <w:jc w:val="both"/>
      </w:pPr>
      <w:r w:rsidRPr="00F53EAF">
        <w:t xml:space="preserve">35.8. </w:t>
      </w:r>
      <w:r w:rsidR="00EA1115" w:rsidRPr="00F53EAF">
        <w:t xml:space="preserve">В случае если конкурс признается несостоявшимся по причине того, что </w:t>
      </w:r>
      <w:r w:rsidR="002603B2" w:rsidRPr="00F53EAF">
        <w:t xml:space="preserve">на участие </w:t>
      </w:r>
      <w:r w:rsidR="00EA1115" w:rsidRPr="00F53EAF">
        <w:t xml:space="preserve">в таком конкурсе подана только одна заявка, </w:t>
      </w:r>
      <w:r w:rsidR="004C74BC" w:rsidRPr="00F53EAF">
        <w:t xml:space="preserve">она подлежит дальнейшему рассмотрению, а </w:t>
      </w:r>
      <w:r w:rsidR="00EA1115" w:rsidRPr="00F53EAF">
        <w:t>в протокол, указанный в</w:t>
      </w:r>
      <w:r w:rsidR="00EA1115" w:rsidRPr="00F53EAF">
        <w:rPr>
          <w:lang w:val="en-US"/>
        </w:rPr>
        <w:t> </w:t>
      </w:r>
      <w:r w:rsidR="00EA1115" w:rsidRPr="00F53EAF">
        <w:t>пункте 35.6 настоящего Положения, вносится информация о признании открытого конкурса несостоявшимся.</w:t>
      </w:r>
    </w:p>
    <w:p w14:paraId="02C80754" w14:textId="77777777" w:rsidR="00CA4A43" w:rsidRPr="00F53EAF" w:rsidRDefault="00CA4A43" w:rsidP="00F53EAF">
      <w:pPr>
        <w:pStyle w:val="ConsPlusNormal"/>
        <w:widowControl w:val="0"/>
        <w:tabs>
          <w:tab w:val="left" w:pos="709"/>
        </w:tabs>
        <w:ind w:firstLine="709"/>
        <w:jc w:val="both"/>
      </w:pPr>
      <w:r w:rsidRPr="00F53EAF">
        <w:t xml:space="preserve">35.9. В случае если конкурс признается несостоявшимся по причине того, </w:t>
      </w:r>
      <w:r w:rsidRPr="00F53EAF">
        <w:lastRenderedPageBreak/>
        <w:t>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4ECDC448" w14:textId="77777777" w:rsidR="00CA4A43" w:rsidRPr="00F53EAF" w:rsidRDefault="00CA4A43" w:rsidP="00F53EAF">
      <w:pPr>
        <w:pStyle w:val="ConsPlusNormal"/>
        <w:widowControl w:val="0"/>
        <w:tabs>
          <w:tab w:val="left" w:pos="709"/>
        </w:tabs>
        <w:ind w:firstLine="709"/>
        <w:jc w:val="both"/>
      </w:pPr>
      <w:r w:rsidRPr="00F53EAF">
        <w:t>В случае, указанном в абзаце первом пункта 35.9 настоящего Положения, заказчик вправе осуществить одно из следующих действий:</w:t>
      </w:r>
    </w:p>
    <w:p w14:paraId="46EFE2CA" w14:textId="77777777" w:rsidR="00CA4A43" w:rsidRPr="00F53EAF" w:rsidRDefault="00CA4A43" w:rsidP="00F53EAF">
      <w:pPr>
        <w:pStyle w:val="ConsPlusNormal"/>
        <w:widowControl w:val="0"/>
        <w:tabs>
          <w:tab w:val="left" w:pos="709"/>
        </w:tabs>
        <w:ind w:firstLine="709"/>
        <w:jc w:val="both"/>
      </w:pPr>
      <w:r w:rsidRPr="00F53EAF">
        <w:t>1) провести новую закупку;</w:t>
      </w:r>
    </w:p>
    <w:p w14:paraId="7BDC27AF" w14:textId="77777777" w:rsidR="00CA4A43" w:rsidRPr="00F53EAF" w:rsidRDefault="00CA4A43"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47EB6FA4" w14:textId="77777777" w:rsidR="00CA4A43" w:rsidRPr="00F53EAF" w:rsidRDefault="00CA4A43"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445340B5" w14:textId="0B8A8F05" w:rsidR="003C123F" w:rsidRPr="00F53EAF" w:rsidRDefault="00CA4A43" w:rsidP="00F53EAF">
      <w:pPr>
        <w:pStyle w:val="formattext"/>
        <w:spacing w:before="0" w:beforeAutospacing="0" w:after="0" w:afterAutospacing="0"/>
        <w:ind w:firstLine="709"/>
        <w:jc w:val="both"/>
        <w:rPr>
          <w:sz w:val="28"/>
          <w:szCs w:val="28"/>
        </w:rPr>
      </w:pPr>
      <w:r w:rsidRPr="00F53EAF">
        <w:rPr>
          <w:sz w:val="28"/>
          <w:szCs w:val="28"/>
        </w:rPr>
        <w:t>35.10. Протокол вскрытия конвертов с заявками на участие в открытом</w:t>
      </w:r>
      <w:r w:rsidRPr="00F53EAF">
        <w:rPr>
          <w:b/>
          <w:sz w:val="28"/>
          <w:szCs w:val="28"/>
        </w:rPr>
        <w:t xml:space="preserve"> </w:t>
      </w:r>
      <w:r w:rsidRPr="00F53EAF">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F53EAF">
        <w:rPr>
          <w:sz w:val="28"/>
          <w:szCs w:val="28"/>
          <w:lang w:val="en-US"/>
        </w:rPr>
        <w:t> </w:t>
      </w:r>
      <w:r w:rsidRPr="00F53EAF">
        <w:rPr>
          <w:sz w:val="28"/>
          <w:szCs w:val="28"/>
        </w:rPr>
        <w:t>позднее чем через три дня со дня подписания.</w:t>
      </w:r>
    </w:p>
    <w:p w14:paraId="48E62C68" w14:textId="77777777" w:rsidR="00632ACA" w:rsidRPr="00F53EAF" w:rsidRDefault="00632ACA" w:rsidP="00F53EAF">
      <w:pPr>
        <w:pStyle w:val="formattext"/>
        <w:spacing w:before="0" w:beforeAutospacing="0" w:after="0" w:afterAutospacing="0"/>
        <w:ind w:firstLine="482"/>
        <w:jc w:val="both"/>
        <w:rPr>
          <w:sz w:val="28"/>
          <w:szCs w:val="28"/>
        </w:rPr>
      </w:pPr>
    </w:p>
    <w:p w14:paraId="414264A7"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98" w:name="_Toc17704968"/>
      <w:bookmarkStart w:id="99" w:name="_Toc529531855"/>
      <w:r w:rsidRPr="00F53EAF">
        <w:rPr>
          <w:rFonts w:ascii="Times New Roman" w:hAnsi="Times New Roman" w:cs="Times New Roman"/>
          <w:color w:val="auto"/>
          <w:sz w:val="28"/>
          <w:szCs w:val="28"/>
        </w:rPr>
        <w:t>3</w:t>
      </w:r>
      <w:r w:rsidR="00781FEB"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Порядок рассмотрения и оценки заявок на участие в конкурсе</w:t>
      </w:r>
      <w:bookmarkEnd w:id="98"/>
      <w:bookmarkEnd w:id="99"/>
    </w:p>
    <w:p w14:paraId="523B1366" w14:textId="77777777" w:rsidR="00CA4A43" w:rsidRPr="00F53EAF" w:rsidRDefault="00CA4A43" w:rsidP="00F53EAF">
      <w:pPr>
        <w:tabs>
          <w:tab w:val="left" w:pos="709"/>
        </w:tabs>
        <w:spacing w:after="0" w:line="240" w:lineRule="auto"/>
        <w:jc w:val="both"/>
        <w:rPr>
          <w:rFonts w:ascii="Times New Roman" w:eastAsia="Times New Roman" w:hAnsi="Times New Roman" w:cs="Times New Roman"/>
          <w:sz w:val="28"/>
          <w:szCs w:val="28"/>
          <w:lang w:eastAsia="ru-RU"/>
        </w:rPr>
      </w:pPr>
    </w:p>
    <w:p w14:paraId="737BF7E1" w14:textId="48146A33" w:rsidR="00632ACA" w:rsidRPr="00F53EAF" w:rsidRDefault="00632ACA" w:rsidP="00F53EAF">
      <w:pPr>
        <w:tabs>
          <w:tab w:val="left" w:pos="709"/>
        </w:tabs>
        <w:spacing w:after="0" w:line="240" w:lineRule="auto"/>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ab/>
        <w:t>3</w:t>
      </w:r>
      <w:r w:rsidR="00781FEB"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 xml:space="preserve">.1. Рассмотрение </w:t>
      </w:r>
      <w:r w:rsidR="000713AF" w:rsidRPr="00F53EAF">
        <w:rPr>
          <w:rFonts w:ascii="Times New Roman" w:eastAsia="Times New Roman" w:hAnsi="Times New Roman" w:cs="Times New Roman"/>
          <w:sz w:val="28"/>
          <w:szCs w:val="28"/>
          <w:lang w:eastAsia="ru-RU"/>
        </w:rPr>
        <w:t xml:space="preserve">и оценка </w:t>
      </w:r>
      <w:r w:rsidR="009A5E8E" w:rsidRPr="00F53EAF">
        <w:rPr>
          <w:rFonts w:ascii="Times New Roman" w:eastAsia="Times New Roman" w:hAnsi="Times New Roman" w:cs="Times New Roman"/>
          <w:sz w:val="28"/>
          <w:szCs w:val="28"/>
          <w:lang w:eastAsia="ru-RU"/>
        </w:rPr>
        <w:t xml:space="preserve">заявок, </w:t>
      </w:r>
      <w:r w:rsidRPr="00F53EAF">
        <w:rPr>
          <w:rFonts w:ascii="Times New Roman" w:eastAsia="Times New Roman" w:hAnsi="Times New Roman" w:cs="Times New Roman"/>
          <w:sz w:val="28"/>
          <w:szCs w:val="28"/>
          <w:lang w:eastAsia="ru-RU"/>
        </w:rPr>
        <w:t>поданных на участие в конкурсе (далее в подразделе – рассмотрение заявок</w:t>
      </w:r>
      <w:r w:rsidR="00912CC3" w:rsidRPr="00F53EAF">
        <w:rPr>
          <w:rFonts w:ascii="Times New Roman" w:eastAsia="Times New Roman" w:hAnsi="Times New Roman" w:cs="Times New Roman"/>
          <w:sz w:val="28"/>
          <w:szCs w:val="28"/>
          <w:lang w:eastAsia="ru-RU"/>
        </w:rPr>
        <w:t>, оценка заявок</w:t>
      </w:r>
      <w:r w:rsidRPr="00F53EAF">
        <w:rPr>
          <w:rFonts w:ascii="Times New Roman" w:eastAsia="Times New Roman" w:hAnsi="Times New Roman" w:cs="Times New Roman"/>
          <w:sz w:val="28"/>
          <w:szCs w:val="28"/>
          <w:lang w:eastAsia="ru-RU"/>
        </w:rPr>
        <w:t>), осуществляется комиссией по осуществлению закупок.</w:t>
      </w:r>
    </w:p>
    <w:p w14:paraId="75E16AD8"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Pr="00F53EAF">
        <w:rPr>
          <w:sz w:val="28"/>
          <w:szCs w:val="28"/>
        </w:rPr>
        <w:t xml:space="preserve">.2. Срок рассмотрения заявок на участие в конкурсе не может превышать </w:t>
      </w:r>
      <w:r w:rsidR="009A5E8E" w:rsidRPr="00F53EAF">
        <w:rPr>
          <w:sz w:val="28"/>
          <w:szCs w:val="28"/>
        </w:rPr>
        <w:t>десять</w:t>
      </w:r>
      <w:r w:rsidRPr="00F53EAF">
        <w:rPr>
          <w:sz w:val="28"/>
          <w:szCs w:val="28"/>
        </w:rPr>
        <w:t xml:space="preserve"> дней с даты вскрытия конвертов с такими заявками</w:t>
      </w:r>
      <w:r w:rsidR="004676B2" w:rsidRPr="00F53EAF">
        <w:rPr>
          <w:sz w:val="28"/>
          <w:szCs w:val="28"/>
        </w:rPr>
        <w:t>, открытия доступа к таким заявкам</w:t>
      </w:r>
      <w:r w:rsidRPr="00F53EAF">
        <w:rPr>
          <w:sz w:val="28"/>
          <w:szCs w:val="28"/>
        </w:rPr>
        <w:t xml:space="preserve">. </w:t>
      </w:r>
    </w:p>
    <w:p w14:paraId="7F7A0526"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36.3. Комиссией по осуществлению закупок в рамках рассмотрения заявок выполняются следующие действия:</w:t>
      </w:r>
    </w:p>
    <w:p w14:paraId="07249225"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1) проверка состава заявок на соблюдение требований извещения и</w:t>
      </w:r>
      <w:r w:rsidRPr="00F53EAF">
        <w:rPr>
          <w:sz w:val="28"/>
          <w:szCs w:val="28"/>
          <w:lang w:val="en-US"/>
        </w:rPr>
        <w:t> </w:t>
      </w:r>
      <w:r w:rsidRPr="00F53EAF">
        <w:rPr>
          <w:sz w:val="28"/>
          <w:szCs w:val="28"/>
        </w:rPr>
        <w:t>документации;</w:t>
      </w:r>
    </w:p>
    <w:p w14:paraId="21075B5A"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F53EAF">
        <w:rPr>
          <w:sz w:val="28"/>
          <w:szCs w:val="28"/>
          <w:lang w:val="en-US"/>
        </w:rPr>
        <w:t> </w:t>
      </w:r>
      <w:r w:rsidRPr="00F53EAF">
        <w:rPr>
          <w:sz w:val="28"/>
          <w:szCs w:val="28"/>
        </w:rPr>
        <w:t>подпунктами 14, 16 пункта 8.4 настоящего Положения;</w:t>
      </w:r>
    </w:p>
    <w:p w14:paraId="26F9FAB2" w14:textId="65E4C307" w:rsidR="00632ACA" w:rsidRPr="00F53EAF" w:rsidRDefault="00B94164" w:rsidP="00F53EAF">
      <w:pPr>
        <w:pStyle w:val="formattext"/>
        <w:spacing w:before="0" w:beforeAutospacing="0" w:after="0" w:afterAutospacing="0"/>
        <w:ind w:firstLine="709"/>
        <w:jc w:val="both"/>
        <w:rPr>
          <w:sz w:val="28"/>
          <w:szCs w:val="28"/>
        </w:rPr>
      </w:pPr>
      <w:r w:rsidRPr="00F53EAF">
        <w:rPr>
          <w:sz w:val="28"/>
          <w:szCs w:val="28"/>
        </w:rPr>
        <w:t>3) принятие решений о допуске, отказе в допуске (отклонении заявки) к</w:t>
      </w:r>
      <w:r w:rsidRPr="00F53EAF">
        <w:rPr>
          <w:sz w:val="28"/>
          <w:szCs w:val="28"/>
          <w:lang w:val="en-US"/>
        </w:rPr>
        <w:t> </w:t>
      </w:r>
      <w:r w:rsidRPr="00F53EAF">
        <w:rPr>
          <w:sz w:val="28"/>
          <w:szCs w:val="28"/>
        </w:rPr>
        <w:t>оценке по соответствующим основаниям.</w:t>
      </w:r>
    </w:p>
    <w:p w14:paraId="32FC3D64"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11CBF162"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 xml:space="preserve">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w:t>
      </w:r>
      <w:r w:rsidRPr="00F53EAF">
        <w:rPr>
          <w:sz w:val="28"/>
          <w:szCs w:val="28"/>
        </w:rPr>
        <w:lastRenderedPageBreak/>
        <w:t>доход», закупки, субподрядчике (соисполнителе) на официальном сайте федерального органа исполнительной власти, уполномоченного по контролю и</w:t>
      </w:r>
      <w:r w:rsidRPr="00F53EAF">
        <w:rPr>
          <w:sz w:val="28"/>
          <w:szCs w:val="28"/>
          <w:lang w:val="en-US"/>
        </w:rPr>
        <w:t> </w:t>
      </w:r>
      <w:r w:rsidRPr="00F53EAF">
        <w:rPr>
          <w:sz w:val="28"/>
          <w:szCs w:val="28"/>
        </w:rPr>
        <w:t>надзору в области налогов и сборов.</w:t>
      </w:r>
    </w:p>
    <w:p w14:paraId="5F1347CB" w14:textId="77777777" w:rsidR="00632ACA"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6</w:t>
      </w:r>
      <w:r w:rsidRPr="00F53EAF">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00C823B5" w:rsidRPr="00F53EAF">
        <w:rPr>
          <w:sz w:val="28"/>
          <w:szCs w:val="28"/>
          <w:lang w:val="en-US"/>
        </w:rPr>
        <w:t> </w:t>
      </w:r>
      <w:r w:rsidRPr="00F53EAF">
        <w:rPr>
          <w:sz w:val="28"/>
          <w:szCs w:val="28"/>
        </w:rPr>
        <w:t>нарушают норм действующего законодательства, а также законных прав и</w:t>
      </w:r>
      <w:r w:rsidR="00C823B5" w:rsidRPr="00F53EAF">
        <w:rPr>
          <w:sz w:val="28"/>
          <w:szCs w:val="28"/>
          <w:lang w:val="en-US"/>
        </w:rPr>
        <w:t> </w:t>
      </w:r>
      <w:r w:rsidRPr="00F53EAF">
        <w:rPr>
          <w:sz w:val="28"/>
          <w:szCs w:val="28"/>
        </w:rPr>
        <w:t>интересов участников закупки.</w:t>
      </w:r>
    </w:p>
    <w:p w14:paraId="01B61B6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14:paraId="4245098B" w14:textId="32E28FCE"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0D0751" w:rsidRPr="00F53EAF">
        <w:rPr>
          <w:rFonts w:ascii="Times New Roman" w:hAnsi="Times New Roman" w:cs="Times New Roman"/>
          <w:sz w:val="28"/>
          <w:szCs w:val="28"/>
        </w:rPr>
        <w:t>непредставления документов и информации, которые предусмотрены пунктом 34.6.2</w:t>
      </w:r>
      <w:r w:rsidR="00F119A8" w:rsidRPr="00F53EAF">
        <w:rPr>
          <w:rFonts w:ascii="Times New Roman" w:hAnsi="Times New Roman" w:cs="Times New Roman"/>
          <w:sz w:val="28"/>
          <w:szCs w:val="28"/>
        </w:rPr>
        <w:t xml:space="preserve"> и (или) пунктом 34.6.3</w:t>
      </w:r>
      <w:r w:rsidR="000D0751" w:rsidRPr="00F53EAF">
        <w:rPr>
          <w:rFonts w:ascii="Times New Roman" w:hAnsi="Times New Roman" w:cs="Times New Roman"/>
          <w:sz w:val="28"/>
          <w:szCs w:val="28"/>
        </w:rPr>
        <w:t xml:space="preserve"> настоящего Положения, в случае осуществления конкурса в электронной форме</w:t>
      </w:r>
      <w:r w:rsidR="000D0751"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100" w:name="_Ref527713951"/>
      <w:r w:rsidR="00C85CB9" w:rsidRPr="00F53EAF">
        <w:rPr>
          <w:rFonts w:ascii="Times New Roman" w:eastAsia="Times New Roman" w:hAnsi="Times New Roman" w:cs="Times New Roman"/>
          <w:sz w:val="28"/>
          <w:szCs w:val="28"/>
        </w:rPr>
        <w:t xml:space="preserve"> или</w:t>
      </w:r>
      <w:bookmarkEnd w:id="100"/>
      <w:r w:rsidR="00C823B5"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непредставления документов и информации, которые предусмотрены пунктом 3</w:t>
      </w:r>
      <w:r w:rsidR="00517829" w:rsidRPr="00F53EAF">
        <w:rPr>
          <w:rFonts w:ascii="Times New Roman" w:hAnsi="Times New Roman" w:cs="Times New Roman"/>
          <w:sz w:val="28"/>
          <w:szCs w:val="28"/>
        </w:rPr>
        <w:t>4</w:t>
      </w:r>
      <w:r w:rsidR="00704FD5" w:rsidRPr="00F53EAF">
        <w:rPr>
          <w:rFonts w:ascii="Times New Roman" w:hAnsi="Times New Roman" w:cs="Times New Roman"/>
          <w:sz w:val="28"/>
          <w:szCs w:val="28"/>
        </w:rPr>
        <w:t>.</w:t>
      </w:r>
      <w:r w:rsidR="004F48CB" w:rsidRPr="00F53EAF">
        <w:rPr>
          <w:rFonts w:ascii="Times New Roman" w:hAnsi="Times New Roman" w:cs="Times New Roman"/>
          <w:sz w:val="28"/>
          <w:szCs w:val="28"/>
        </w:rPr>
        <w:t>6</w:t>
      </w:r>
      <w:r w:rsidR="006F580A"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r w:rsidR="00B07F22" w:rsidRPr="00F53EAF">
        <w:rPr>
          <w:rFonts w:ascii="Times New Roman" w:hAnsi="Times New Roman" w:cs="Times New Roman"/>
          <w:sz w:val="28"/>
          <w:szCs w:val="28"/>
        </w:rPr>
        <w:t xml:space="preserve"> (</w:t>
      </w:r>
      <w:r w:rsidR="00A4128F"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B07F22" w:rsidRPr="00F53EAF">
        <w:rPr>
          <w:rFonts w:ascii="Times New Roman" w:hAnsi="Times New Roman" w:cs="Times New Roman"/>
          <w:sz w:val="28"/>
          <w:szCs w:val="28"/>
        </w:rPr>
        <w:t>)</w:t>
      </w:r>
      <w:r w:rsidRPr="00F53EAF">
        <w:rPr>
          <w:rFonts w:ascii="Times New Roman" w:hAnsi="Times New Roman" w:cs="Times New Roman"/>
          <w:sz w:val="28"/>
          <w:szCs w:val="28"/>
        </w:rPr>
        <w:t>, несоответствия указанных документов и информации требованиям, установленным документацией</w:t>
      </w:r>
      <w:r w:rsidR="006350AF" w:rsidRPr="00F53EAF">
        <w:rPr>
          <w:rFonts w:ascii="Times New Roman" w:hAnsi="Times New Roman" w:cs="Times New Roman"/>
          <w:sz w:val="28"/>
          <w:szCs w:val="28"/>
        </w:rPr>
        <w:t xml:space="preserve"> и (или) извещением </w:t>
      </w:r>
      <w:r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таком конкурсе, </w:t>
      </w:r>
      <w:r w:rsidR="00360759" w:rsidRPr="00F53EAF">
        <w:rPr>
          <w:rFonts w:ascii="Times New Roman" w:hAnsi="Times New Roman" w:cs="Times New Roman"/>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r w:rsidRPr="00F53EAF">
        <w:rPr>
          <w:rFonts w:ascii="Times New Roman" w:hAnsi="Times New Roman" w:cs="Times New Roman"/>
          <w:sz w:val="28"/>
          <w:szCs w:val="28"/>
        </w:rPr>
        <w:t>;</w:t>
      </w:r>
    </w:p>
    <w:p w14:paraId="6D8BE0E7" w14:textId="189E0B53" w:rsidR="00904511"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B94164" w:rsidRPr="00F53EAF">
        <w:rPr>
          <w:rFonts w:ascii="Times New Roman" w:hAnsi="Times New Roman" w:cs="Times New Roman"/>
          <w:sz w:val="28"/>
          <w:szCs w:val="28"/>
        </w:rPr>
        <w:t>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00B94164" w:rsidRPr="00F53EAF">
        <w:rPr>
          <w:rFonts w:ascii="Times New Roman" w:hAnsi="Times New Roman" w:cs="Times New Roman"/>
          <w:sz w:val="28"/>
          <w:szCs w:val="28"/>
          <w:lang w:val="en-US"/>
        </w:rPr>
        <w:t> </w:t>
      </w:r>
      <w:r w:rsidR="00B94164" w:rsidRPr="00F53EAF">
        <w:rPr>
          <w:rFonts w:ascii="Times New Roman" w:hAnsi="Times New Roman" w:cs="Times New Roman"/>
          <w:sz w:val="28"/>
          <w:szCs w:val="28"/>
        </w:rPr>
        <w:t>подпунктами 14, 16 пункта 8.4 настоящего Положения;</w:t>
      </w:r>
    </w:p>
    <w:p w14:paraId="2A3FF2BC" w14:textId="77777777" w:rsidR="00D46473" w:rsidRPr="00F53EAF" w:rsidRDefault="002C271B" w:rsidP="00F53EAF">
      <w:pPr>
        <w:pStyle w:val="formattext"/>
        <w:spacing w:before="0" w:beforeAutospacing="0" w:after="0" w:afterAutospacing="0"/>
        <w:ind w:firstLine="708"/>
        <w:jc w:val="both"/>
        <w:rPr>
          <w:spacing w:val="-2"/>
          <w:sz w:val="28"/>
        </w:rPr>
      </w:pPr>
      <w:r w:rsidRPr="00F53EAF">
        <w:rPr>
          <w:spacing w:val="-2"/>
          <w:sz w:val="28"/>
        </w:rPr>
        <w:t xml:space="preserve">3) если предложение участника о цене договора превышает начальную (максимальную) цену договора, </w:t>
      </w:r>
      <w:r w:rsidR="00277B04" w:rsidRPr="00F53EAF">
        <w:rPr>
          <w:spacing w:val="-2"/>
          <w:sz w:val="28"/>
        </w:rPr>
        <w:t xml:space="preserve">в случае осуществления закупки в соответствии с главой 17 настоящего Положения – </w:t>
      </w:r>
      <w:r w:rsidR="00785BC7" w:rsidRPr="00F53EAF">
        <w:rPr>
          <w:spacing w:val="-2"/>
          <w:sz w:val="28"/>
        </w:rPr>
        <w:t xml:space="preserve">начальную </w:t>
      </w:r>
      <w:r w:rsidR="006172AA" w:rsidRPr="00F53EAF">
        <w:rPr>
          <w:spacing w:val="-2"/>
          <w:sz w:val="28"/>
        </w:rPr>
        <w:t xml:space="preserve">цену единицы (сумму цен единиц) товара, работы, услуги, </w:t>
      </w:r>
      <w:r w:rsidRPr="00F53EAF">
        <w:rPr>
          <w:spacing w:val="-2"/>
          <w:sz w:val="28"/>
        </w:rPr>
        <w:t>указанн</w:t>
      </w:r>
      <w:r w:rsidR="00277B04" w:rsidRPr="00F53EAF">
        <w:rPr>
          <w:spacing w:val="-2"/>
          <w:sz w:val="28"/>
        </w:rPr>
        <w:t>ые</w:t>
      </w:r>
      <w:r w:rsidRPr="00F53EAF">
        <w:rPr>
          <w:spacing w:val="-2"/>
          <w:sz w:val="28"/>
        </w:rPr>
        <w:t xml:space="preserve"> в извещении и документации </w:t>
      </w:r>
      <w:r w:rsidR="00D46473" w:rsidRPr="00F53EAF">
        <w:rPr>
          <w:spacing w:val="-2"/>
          <w:sz w:val="28"/>
        </w:rPr>
        <w:t xml:space="preserve">о проведении конкурса; </w:t>
      </w:r>
    </w:p>
    <w:p w14:paraId="724FD0AA" w14:textId="77777777" w:rsidR="00D46473" w:rsidRPr="00F53EAF" w:rsidRDefault="005807DB" w:rsidP="00F53EAF">
      <w:pPr>
        <w:pStyle w:val="formattext"/>
        <w:spacing w:before="0" w:beforeAutospacing="0" w:after="0" w:afterAutospacing="0"/>
        <w:ind w:firstLine="708"/>
        <w:jc w:val="both"/>
        <w:rPr>
          <w:spacing w:val="-2"/>
          <w:sz w:val="28"/>
          <w:szCs w:val="28"/>
        </w:rPr>
      </w:pPr>
      <w:r w:rsidRPr="00F53EAF">
        <w:rPr>
          <w:spacing w:val="-2"/>
          <w:sz w:val="28"/>
        </w:rPr>
        <w:t>4</w:t>
      </w:r>
      <w:r w:rsidR="00D46473" w:rsidRPr="00F53EAF">
        <w:rPr>
          <w:spacing w:val="-2"/>
          <w:sz w:val="28"/>
        </w:rPr>
        <w:t>)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w:t>
      </w:r>
      <w:r w:rsidR="002374D8" w:rsidRPr="00F53EAF">
        <w:rPr>
          <w:spacing w:val="-2"/>
          <w:sz w:val="28"/>
        </w:rPr>
        <w:t xml:space="preserve"> в случае</w:t>
      </w:r>
      <w:r w:rsidR="00D46473" w:rsidRPr="00F53EAF">
        <w:rPr>
          <w:spacing w:val="-2"/>
          <w:sz w:val="28"/>
        </w:rPr>
        <w:t xml:space="preserve"> если </w:t>
      </w:r>
      <w:r w:rsidR="002374D8" w:rsidRPr="00F53EAF">
        <w:rPr>
          <w:spacing w:val="-2"/>
          <w:sz w:val="28"/>
        </w:rPr>
        <w:t>требование</w:t>
      </w:r>
      <w:r w:rsidR="00D46473" w:rsidRPr="00F53EAF">
        <w:rPr>
          <w:spacing w:val="-2"/>
          <w:sz w:val="28"/>
        </w:rPr>
        <w:t xml:space="preserve"> </w:t>
      </w:r>
      <w:r w:rsidR="002374D8" w:rsidRPr="00F53EAF">
        <w:rPr>
          <w:spacing w:val="-2"/>
          <w:sz w:val="28"/>
        </w:rPr>
        <w:t xml:space="preserve">о таком </w:t>
      </w:r>
      <w:proofErr w:type="spellStart"/>
      <w:r w:rsidR="002374D8" w:rsidRPr="00F53EAF">
        <w:rPr>
          <w:spacing w:val="-2"/>
          <w:sz w:val="28"/>
        </w:rPr>
        <w:t>непревышении</w:t>
      </w:r>
      <w:proofErr w:type="spellEnd"/>
      <w:r w:rsidR="002374D8" w:rsidRPr="00F53EAF">
        <w:rPr>
          <w:spacing w:val="-2"/>
          <w:sz w:val="28"/>
        </w:rPr>
        <w:t xml:space="preserve"> </w:t>
      </w:r>
      <w:r w:rsidR="00D46473" w:rsidRPr="00F53EAF">
        <w:rPr>
          <w:spacing w:val="-2"/>
          <w:sz w:val="28"/>
        </w:rPr>
        <w:t>предусмотрено документацией о проведении конкурса</w:t>
      </w:r>
      <w:r w:rsidRPr="00F53EAF">
        <w:rPr>
          <w:spacing w:val="-2"/>
          <w:sz w:val="28"/>
        </w:rPr>
        <w:t>;</w:t>
      </w:r>
    </w:p>
    <w:p w14:paraId="7ABAA703"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7B04F6B3" w14:textId="65A61CDE" w:rsidR="005807DB" w:rsidRPr="00F53EAF" w:rsidRDefault="00424711"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w:t>
      </w:r>
      <w:r w:rsidRPr="00F53EAF">
        <w:rPr>
          <w:rFonts w:ascii="Times New Roman" w:hAnsi="Times New Roman" w:cs="Times New Roman"/>
          <w:sz w:val="28"/>
          <w:szCs w:val="28"/>
        </w:rPr>
        <w:lastRenderedPageBreak/>
        <w:t>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0879356E"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w:t>
      </w:r>
      <w:r w:rsidR="00C27CCA" w:rsidRPr="00F53EAF">
        <w:rPr>
          <w:rFonts w:ascii="Times New Roman" w:hAnsi="Times New Roman" w:cs="Times New Roman"/>
          <w:sz w:val="28"/>
          <w:szCs w:val="28"/>
        </w:rPr>
        <w:t>6</w:t>
      </w:r>
      <w:r w:rsidRPr="00F53EAF">
        <w:rPr>
          <w:rFonts w:ascii="Times New Roman" w:hAnsi="Times New Roman" w:cs="Times New Roman"/>
          <w:sz w:val="28"/>
          <w:szCs w:val="28"/>
        </w:rPr>
        <w:t>. Принятие решения о несоответствии и отклонении заявки на участие в конкурсе требованиям, установленным документацией</w:t>
      </w:r>
      <w:r w:rsidR="006350AF" w:rsidRPr="00F53EAF">
        <w:rPr>
          <w:rFonts w:ascii="Times New Roman" w:hAnsi="Times New Roman" w:cs="Times New Roman"/>
          <w:sz w:val="28"/>
          <w:szCs w:val="28"/>
        </w:rPr>
        <w:t xml:space="preserve"> и (или) извещением</w:t>
      </w:r>
      <w:r w:rsidRPr="00F53EAF">
        <w:rPr>
          <w:rFonts w:ascii="Times New Roman" w:hAnsi="Times New Roman" w:cs="Times New Roman"/>
          <w:sz w:val="28"/>
          <w:szCs w:val="28"/>
        </w:rPr>
        <w:t xml:space="preserve"> о таком конкурсе, по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основаниям, не предусмотренным пункт</w:t>
      </w:r>
      <w:r w:rsidR="00C27CCA" w:rsidRPr="00F53EAF">
        <w:rPr>
          <w:rFonts w:ascii="Times New Roman" w:hAnsi="Times New Roman" w:cs="Times New Roman"/>
          <w:sz w:val="28"/>
          <w:szCs w:val="28"/>
        </w:rPr>
        <w:t>ом</w:t>
      </w:r>
      <w:r w:rsidRPr="00F53EAF">
        <w:rPr>
          <w:rFonts w:ascii="Times New Roman" w:hAnsi="Times New Roman" w:cs="Times New Roman"/>
          <w:sz w:val="28"/>
          <w:szCs w:val="28"/>
        </w:rPr>
        <w:t xml:space="preserve"> 3</w:t>
      </w:r>
      <w:r w:rsidR="00386BEC" w:rsidRPr="00F53EAF">
        <w:rPr>
          <w:rFonts w:ascii="Times New Roman" w:hAnsi="Times New Roman" w:cs="Times New Roman"/>
          <w:sz w:val="28"/>
          <w:szCs w:val="28"/>
        </w:rPr>
        <w:t>6</w:t>
      </w:r>
      <w:r w:rsidRPr="00F53EAF">
        <w:rPr>
          <w:rFonts w:ascii="Times New Roman" w:hAnsi="Times New Roman" w:cs="Times New Roman"/>
          <w:sz w:val="28"/>
          <w:szCs w:val="28"/>
        </w:rPr>
        <w:t>.5</w:t>
      </w:r>
      <w:r w:rsidR="00C27CCA"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настоящей главы, не</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допускается. </w:t>
      </w:r>
    </w:p>
    <w:p w14:paraId="2D036EF1" w14:textId="1F60A3F9" w:rsidR="00F0426A" w:rsidRPr="00F53EAF" w:rsidRDefault="00F0426A" w:rsidP="00F53EAF">
      <w:pPr>
        <w:pStyle w:val="formattext"/>
        <w:spacing w:before="0" w:beforeAutospacing="0" w:after="0" w:afterAutospacing="0"/>
        <w:ind w:firstLine="708"/>
        <w:jc w:val="both"/>
        <w:rPr>
          <w:sz w:val="28"/>
          <w:szCs w:val="28"/>
        </w:rPr>
      </w:pPr>
      <w:r w:rsidRPr="00F53EAF">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7C3CCF1"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0060458C" w:rsidRPr="00F53EAF">
        <w:rPr>
          <w:sz w:val="28"/>
          <w:szCs w:val="28"/>
        </w:rPr>
        <w:t>.</w:t>
      </w:r>
      <w:r w:rsidR="00F0426A" w:rsidRPr="00F53EAF">
        <w:rPr>
          <w:sz w:val="28"/>
          <w:szCs w:val="28"/>
        </w:rPr>
        <w:t>8</w:t>
      </w:r>
      <w:r w:rsidRPr="00F53EAF">
        <w:rPr>
          <w:sz w:val="28"/>
          <w:szCs w:val="28"/>
        </w:rPr>
        <w:t>. В случае если по результатам рассмотрения заявок на участие в</w:t>
      </w:r>
      <w:r w:rsidR="00C823B5" w:rsidRPr="00F53EAF">
        <w:rPr>
          <w:sz w:val="28"/>
          <w:szCs w:val="28"/>
          <w:lang w:val="en-US"/>
        </w:rPr>
        <w:t> </w:t>
      </w:r>
      <w:r w:rsidRPr="00F53EAF">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00C823B5" w:rsidRPr="00F53EAF">
        <w:rPr>
          <w:sz w:val="28"/>
          <w:szCs w:val="28"/>
          <w:lang w:val="en-US"/>
        </w:rPr>
        <w:t> </w:t>
      </w:r>
      <w:r w:rsidRPr="00F53EAF">
        <w:rPr>
          <w:sz w:val="28"/>
          <w:szCs w:val="28"/>
        </w:rPr>
        <w:t>конкурсной документации</w:t>
      </w:r>
      <w:r w:rsidR="006350AF" w:rsidRPr="00F53EAF">
        <w:rPr>
          <w:sz w:val="28"/>
          <w:szCs w:val="28"/>
        </w:rPr>
        <w:t xml:space="preserve"> и извещении</w:t>
      </w:r>
      <w:r w:rsidRPr="00F53EAF">
        <w:rPr>
          <w:sz w:val="28"/>
          <w:szCs w:val="28"/>
        </w:rPr>
        <w:t>, конкурс признается несостоявшимся.</w:t>
      </w:r>
      <w:bookmarkStart w:id="101" w:name="P0821"/>
      <w:bookmarkEnd w:id="101"/>
      <w:r w:rsidR="008C7988" w:rsidRPr="00F53EAF">
        <w:rPr>
          <w:sz w:val="28"/>
          <w:szCs w:val="28"/>
        </w:rPr>
        <w:t xml:space="preserve"> </w:t>
      </w:r>
    </w:p>
    <w:p w14:paraId="2D9A3F00" w14:textId="20A1813E" w:rsidR="00F0426A" w:rsidRPr="00F53EAF" w:rsidRDefault="00F0426A" w:rsidP="00F53EAF">
      <w:pPr>
        <w:pStyle w:val="ConsPlusNormal"/>
        <w:tabs>
          <w:tab w:val="left" w:pos="709"/>
        </w:tabs>
        <w:ind w:firstLine="709"/>
        <w:jc w:val="both"/>
      </w:pPr>
      <w:r w:rsidRPr="00F53EAF">
        <w:t xml:space="preserve">36.9. </w:t>
      </w:r>
      <w:r w:rsidR="00424711" w:rsidRPr="00F53EAF">
        <w:t>Результаты рассмотрения единственной заявки на участие в</w:t>
      </w:r>
      <w:r w:rsidR="00424711" w:rsidRPr="00F53EAF">
        <w:rPr>
          <w:lang w:val="en-US"/>
        </w:rPr>
        <w:t> </w:t>
      </w:r>
      <w:r w:rsidR="00424711" w:rsidRPr="00F53EAF">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w:t>
      </w:r>
      <w:r w:rsidR="00424711"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785261B2" w14:textId="77777777" w:rsidR="00B94164" w:rsidRPr="00F53EAF" w:rsidRDefault="00B94164" w:rsidP="00F53EAF">
      <w:pPr>
        <w:widowControl w:val="0"/>
        <w:tabs>
          <w:tab w:val="left" w:pos="709"/>
        </w:tabs>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sidRPr="00F53EAF">
        <w:rPr>
          <w:rFonts w:ascii="Times New Roman" w:hAnsi="Times New Roman" w:cs="Times New Roman"/>
          <w:sz w:val="28"/>
          <w:szCs w:val="28"/>
        </w:rPr>
        <w:t>о признании закупки несостоявшейся</w:t>
      </w:r>
      <w:r w:rsidRPr="00F53EAF">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F53EAF">
        <w:rPr>
          <w:rFonts w:ascii="Times New Roman" w:eastAsia="Times New Roman" w:hAnsi="Times New Roman" w:cs="Times New Roman"/>
          <w:sz w:val="28"/>
          <w:szCs w:val="28"/>
          <w:lang w:eastAsia="ru-RU"/>
        </w:rPr>
        <w:noBreakHyphen/>
        <w:t xml:space="preserve">ФЗ. </w:t>
      </w:r>
      <w:r w:rsidRPr="00F53EAF">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14:paraId="0B7AEE97" w14:textId="77777777" w:rsidR="00B94164" w:rsidRPr="00F53EAF" w:rsidRDefault="00B94164" w:rsidP="00F53EAF">
      <w:pPr>
        <w:widowControl w:val="0"/>
        <w:spacing w:after="0" w:line="240" w:lineRule="auto"/>
        <w:ind w:firstLine="709"/>
        <w:jc w:val="both"/>
      </w:pPr>
      <w:r w:rsidRPr="00F53EAF">
        <w:rPr>
          <w:rFonts w:ascii="Times New Roman" w:hAnsi="Times New Roman" w:cs="Times New Roman"/>
          <w:sz w:val="28"/>
          <w:szCs w:val="28"/>
        </w:rPr>
        <w:t>36.11. В случае если конкурс</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конкурсе</w:t>
      </w:r>
      <w:r w:rsidRPr="00F53EAF">
        <w:rPr>
          <w:rFonts w:ascii="Times New Roman" w:eastAsia="Times New Roman" w:hAnsi="Times New Roman" w:cs="Times New Roman"/>
          <w:sz w:val="28"/>
          <w:szCs w:val="28"/>
        </w:rPr>
        <w:t xml:space="preserve"> только одна такая заявка признана </w:t>
      </w:r>
      <w:r w:rsidRPr="00F53EAF">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79B4EDAD"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36.12. В случае если конкурс</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конкурсе</w:t>
      </w:r>
      <w:r w:rsidRPr="00F53EAF">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F53EAF">
        <w:rPr>
          <w:rFonts w:ascii="Times New Roman" w:hAnsi="Times New Roman" w:cs="Times New Roman"/>
          <w:sz w:val="28"/>
          <w:szCs w:val="28"/>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F53EAF">
        <w:rPr>
          <w:rFonts w:ascii="Times New Roman" w:hAnsi="Times New Roman" w:cs="Times New Roman"/>
          <w:sz w:val="28"/>
          <w:szCs w:val="28"/>
        </w:rPr>
        <w:noBreakHyphen/>
        <w:t xml:space="preserve">ФЗ. Заказчик вправе включать в протокол иные сведения по его </w:t>
      </w:r>
      <w:r w:rsidRPr="00F53EAF">
        <w:rPr>
          <w:rFonts w:ascii="Times New Roman" w:hAnsi="Times New Roman" w:cs="Times New Roman"/>
          <w:sz w:val="28"/>
          <w:szCs w:val="28"/>
        </w:rPr>
        <w:lastRenderedPageBreak/>
        <w:t>усмотрению, если указание таких сведений не нарушает норм законодательства.</w:t>
      </w:r>
    </w:p>
    <w:p w14:paraId="2D0EF3F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36.12 настоящего Положения, заказчик вправе</w:t>
      </w:r>
      <w:r w:rsidRPr="00F53EAF">
        <w:t xml:space="preserve"> </w:t>
      </w:r>
      <w:r w:rsidRPr="00F53EAF">
        <w:rPr>
          <w:rFonts w:ascii="Times New Roman" w:hAnsi="Times New Roman" w:cs="Times New Roman"/>
          <w:sz w:val="28"/>
          <w:szCs w:val="28"/>
        </w:rPr>
        <w:t>осуществить одно из следующих действий:</w:t>
      </w:r>
    </w:p>
    <w:p w14:paraId="31B331B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286F62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16B32F98" w14:textId="4E9ED4C5" w:rsidR="00B94164"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335A55E"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14:paraId="6C160E77"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14:paraId="2535ED3C"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14:paraId="20DACFF8"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F53EAF">
        <w:rPr>
          <w:sz w:val="28"/>
          <w:szCs w:val="28"/>
          <w:lang w:val="en-US"/>
        </w:rPr>
        <w:t> </w:t>
      </w:r>
      <w:r w:rsidRPr="00F53EAF">
        <w:rPr>
          <w:sz w:val="28"/>
          <w:szCs w:val="28"/>
        </w:rPr>
        <w:t>учетом главы 33 настоящего Положения, в срок, не превышающий пятнадцать дней с даты размещения заказчиком в ЕИС протокола рассмотрения заявок.</w:t>
      </w:r>
    </w:p>
    <w:p w14:paraId="05692747"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36.17. Комиссия по осуществлению закупок вправе привлекать экспертов, иных компетентных лиц к оценке и сопоставлению заявок, при </w:t>
      </w:r>
      <w:proofErr w:type="gramStart"/>
      <w:r w:rsidRPr="00F53EAF">
        <w:rPr>
          <w:sz w:val="28"/>
          <w:szCs w:val="28"/>
        </w:rPr>
        <w:t xml:space="preserve">условии,   </w:t>
      </w:r>
      <w:proofErr w:type="gramEnd"/>
      <w:r w:rsidRPr="00F53EAF">
        <w:rPr>
          <w:sz w:val="28"/>
          <w:szCs w:val="28"/>
        </w:rPr>
        <w:t xml:space="preserve">              что такие лица не являются заинтересованными в результатах определения победителя конкурса.</w:t>
      </w:r>
    </w:p>
    <w:p w14:paraId="2E147B87" w14:textId="77777777" w:rsidR="00B94164" w:rsidRPr="00F53EAF" w:rsidRDefault="00B94164" w:rsidP="00F53EAF">
      <w:pPr>
        <w:pStyle w:val="formattext"/>
        <w:widowControl w:val="0"/>
        <w:spacing w:before="0" w:beforeAutospacing="0" w:after="0" w:afterAutospacing="0"/>
        <w:ind w:firstLine="708"/>
        <w:jc w:val="both"/>
        <w:rPr>
          <w:sz w:val="28"/>
          <w:szCs w:val="28"/>
        </w:rPr>
      </w:pPr>
      <w:bookmarkStart w:id="102" w:name="P081F"/>
      <w:bookmarkEnd w:id="102"/>
      <w:r w:rsidRPr="00F53EAF">
        <w:rPr>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Pr="00F53EAF">
        <w:rPr>
          <w:sz w:val="28"/>
          <w:szCs w:val="28"/>
          <w:lang w:val="en-US"/>
        </w:rPr>
        <w:t> </w:t>
      </w:r>
      <w:r w:rsidRPr="00F53EAF">
        <w:rPr>
          <w:sz w:val="28"/>
          <w:szCs w:val="28"/>
        </w:rPr>
        <w:t>конкурсе место в порядке уменьшения степени выгодности содержащихся в</w:t>
      </w:r>
      <w:r w:rsidRPr="00F53EAF">
        <w:rPr>
          <w:sz w:val="28"/>
          <w:szCs w:val="28"/>
          <w:lang w:val="en-US"/>
        </w:rPr>
        <w:t> </w:t>
      </w:r>
      <w:r w:rsidRPr="00F53EAF">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03" w:name="P0823"/>
      <w:bookmarkEnd w:id="103"/>
    </w:p>
    <w:p w14:paraId="62D3AE60"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36.19. Победителем конкурса признается участник конкурса, заявка на</w:t>
      </w:r>
      <w:r w:rsidRPr="00F53EAF">
        <w:rPr>
          <w:sz w:val="28"/>
          <w:szCs w:val="28"/>
          <w:lang w:val="en-US"/>
        </w:rPr>
        <w:t> </w:t>
      </w:r>
      <w:r w:rsidRPr="00F53EAF">
        <w:rPr>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w:t>
      </w:r>
      <w:proofErr w:type="gramStart"/>
      <w:r w:rsidRPr="00F53EAF">
        <w:rPr>
          <w:sz w:val="28"/>
          <w:szCs w:val="28"/>
        </w:rPr>
        <w:t>на участие</w:t>
      </w:r>
      <w:proofErr w:type="gramEnd"/>
      <w:r w:rsidRPr="00F53EAF">
        <w:rPr>
          <w:sz w:val="28"/>
          <w:szCs w:val="28"/>
        </w:rPr>
        <w:t xml:space="preserve"> в конкурсе которого присвоено первое место.</w:t>
      </w:r>
      <w:bookmarkStart w:id="104" w:name="P0825"/>
      <w:bookmarkEnd w:id="104"/>
    </w:p>
    <w:p w14:paraId="6DD58BE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lastRenderedPageBreak/>
        <w:t>36.20. Результаты оценки и сопоставления заявок на участие в конкурсе фиксируются в</w:t>
      </w:r>
      <w:r w:rsidRPr="00F53EAF">
        <w:rPr>
          <w:sz w:val="28"/>
          <w:szCs w:val="28"/>
          <w:lang w:val="en-US"/>
        </w:rPr>
        <w:t> </w:t>
      </w:r>
      <w:r w:rsidRPr="00F53EAF">
        <w:rPr>
          <w:sz w:val="28"/>
          <w:szCs w:val="28"/>
        </w:rPr>
        <w:t>протоколе оценки таких заявок, в котором должна содержаться информация в</w:t>
      </w:r>
      <w:r w:rsidRPr="00F53EAF">
        <w:rPr>
          <w:sz w:val="28"/>
          <w:szCs w:val="28"/>
          <w:lang w:val="en-US"/>
        </w:rPr>
        <w:t> </w:t>
      </w:r>
      <w:r w:rsidRPr="00F53EAF">
        <w:rPr>
          <w:sz w:val="28"/>
          <w:szCs w:val="28"/>
        </w:rPr>
        <w:t>соответствии с частью</w:t>
      </w:r>
      <w:bookmarkStart w:id="105" w:name="P0829"/>
      <w:bookmarkEnd w:id="105"/>
      <w:r w:rsidRPr="00F53EAF">
        <w:rPr>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34647CB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0E10B4F9"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F53EAF">
        <w:rPr>
          <w:sz w:val="28"/>
          <w:szCs w:val="28"/>
        </w:rPr>
        <w:t xml:space="preserve"> </w:t>
      </w:r>
      <w:r w:rsidRPr="00F53EAF">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дня подписания.</w:t>
      </w:r>
    </w:p>
    <w:p w14:paraId="31FB750C"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36.23. </w:t>
      </w:r>
      <w:bookmarkStart w:id="106" w:name="P0847"/>
      <w:bookmarkEnd w:id="106"/>
      <w:r w:rsidRPr="00F53EAF">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107" w:name="P0849"/>
      <w:bookmarkEnd w:id="107"/>
      <w:r w:rsidRPr="00F53EAF">
        <w:rPr>
          <w:rFonts w:ascii="Times New Roman" w:eastAsia="Times New Roman" w:hAnsi="Times New Roman" w:cs="Times New Roman"/>
          <w:sz w:val="28"/>
          <w:szCs w:val="28"/>
          <w:lang w:eastAsia="ru-RU"/>
        </w:rPr>
        <w:t>.</w:t>
      </w:r>
    </w:p>
    <w:p w14:paraId="0381F647" w14:textId="16C616DE" w:rsidR="00350C73" w:rsidRPr="00F53EAF" w:rsidRDefault="00B94164"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2BD1BE69" w14:textId="77777777" w:rsidR="00412392" w:rsidRPr="00F53EAF" w:rsidRDefault="00412392" w:rsidP="00F53EAF">
      <w:pPr>
        <w:pStyle w:val="headertext"/>
        <w:spacing w:before="0" w:beforeAutospacing="0" w:after="0" w:afterAutospacing="0"/>
        <w:jc w:val="both"/>
        <w:rPr>
          <w:b/>
          <w:sz w:val="28"/>
          <w:szCs w:val="28"/>
        </w:rPr>
      </w:pPr>
    </w:p>
    <w:p w14:paraId="288299F6" w14:textId="77777777" w:rsidR="00632ACA" w:rsidRPr="00F53EAF" w:rsidRDefault="00632ACA" w:rsidP="00F53EAF">
      <w:pPr>
        <w:pStyle w:val="2"/>
        <w:spacing w:before="0"/>
        <w:jc w:val="center"/>
        <w:rPr>
          <w:rFonts w:ascii="Times New Roman" w:eastAsia="Times New Roman" w:hAnsi="Times New Roman" w:cs="Times New Roman"/>
          <w:color w:val="auto"/>
          <w:sz w:val="28"/>
          <w:szCs w:val="28"/>
          <w:lang w:eastAsia="ru-RU"/>
        </w:rPr>
      </w:pPr>
      <w:bookmarkStart w:id="108" w:name="_Toc17704969"/>
      <w:bookmarkStart w:id="109" w:name="_Toc529531856"/>
      <w:r w:rsidRPr="00F53EAF">
        <w:rPr>
          <w:rFonts w:ascii="Times New Roman" w:eastAsia="Times New Roman" w:hAnsi="Times New Roman" w:cs="Times New Roman"/>
          <w:color w:val="auto"/>
          <w:sz w:val="28"/>
          <w:szCs w:val="28"/>
          <w:lang w:eastAsia="ru-RU"/>
        </w:rPr>
        <w:t>3</w:t>
      </w:r>
      <w:r w:rsidR="00995AAC" w:rsidRPr="00F53EAF">
        <w:rPr>
          <w:rFonts w:ascii="Times New Roman" w:eastAsia="Times New Roman" w:hAnsi="Times New Roman" w:cs="Times New Roman"/>
          <w:color w:val="auto"/>
          <w:sz w:val="28"/>
          <w:szCs w:val="28"/>
          <w:lang w:eastAsia="ru-RU"/>
        </w:rPr>
        <w:t>7</w:t>
      </w:r>
      <w:r w:rsidRPr="00F53EAF">
        <w:rPr>
          <w:rFonts w:ascii="Times New Roman" w:eastAsia="Times New Roman" w:hAnsi="Times New Roman" w:cs="Times New Roman"/>
          <w:color w:val="auto"/>
          <w:sz w:val="28"/>
          <w:szCs w:val="28"/>
          <w:lang w:eastAsia="ru-RU"/>
        </w:rPr>
        <w:t>. Особенности проведения конкурса в электронной форме</w:t>
      </w:r>
      <w:bookmarkEnd w:id="108"/>
      <w:bookmarkEnd w:id="109"/>
    </w:p>
    <w:p w14:paraId="355947B6" w14:textId="77777777" w:rsidR="00632ACA" w:rsidRPr="00F53EAF" w:rsidRDefault="00632ACA" w:rsidP="00F53EAF">
      <w:pPr>
        <w:pStyle w:val="formattext"/>
        <w:spacing w:before="0" w:beforeAutospacing="0" w:after="0" w:afterAutospacing="0"/>
        <w:ind w:firstLine="709"/>
        <w:contextualSpacing/>
        <w:jc w:val="both"/>
        <w:rPr>
          <w:rFonts w:eastAsiaTheme="minorHAnsi"/>
          <w:sz w:val="28"/>
          <w:szCs w:val="28"/>
          <w:lang w:eastAsia="en-US"/>
        </w:rPr>
      </w:pPr>
    </w:p>
    <w:p w14:paraId="3D20E6B0" w14:textId="1ACFB265"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.1. Проведение</w:t>
      </w:r>
      <w:r w:rsidR="00C26465" w:rsidRPr="00F53EAF">
        <w:rPr>
          <w:rFonts w:ascii="Times New Roman" w:hAnsi="Times New Roman" w:cs="Times New Roman"/>
          <w:sz w:val="28"/>
          <w:szCs w:val="28"/>
        </w:rPr>
        <w:t xml:space="preserve"> конкурса</w:t>
      </w:r>
      <w:r w:rsidRPr="00F53EAF">
        <w:rPr>
          <w:rFonts w:ascii="Times New Roman" w:hAnsi="Times New Roman" w:cs="Times New Roman"/>
          <w:sz w:val="28"/>
          <w:szCs w:val="28"/>
        </w:rPr>
        <w:t xml:space="preserve"> в электронной форме осуществля</w:t>
      </w:r>
      <w:r w:rsidR="00C26465" w:rsidRPr="00F53EAF">
        <w:rPr>
          <w:rFonts w:ascii="Times New Roman" w:hAnsi="Times New Roman" w:cs="Times New Roman"/>
          <w:sz w:val="28"/>
          <w:szCs w:val="28"/>
        </w:rPr>
        <w:t>е</w:t>
      </w:r>
      <w:r w:rsidRPr="00F53EAF">
        <w:rPr>
          <w:rFonts w:ascii="Times New Roman" w:hAnsi="Times New Roman" w:cs="Times New Roman"/>
          <w:sz w:val="28"/>
          <w:szCs w:val="28"/>
        </w:rPr>
        <w:t>тся</w:t>
      </w:r>
      <w:r w:rsidR="000925F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на электронных площадках в порядке, предусмотренном </w:t>
      </w:r>
      <w:r w:rsidR="00DC7CF9" w:rsidRPr="00F53EAF">
        <w:rPr>
          <w:rFonts w:ascii="Times New Roman" w:hAnsi="Times New Roman" w:cs="Times New Roman"/>
          <w:sz w:val="28"/>
          <w:szCs w:val="28"/>
        </w:rPr>
        <w:t>главами 30, 31, 33, 34, 36 Положения, с учетом особенностей настоящей главы.</w:t>
      </w:r>
    </w:p>
    <w:p w14:paraId="323EB20C"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.2.</w:t>
      </w:r>
      <w:r w:rsidR="0060458C"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14:paraId="2A415479"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sidR="00DC7CF9" w:rsidRPr="00F53EAF">
        <w:rPr>
          <w:rFonts w:ascii="Times New Roman" w:hAnsi="Times New Roman" w:cs="Times New Roman"/>
          <w:sz w:val="28"/>
          <w:szCs w:val="28"/>
        </w:rPr>
        <w:t>, либо вправе ее утилизировать</w:t>
      </w:r>
      <w:r w:rsidRPr="00F53EAF">
        <w:rPr>
          <w:rFonts w:ascii="Times New Roman" w:hAnsi="Times New Roman" w:cs="Times New Roman"/>
          <w:sz w:val="28"/>
          <w:szCs w:val="28"/>
        </w:rPr>
        <w:t>.</w:t>
      </w:r>
    </w:p>
    <w:p w14:paraId="27525ED4" w14:textId="77777777" w:rsidR="00EE7F00"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.4. Внесение изменений и отзыв заявки</w:t>
      </w:r>
      <w:r w:rsidR="00045FC7" w:rsidRPr="00F53EAF">
        <w:rPr>
          <w:rFonts w:ascii="Times New Roman" w:hAnsi="Times New Roman" w:cs="Times New Roman"/>
          <w:sz w:val="28"/>
          <w:szCs w:val="28"/>
        </w:rPr>
        <w:t xml:space="preserve"> на участие в электронном конкурсе</w:t>
      </w:r>
      <w:r w:rsidRPr="00F53EAF">
        <w:rPr>
          <w:rFonts w:ascii="Times New Roman" w:hAnsi="Times New Roman" w:cs="Times New Roman"/>
          <w:sz w:val="28"/>
          <w:szCs w:val="28"/>
        </w:rPr>
        <w:t xml:space="preserve"> осуществляется посредством использования функционала электронной площадки, на которой проводится закупка, в соответствии с</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1E0CBFB0" w14:textId="09DC5CCA"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 xml:space="preserve">.5. </w:t>
      </w:r>
      <w:r w:rsidR="00B94164" w:rsidRPr="00F53EAF">
        <w:rPr>
          <w:rFonts w:ascii="Times New Roman" w:hAnsi="Times New Roman" w:cs="Times New Roman"/>
          <w:sz w:val="28"/>
          <w:szCs w:val="28"/>
        </w:rPr>
        <w:t>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w:t>
      </w:r>
    </w:p>
    <w:p w14:paraId="7408FF34" w14:textId="5678DD2D" w:rsidR="00D610D2" w:rsidRPr="00F53EAF" w:rsidRDefault="00EE7F00" w:rsidP="00F53EAF">
      <w:pPr>
        <w:pStyle w:val="formattext"/>
        <w:spacing w:before="0" w:beforeAutospacing="0" w:after="0" w:afterAutospacing="0"/>
        <w:ind w:firstLine="708"/>
        <w:jc w:val="both"/>
        <w:rPr>
          <w:sz w:val="28"/>
          <w:szCs w:val="28"/>
        </w:rPr>
      </w:pPr>
      <w:r w:rsidRPr="00F53EAF">
        <w:rPr>
          <w:sz w:val="28"/>
          <w:szCs w:val="28"/>
        </w:rPr>
        <w:t>3</w:t>
      </w:r>
      <w:r w:rsidR="00B34BD5" w:rsidRPr="00F53EAF">
        <w:rPr>
          <w:sz w:val="28"/>
          <w:szCs w:val="28"/>
        </w:rPr>
        <w:t>7</w:t>
      </w:r>
      <w:r w:rsidRPr="00F53EAF">
        <w:rPr>
          <w:sz w:val="28"/>
          <w:szCs w:val="28"/>
        </w:rPr>
        <w:t>.</w:t>
      </w:r>
      <w:r w:rsidR="00950AD7" w:rsidRPr="00F53EAF">
        <w:rPr>
          <w:sz w:val="28"/>
          <w:szCs w:val="28"/>
        </w:rPr>
        <w:t>6</w:t>
      </w:r>
      <w:r w:rsidRPr="00F53EAF">
        <w:rPr>
          <w:sz w:val="28"/>
          <w:szCs w:val="28"/>
        </w:rPr>
        <w:t xml:space="preserve">. </w:t>
      </w:r>
      <w:r w:rsidR="00632ACA" w:rsidRPr="00F53EAF">
        <w:rPr>
          <w:sz w:val="28"/>
          <w:szCs w:val="28"/>
        </w:rPr>
        <w:t>В случае если на участие в конкурсе</w:t>
      </w:r>
      <w:r w:rsidR="00F16EFB" w:rsidRPr="00F53EAF">
        <w:rPr>
          <w:sz w:val="28"/>
          <w:szCs w:val="28"/>
        </w:rPr>
        <w:t xml:space="preserve"> </w:t>
      </w:r>
      <w:r w:rsidR="00F16EFB" w:rsidRPr="00F53EAF">
        <w:rPr>
          <w:sz w:val="28"/>
        </w:rPr>
        <w:t>в электронной форме</w:t>
      </w:r>
      <w:r w:rsidR="00F16EFB" w:rsidRPr="00F53EAF">
        <w:rPr>
          <w:sz w:val="28"/>
          <w:szCs w:val="28"/>
        </w:rPr>
        <w:t xml:space="preserve"> </w:t>
      </w:r>
      <w:r w:rsidR="00632ACA" w:rsidRPr="00F53EAF">
        <w:rPr>
          <w:sz w:val="28"/>
          <w:szCs w:val="28"/>
        </w:rPr>
        <w:t>не было подано ни одной заявки, комиссия</w:t>
      </w:r>
      <w:r w:rsidR="000925F8" w:rsidRPr="00F53EAF">
        <w:rPr>
          <w:sz w:val="28"/>
          <w:szCs w:val="28"/>
        </w:rPr>
        <w:t xml:space="preserve"> </w:t>
      </w:r>
      <w:r w:rsidR="006E1E60" w:rsidRPr="00F53EAF">
        <w:rPr>
          <w:sz w:val="28"/>
          <w:szCs w:val="28"/>
        </w:rPr>
        <w:t>формирует</w:t>
      </w:r>
      <w:r w:rsidR="00632ACA" w:rsidRPr="00F53EAF">
        <w:rPr>
          <w:sz w:val="28"/>
          <w:szCs w:val="28"/>
        </w:rPr>
        <w:t xml:space="preserve"> </w:t>
      </w:r>
      <w:r w:rsidR="00950AD7" w:rsidRPr="00F53EAF">
        <w:rPr>
          <w:sz w:val="28"/>
          <w:szCs w:val="28"/>
        </w:rPr>
        <w:t xml:space="preserve">и подписывает </w:t>
      </w:r>
      <w:r w:rsidR="00632ACA" w:rsidRPr="00F53EAF">
        <w:rPr>
          <w:sz w:val="28"/>
          <w:szCs w:val="28"/>
        </w:rPr>
        <w:t xml:space="preserve">в день открытия доступа протокол признания конкурса несостоявшимся, в котором указываются сведения согласно части 14 статьи 3.2 Закона № 223-ФЗ. </w:t>
      </w:r>
      <w:r w:rsidR="00D610D2" w:rsidRPr="00F53EAF">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183366FA" w14:textId="77777777"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Протокол признания конкурса несостоявшимся, в случае его </w:t>
      </w:r>
      <w:r w:rsidR="00632ACA" w:rsidRPr="00F53EAF">
        <w:rPr>
          <w:rFonts w:ascii="Times New Roman" w:hAnsi="Times New Roman" w:cs="Times New Roman"/>
          <w:sz w:val="28"/>
          <w:szCs w:val="28"/>
        </w:rPr>
        <w:lastRenderedPageBreak/>
        <w:t xml:space="preserve">составления, </w:t>
      </w:r>
      <w:r w:rsidR="00F16EFB" w:rsidRPr="00F53EAF">
        <w:rPr>
          <w:rFonts w:ascii="Times New Roman" w:hAnsi="Times New Roman"/>
          <w:sz w:val="28"/>
        </w:rPr>
        <w:t>направляется заказчиком оператору электронной площадки и</w:t>
      </w:r>
      <w:r w:rsidR="00F16EFB" w:rsidRPr="00F53EAF">
        <w:rPr>
          <w:rFonts w:ascii="Times New Roman" w:hAnsi="Times New Roman" w:cs="Times New Roman"/>
          <w:sz w:val="28"/>
          <w:szCs w:val="28"/>
        </w:rPr>
        <w:t xml:space="preserve"> </w:t>
      </w:r>
      <w:r w:rsidR="00ED0244" w:rsidRPr="00F53EAF">
        <w:rPr>
          <w:rFonts w:ascii="Times New Roman" w:hAnsi="Times New Roman"/>
          <w:sz w:val="28"/>
        </w:rPr>
        <w:t xml:space="preserve">подлежит размещению </w:t>
      </w:r>
      <w:r w:rsidR="00DA7C6A" w:rsidRPr="00F53EAF">
        <w:rPr>
          <w:rFonts w:ascii="Times New Roman" w:hAnsi="Times New Roman" w:cs="Times New Roman"/>
          <w:sz w:val="28"/>
          <w:szCs w:val="28"/>
        </w:rPr>
        <w:t>в ЕИС не позднее чем через три дня со</w:t>
      </w:r>
      <w:r w:rsidR="00C823B5" w:rsidRPr="00F53EAF">
        <w:rPr>
          <w:rFonts w:ascii="Times New Roman" w:hAnsi="Times New Roman" w:cs="Times New Roman"/>
          <w:sz w:val="28"/>
          <w:szCs w:val="28"/>
          <w:lang w:val="en-US"/>
        </w:rPr>
        <w:t> </w:t>
      </w:r>
      <w:r w:rsidR="00DA7C6A" w:rsidRPr="00F53EAF">
        <w:rPr>
          <w:rFonts w:ascii="Times New Roman" w:hAnsi="Times New Roman" w:cs="Times New Roman"/>
          <w:sz w:val="28"/>
          <w:szCs w:val="28"/>
        </w:rPr>
        <w:t>дня подписания.</w:t>
      </w:r>
    </w:p>
    <w:p w14:paraId="07024CAE" w14:textId="77777777" w:rsidR="00632ACA"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По результатам проведения конкурса </w:t>
      </w:r>
      <w:r w:rsidR="00DB0932" w:rsidRPr="00F53EAF">
        <w:rPr>
          <w:rFonts w:ascii="Times New Roman" w:hAnsi="Times New Roman" w:cs="Times New Roman"/>
          <w:sz w:val="28"/>
          <w:szCs w:val="28"/>
        </w:rPr>
        <w:t xml:space="preserve">в электронной форме </w:t>
      </w:r>
      <w:r w:rsidR="00632ACA" w:rsidRPr="00F53EAF">
        <w:rPr>
          <w:rFonts w:ascii="Times New Roman" w:hAnsi="Times New Roman" w:cs="Times New Roman"/>
          <w:sz w:val="28"/>
          <w:szCs w:val="28"/>
        </w:rPr>
        <w:t xml:space="preserve">договор заключается в электронной форме в порядке и в сроки, предусмотренные действующим законодательством, </w:t>
      </w:r>
      <w:r w:rsidR="00B305C8" w:rsidRPr="00F53EAF">
        <w:rPr>
          <w:rFonts w:ascii="Times New Roman" w:hAnsi="Times New Roman" w:cs="Times New Roman"/>
          <w:sz w:val="28"/>
          <w:szCs w:val="28"/>
        </w:rPr>
        <w:t xml:space="preserve">извещением и </w:t>
      </w:r>
      <w:r w:rsidR="00632ACA" w:rsidRPr="00F53EAF">
        <w:rPr>
          <w:rFonts w:ascii="Times New Roman" w:hAnsi="Times New Roman" w:cs="Times New Roman"/>
          <w:sz w:val="28"/>
          <w:szCs w:val="28"/>
        </w:rPr>
        <w:t>документацией о закупке и главой 2</w:t>
      </w:r>
      <w:r w:rsidR="00D62C96" w:rsidRPr="00F53EAF">
        <w:rPr>
          <w:rFonts w:ascii="Times New Roman" w:hAnsi="Times New Roman" w:cs="Times New Roman"/>
          <w:sz w:val="28"/>
          <w:szCs w:val="28"/>
        </w:rPr>
        <w:t>6</w:t>
      </w:r>
      <w:r w:rsidR="00632ACA" w:rsidRPr="00F53EAF">
        <w:rPr>
          <w:rFonts w:ascii="Times New Roman" w:hAnsi="Times New Roman" w:cs="Times New Roman"/>
          <w:sz w:val="28"/>
          <w:szCs w:val="28"/>
        </w:rPr>
        <w:t xml:space="preserve"> настоящего Положения.</w:t>
      </w:r>
    </w:p>
    <w:p w14:paraId="7E446A1A" w14:textId="77777777" w:rsidR="00C823B5" w:rsidRPr="00F53EAF" w:rsidRDefault="00C823B5"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14:paraId="2CECEC50" w14:textId="3AD09CCC" w:rsidR="00632ACA" w:rsidRPr="00F53EAF" w:rsidRDefault="00632ACA" w:rsidP="00F53EAF">
      <w:pPr>
        <w:pStyle w:val="1"/>
        <w:numPr>
          <w:ilvl w:val="0"/>
          <w:numId w:val="0"/>
        </w:numPr>
        <w:spacing w:before="0" w:after="0"/>
        <w:rPr>
          <w:sz w:val="28"/>
          <w:szCs w:val="28"/>
        </w:rPr>
      </w:pPr>
      <w:bookmarkStart w:id="110" w:name="_Toc17704970"/>
      <w:bookmarkStart w:id="111" w:name="_Toc529531857"/>
      <w:r w:rsidRPr="00F53EAF">
        <w:rPr>
          <w:sz w:val="28"/>
          <w:szCs w:val="28"/>
          <w:lang w:val="en-US"/>
        </w:rPr>
        <w:t>III</w:t>
      </w:r>
      <w:r w:rsidRPr="00F53EAF">
        <w:rPr>
          <w:sz w:val="28"/>
          <w:szCs w:val="28"/>
        </w:rPr>
        <w:t>. УСЛОВИЯ ПРИМЕНЕНИЯ И ПОРЯДОК ПРОВЕДЕНИЯ АУКЦИОНА</w:t>
      </w:r>
      <w:bookmarkEnd w:id="110"/>
      <w:bookmarkEnd w:id="111"/>
    </w:p>
    <w:p w14:paraId="701C1459" w14:textId="77777777" w:rsidR="00BB6C27" w:rsidRPr="00F53EAF" w:rsidRDefault="00BB6C27" w:rsidP="00F53EAF"/>
    <w:p w14:paraId="665763CE" w14:textId="7784E14C" w:rsidR="00632ACA" w:rsidRPr="00F53EAF" w:rsidRDefault="007430BE" w:rsidP="00F53EAF">
      <w:pPr>
        <w:pStyle w:val="2"/>
        <w:spacing w:before="0"/>
        <w:jc w:val="center"/>
        <w:rPr>
          <w:rFonts w:ascii="Times New Roman" w:hAnsi="Times New Roman" w:cs="Times New Roman"/>
          <w:color w:val="auto"/>
          <w:sz w:val="28"/>
          <w:szCs w:val="28"/>
        </w:rPr>
      </w:pPr>
      <w:bookmarkStart w:id="112" w:name="_Toc17704971"/>
      <w:bookmarkStart w:id="113" w:name="_Toc529531858"/>
      <w:r w:rsidRPr="00F53EAF">
        <w:rPr>
          <w:rFonts w:ascii="Times New Roman" w:hAnsi="Times New Roman" w:cs="Times New Roman"/>
          <w:color w:val="auto"/>
          <w:sz w:val="28"/>
          <w:szCs w:val="28"/>
        </w:rPr>
        <w:t>38</w:t>
      </w:r>
      <w:r w:rsidR="00632ACA" w:rsidRPr="00F53EAF">
        <w:rPr>
          <w:rFonts w:ascii="Times New Roman" w:hAnsi="Times New Roman" w:cs="Times New Roman"/>
          <w:color w:val="auto"/>
          <w:sz w:val="28"/>
          <w:szCs w:val="28"/>
        </w:rPr>
        <w:t xml:space="preserve">. Условия применения </w:t>
      </w:r>
      <w:r w:rsidRPr="00F53EAF">
        <w:rPr>
          <w:rFonts w:ascii="Times New Roman" w:hAnsi="Times New Roman" w:cs="Times New Roman"/>
          <w:color w:val="auto"/>
          <w:sz w:val="28"/>
          <w:szCs w:val="28"/>
        </w:rPr>
        <w:t xml:space="preserve">открытого аукциона, </w:t>
      </w:r>
      <w:r w:rsidR="00632ACA" w:rsidRPr="00F53EAF">
        <w:rPr>
          <w:rFonts w:ascii="Times New Roman" w:hAnsi="Times New Roman" w:cs="Times New Roman"/>
          <w:color w:val="auto"/>
          <w:sz w:val="28"/>
          <w:szCs w:val="28"/>
        </w:rPr>
        <w:t>аукциона в</w:t>
      </w:r>
      <w:r w:rsidR="00C823B5"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2"/>
      <w:bookmarkEnd w:id="113"/>
    </w:p>
    <w:p w14:paraId="3FC408E9" w14:textId="77777777" w:rsidR="000925F8" w:rsidRPr="00F53EAF" w:rsidRDefault="000925F8" w:rsidP="00F53EAF"/>
    <w:p w14:paraId="35C6D218" w14:textId="77777777" w:rsidR="001058BF"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632ACA" w:rsidRPr="00F53EAF">
        <w:rPr>
          <w:rFonts w:ascii="Times New Roman" w:hAnsi="Times New Roman" w:cs="Times New Roman"/>
          <w:sz w:val="28"/>
          <w:szCs w:val="28"/>
        </w:rPr>
        <w:t xml:space="preserve">.1. </w:t>
      </w:r>
      <w:r w:rsidR="002B5D6A" w:rsidRPr="00F53EAF">
        <w:rPr>
          <w:rFonts w:ascii="Times New Roman" w:hAnsi="Times New Roman" w:cs="Times New Roman"/>
          <w:sz w:val="28"/>
          <w:szCs w:val="28"/>
        </w:rPr>
        <w:t xml:space="preserve">Под </w:t>
      </w:r>
      <w:r w:rsidR="00130675" w:rsidRPr="00F53EAF">
        <w:rPr>
          <w:rFonts w:ascii="Times New Roman" w:hAnsi="Times New Roman" w:cs="Times New Roman"/>
          <w:sz w:val="28"/>
          <w:szCs w:val="28"/>
        </w:rPr>
        <w:t>открыт</w:t>
      </w:r>
      <w:r w:rsidR="005B120E" w:rsidRPr="00F53EAF">
        <w:rPr>
          <w:rFonts w:ascii="Times New Roman" w:hAnsi="Times New Roman" w:cs="Times New Roman"/>
          <w:sz w:val="28"/>
          <w:szCs w:val="28"/>
        </w:rPr>
        <w:t>ы</w:t>
      </w:r>
      <w:r w:rsidR="00130675" w:rsidRPr="00F53EAF">
        <w:rPr>
          <w:rFonts w:ascii="Times New Roman" w:hAnsi="Times New Roman" w:cs="Times New Roman"/>
          <w:sz w:val="28"/>
          <w:szCs w:val="28"/>
        </w:rPr>
        <w:t xml:space="preserve">м </w:t>
      </w:r>
      <w:r w:rsidR="002B5D6A" w:rsidRPr="00F53EAF">
        <w:rPr>
          <w:rFonts w:ascii="Times New Roman" w:hAnsi="Times New Roman" w:cs="Times New Roman"/>
          <w:sz w:val="28"/>
          <w:szCs w:val="28"/>
        </w:rPr>
        <w:t xml:space="preserve">аукционом понимается форма торгов, </w:t>
      </w:r>
      <w:r w:rsidR="001058BF" w:rsidRPr="00F53EAF">
        <w:rPr>
          <w:rFonts w:ascii="Times New Roman" w:hAnsi="Times New Roman" w:cs="Times New Roman"/>
          <w:sz w:val="28"/>
          <w:szCs w:val="28"/>
        </w:rPr>
        <w:t>при которой информация о закупке сообщается заказчиком неограниченному кругу лиц путем размещения в ЕИС извещения о проведении такого аукциона и</w:t>
      </w:r>
      <w:r w:rsidR="00B03A2C" w:rsidRPr="00F53EAF">
        <w:rPr>
          <w:rFonts w:ascii="Times New Roman" w:hAnsi="Times New Roman" w:cs="Times New Roman"/>
          <w:sz w:val="28"/>
          <w:szCs w:val="28"/>
        </w:rPr>
        <w:t> </w:t>
      </w:r>
      <w:r w:rsidR="001058BF" w:rsidRPr="00F53EAF">
        <w:rPr>
          <w:rFonts w:ascii="Times New Roman" w:hAnsi="Times New Roman" w:cs="Times New Roman"/>
          <w:sz w:val="28"/>
          <w:szCs w:val="28"/>
        </w:rPr>
        <w:t xml:space="preserve">документации о нем; </w:t>
      </w:r>
      <w:r w:rsidR="002B5D6A" w:rsidRPr="00F53EAF">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002B5D6A" w:rsidRPr="00F53EAF">
        <w:rPr>
          <w:rFonts w:ascii="Times New Roman" w:hAnsi="Times New Roman" w:cs="Times New Roman"/>
          <w:sz w:val="28"/>
          <w:szCs w:val="28"/>
        </w:rPr>
        <w:t>документацией о закупке, и которое предложил</w:t>
      </w:r>
      <w:r w:rsidR="007E3A9E" w:rsidRPr="00F53EAF">
        <w:rPr>
          <w:rFonts w:ascii="Times New Roman" w:hAnsi="Times New Roman" w:cs="Times New Roman"/>
          <w:sz w:val="28"/>
          <w:szCs w:val="28"/>
        </w:rPr>
        <w:t>о наиболее низкую цену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4F7832" w:rsidRPr="00F53EAF">
        <w:rPr>
          <w:rFonts w:ascii="Times New Roman" w:hAnsi="Times New Roman"/>
          <w:sz w:val="28"/>
        </w:rPr>
        <w:t xml:space="preserve">в случае осуществления закупки в соответствии с главой 17 настоящего Положения – </w:t>
      </w:r>
      <w:r w:rsidR="00272488" w:rsidRPr="00F53EAF">
        <w:rPr>
          <w:rFonts w:ascii="Times New Roman" w:hAnsi="Times New Roman"/>
          <w:sz w:val="28"/>
        </w:rPr>
        <w:t>цену единицы (сумму цен единиц) товара, работы, услуги</w:t>
      </w:r>
      <w:r w:rsidR="007E3A9E" w:rsidRPr="00F53EAF">
        <w:rPr>
          <w:rFonts w:ascii="Times New Roman" w:hAnsi="Times New Roman" w:cs="Times New Roman"/>
          <w:sz w:val="28"/>
          <w:szCs w:val="28"/>
        </w:rPr>
        <w:t xml:space="preserve"> </w:t>
      </w:r>
      <w:r w:rsidR="002B5D6A" w:rsidRPr="00F53EAF">
        <w:rPr>
          <w:rFonts w:ascii="Times New Roman" w:hAnsi="Times New Roman" w:cs="Times New Roman"/>
          <w:sz w:val="28"/>
          <w:szCs w:val="28"/>
        </w:rPr>
        <w:t>путем снижения начальной (максимальной) цены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785BC7" w:rsidRPr="00F53EAF">
        <w:rPr>
          <w:rFonts w:ascii="Times New Roman" w:hAnsi="Times New Roman"/>
          <w:sz w:val="28"/>
        </w:rPr>
        <w:t>начальной</w:t>
      </w:r>
      <w:r w:rsidR="00785BC7" w:rsidRPr="00F53EAF">
        <w:rPr>
          <w:rFonts w:ascii="Times New Roman" w:hAnsi="Times New Roman" w:cs="Times New Roman"/>
          <w:sz w:val="28"/>
          <w:szCs w:val="28"/>
        </w:rPr>
        <w:t xml:space="preserve"> </w:t>
      </w:r>
      <w:r w:rsidR="00272488" w:rsidRPr="00F53EAF">
        <w:rPr>
          <w:rFonts w:ascii="Times New Roman" w:hAnsi="Times New Roman"/>
          <w:sz w:val="28"/>
        </w:rPr>
        <w:t>цены единицы (суммы цен единиц) товара, работы, услуги</w:t>
      </w:r>
      <w:r w:rsidR="002B5D6A" w:rsidRPr="00F53EAF">
        <w:rPr>
          <w:rFonts w:ascii="Times New Roman" w:hAnsi="Times New Roman" w:cs="Times New Roman"/>
          <w:sz w:val="28"/>
          <w:szCs w:val="28"/>
        </w:rPr>
        <w:t>, указанн</w:t>
      </w:r>
      <w:r w:rsidR="00272488" w:rsidRPr="00F53EAF">
        <w:rPr>
          <w:rFonts w:ascii="Times New Roman" w:hAnsi="Times New Roman" w:cs="Times New Roman"/>
          <w:sz w:val="28"/>
          <w:szCs w:val="28"/>
        </w:rPr>
        <w:t>ых</w:t>
      </w:r>
      <w:r w:rsidR="002B5D6A" w:rsidRPr="00F53EAF">
        <w:rPr>
          <w:rFonts w:ascii="Times New Roman" w:hAnsi="Times New Roman" w:cs="Times New Roman"/>
          <w:sz w:val="28"/>
          <w:szCs w:val="28"/>
        </w:rPr>
        <w:t xml:space="preserve"> в извещении о проведении аукциона, на установленную в документации о</w:t>
      </w:r>
      <w:r w:rsidR="00B03A2C" w:rsidRPr="00F53EAF">
        <w:rPr>
          <w:rFonts w:ascii="Times New Roman" w:hAnsi="Times New Roman" w:cs="Times New Roman"/>
          <w:sz w:val="28"/>
          <w:szCs w:val="28"/>
        </w:rPr>
        <w:t> </w:t>
      </w:r>
      <w:r w:rsidR="002B5D6A" w:rsidRPr="00F53EAF">
        <w:rPr>
          <w:rFonts w:ascii="Times New Roman" w:hAnsi="Times New Roman" w:cs="Times New Roman"/>
          <w:sz w:val="28"/>
          <w:szCs w:val="28"/>
        </w:rPr>
        <w:t xml:space="preserve">закупке величину (далее – «шаг аукциона»). </w:t>
      </w:r>
    </w:p>
    <w:p w14:paraId="2776B824" w14:textId="77777777" w:rsidR="00632ACA" w:rsidRPr="00F53EAF" w:rsidRDefault="002B5D6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при проведении аукциона цена договора</w:t>
      </w:r>
      <w:r w:rsidR="00272488"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начальная </w:t>
      </w:r>
      <w:r w:rsidR="00272488" w:rsidRPr="00F53EAF">
        <w:rPr>
          <w:rFonts w:ascii="Times New Roman" w:hAnsi="Times New Roman"/>
          <w:sz w:val="28"/>
        </w:rPr>
        <w:t>цена единицы (сумма цен единиц) товара, работы, услуги</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снижен</w:t>
      </w:r>
      <w:r w:rsidR="00272488" w:rsidRPr="00F53EAF">
        <w:rPr>
          <w:rFonts w:ascii="Times New Roman" w:hAnsi="Times New Roman" w:cs="Times New Roman"/>
          <w:sz w:val="28"/>
          <w:szCs w:val="28"/>
        </w:rPr>
        <w:t>ы</w:t>
      </w:r>
      <w:r w:rsidRPr="00F53EAF">
        <w:rPr>
          <w:rFonts w:ascii="Times New Roman" w:hAnsi="Times New Roman" w:cs="Times New Roman"/>
          <w:sz w:val="28"/>
          <w:szCs w:val="28"/>
        </w:rPr>
        <w:t xml:space="preserve">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 закупке, и которое предложило наиболее высокую цену за право заключить договор.</w:t>
      </w:r>
    </w:p>
    <w:p w14:paraId="1082F341"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632ACA" w:rsidRPr="00F53EAF">
        <w:rPr>
          <w:rFonts w:ascii="Times New Roman" w:hAnsi="Times New Roman" w:cs="Times New Roman"/>
          <w:sz w:val="28"/>
          <w:szCs w:val="28"/>
        </w:rPr>
        <w:t xml:space="preserve">.2. Под аукционом в электронной форме (электронным аукционом) понимается </w:t>
      </w:r>
      <w:r w:rsidR="00464415" w:rsidRPr="00F53EAF">
        <w:rPr>
          <w:rFonts w:ascii="Times New Roman" w:hAnsi="Times New Roman" w:cs="Times New Roman"/>
          <w:sz w:val="28"/>
          <w:szCs w:val="28"/>
        </w:rPr>
        <w:t xml:space="preserve">открытый </w:t>
      </w:r>
      <w:r w:rsidR="001058BF" w:rsidRPr="00F53EAF">
        <w:rPr>
          <w:rFonts w:ascii="Times New Roman" w:hAnsi="Times New Roman" w:cs="Times New Roman"/>
          <w:sz w:val="28"/>
          <w:szCs w:val="28"/>
        </w:rPr>
        <w:t>аукцион,</w:t>
      </w:r>
      <w:r w:rsidR="00632ACA" w:rsidRPr="00F53EAF">
        <w:rPr>
          <w:rFonts w:ascii="Times New Roman" w:hAnsi="Times New Roman" w:cs="Times New Roman"/>
          <w:sz w:val="28"/>
          <w:szCs w:val="28"/>
        </w:rPr>
        <w:t xml:space="preserve"> проведение </w:t>
      </w:r>
      <w:r w:rsidR="001058BF" w:rsidRPr="00F53EAF">
        <w:rPr>
          <w:rFonts w:ascii="Times New Roman" w:hAnsi="Times New Roman" w:cs="Times New Roman"/>
          <w:sz w:val="28"/>
          <w:szCs w:val="28"/>
        </w:rPr>
        <w:t>которого</w:t>
      </w:r>
      <w:r w:rsidR="00632ACA" w:rsidRPr="00F53EAF">
        <w:rPr>
          <w:rFonts w:ascii="Times New Roman" w:hAnsi="Times New Roman" w:cs="Times New Roman"/>
          <w:sz w:val="28"/>
          <w:szCs w:val="28"/>
        </w:rPr>
        <w:t xml:space="preserve"> обеспечивается на</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электронной площадке ее оператором.</w:t>
      </w:r>
    </w:p>
    <w:p w14:paraId="0ABAC49B" w14:textId="77777777" w:rsidR="00130675" w:rsidRPr="00F53EAF" w:rsidRDefault="0013067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14:paraId="3A15266E"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38.</w:t>
      </w:r>
      <w:r w:rsidR="00130675" w:rsidRPr="00F53EAF">
        <w:rPr>
          <w:rFonts w:ascii="Times New Roman" w:hAnsi="Times New Roman" w:cs="Times New Roman"/>
          <w:sz w:val="28"/>
          <w:szCs w:val="28"/>
        </w:rPr>
        <w:t>4</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аукциона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форме при выполнении хотя бы одного из следующих условий:</w:t>
      </w:r>
    </w:p>
    <w:p w14:paraId="587025AC"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объектом закупки является продукция, </w:t>
      </w:r>
      <w:r w:rsidR="0075729B" w:rsidRPr="00F53EAF">
        <w:rPr>
          <w:rFonts w:ascii="Times New Roman" w:hAnsi="Times New Roman" w:cs="Times New Roman"/>
          <w:sz w:val="28"/>
          <w:szCs w:val="28"/>
        </w:rPr>
        <w:t xml:space="preserve">для </w:t>
      </w:r>
      <w:r w:rsidRPr="00F53EAF">
        <w:rPr>
          <w:rFonts w:ascii="Times New Roman" w:hAnsi="Times New Roman" w:cs="Times New Roman"/>
          <w:sz w:val="28"/>
          <w:szCs w:val="28"/>
        </w:rPr>
        <w:t>которой существует функционирующий рынок;</w:t>
      </w:r>
    </w:p>
    <w:p w14:paraId="61621DE9"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0C22591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38.</w:t>
      </w:r>
      <w:r w:rsidR="00130675"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14:paraId="1CC0EBAD"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01E0C4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аукциона в электро</w:t>
      </w:r>
      <w:r w:rsidR="002A315F" w:rsidRPr="00F53EAF">
        <w:rPr>
          <w:rFonts w:ascii="Times New Roman" w:hAnsi="Times New Roman" w:cs="Times New Roman"/>
          <w:sz w:val="28"/>
          <w:szCs w:val="28"/>
        </w:rPr>
        <w:t>нной форме;</w:t>
      </w:r>
    </w:p>
    <w:p w14:paraId="0BCA2E74" w14:textId="77777777" w:rsidR="00191A84" w:rsidRPr="00F53EAF" w:rsidRDefault="00191A8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начальная (максимальная) цена договора</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не превышает </w:t>
      </w:r>
      <w:r w:rsidR="00225B53"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25B53" w:rsidRPr="00F53EAF">
        <w:rPr>
          <w:rFonts w:ascii="Times New Roman" w:hAnsi="Times New Roman" w:cs="Times New Roman"/>
          <w:sz w:val="28"/>
          <w:szCs w:val="28"/>
        </w:rPr>
        <w:t>ов</w:t>
      </w:r>
      <w:r w:rsidR="002A315F" w:rsidRPr="00F53EAF">
        <w:rPr>
          <w:rFonts w:ascii="Times New Roman" w:hAnsi="Times New Roman" w:cs="Times New Roman"/>
          <w:sz w:val="28"/>
          <w:szCs w:val="28"/>
        </w:rPr>
        <w:t xml:space="preserve"> рублей;</w:t>
      </w:r>
    </w:p>
    <w:p w14:paraId="6664DB20" w14:textId="77777777" w:rsidR="00EE0223"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соблюдение требования, указанного в пункте 7.7 </w:t>
      </w:r>
      <w:r w:rsidR="00EE0223" w:rsidRPr="00F53EAF">
        <w:rPr>
          <w:rFonts w:ascii="Times New Roman" w:hAnsi="Times New Roman" w:cs="Times New Roman"/>
          <w:sz w:val="28"/>
          <w:szCs w:val="28"/>
        </w:rPr>
        <w:t>настоящего Положения;</w:t>
      </w:r>
    </w:p>
    <w:p w14:paraId="4637434D" w14:textId="77777777" w:rsidR="00EE0223" w:rsidRPr="00F53EAF" w:rsidRDefault="00C339B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 xml:space="preserve">5) </w:t>
      </w:r>
      <w:r w:rsidR="00EE0223" w:rsidRPr="00F53EAF">
        <w:rPr>
          <w:rFonts w:ascii="Times New Roman" w:hAnsi="Times New Roman"/>
          <w:sz w:val="28"/>
        </w:rPr>
        <w:t>отсутствие предмета закупки в перечне товаров, работ и услуг, указанном в пункте 7.6 настоящего Положения.</w:t>
      </w:r>
    </w:p>
    <w:p w14:paraId="511DB14C" w14:textId="77777777" w:rsidR="00CA1589" w:rsidRPr="00F53EAF" w:rsidRDefault="00CA158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130675" w:rsidRPr="00F53EAF">
        <w:rPr>
          <w:rFonts w:ascii="Times New Roman" w:hAnsi="Times New Roman" w:cs="Times New Roman"/>
          <w:sz w:val="28"/>
          <w:szCs w:val="28"/>
        </w:rPr>
        <w:t>8</w:t>
      </w:r>
      <w:r w:rsidRPr="00F53EAF">
        <w:rPr>
          <w:rFonts w:ascii="Times New Roman" w:hAnsi="Times New Roman" w:cs="Times New Roman"/>
          <w:sz w:val="28"/>
          <w:szCs w:val="28"/>
        </w:rPr>
        <w:t>.</w:t>
      </w:r>
      <w:r w:rsidR="00130675" w:rsidRPr="00F53EAF">
        <w:rPr>
          <w:rFonts w:ascii="Times New Roman" w:hAnsi="Times New Roman" w:cs="Times New Roman"/>
          <w:sz w:val="28"/>
          <w:szCs w:val="28"/>
        </w:rPr>
        <w:t>6</w:t>
      </w:r>
      <w:r w:rsidRPr="00F53EAF">
        <w:rPr>
          <w:rFonts w:ascii="Times New Roman" w:hAnsi="Times New Roman" w:cs="Times New Roman"/>
          <w:sz w:val="28"/>
          <w:szCs w:val="28"/>
        </w:rPr>
        <w:t>. Ограничение по начальной (максимальной) цене договора для</w:t>
      </w:r>
      <w:r w:rsidR="00B03A2C" w:rsidRPr="00F53EAF">
        <w:rPr>
          <w:rFonts w:ascii="Times New Roman" w:hAnsi="Times New Roman" w:cs="Times New Roman"/>
          <w:sz w:val="28"/>
          <w:szCs w:val="28"/>
        </w:rPr>
        <w:t> </w:t>
      </w:r>
      <w:r w:rsidR="00191A84"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не </w:t>
      </w:r>
      <w:r w:rsidR="00130675" w:rsidRPr="00F53EAF">
        <w:rPr>
          <w:rFonts w:ascii="Times New Roman" w:hAnsi="Times New Roman" w:cs="Times New Roman"/>
          <w:sz w:val="28"/>
          <w:szCs w:val="28"/>
        </w:rPr>
        <w:t>установлено</w:t>
      </w:r>
      <w:r w:rsidRPr="00F53EAF">
        <w:rPr>
          <w:rFonts w:ascii="Times New Roman" w:hAnsi="Times New Roman" w:cs="Times New Roman"/>
          <w:sz w:val="28"/>
          <w:szCs w:val="28"/>
        </w:rPr>
        <w:t xml:space="preserve">. </w:t>
      </w:r>
    </w:p>
    <w:p w14:paraId="7B277FA8" w14:textId="77777777" w:rsidR="00B46BC9"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B46BC9" w:rsidRPr="00F53EAF">
        <w:rPr>
          <w:rFonts w:ascii="Times New Roman" w:hAnsi="Times New Roman" w:cs="Times New Roman"/>
          <w:sz w:val="28"/>
          <w:szCs w:val="28"/>
        </w:rPr>
        <w:t>.</w:t>
      </w:r>
      <w:r w:rsidR="00130675" w:rsidRPr="00F53EAF">
        <w:rPr>
          <w:rFonts w:ascii="Times New Roman" w:hAnsi="Times New Roman" w:cs="Times New Roman"/>
          <w:sz w:val="28"/>
          <w:szCs w:val="28"/>
        </w:rPr>
        <w:t>7</w:t>
      </w:r>
      <w:r w:rsidR="00B46BC9"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двух частей, </w:t>
      </w:r>
      <w:r w:rsidR="00B46BC9" w:rsidRPr="00F53EAF">
        <w:rPr>
          <w:rFonts w:ascii="Times New Roman" w:hAnsi="Times New Roman" w:cs="Times New Roman"/>
          <w:sz w:val="28"/>
          <w:szCs w:val="28"/>
        </w:rPr>
        <w:t>являются</w:t>
      </w:r>
      <w:r w:rsidR="00960FD5" w:rsidRPr="00F53EAF">
        <w:rPr>
          <w:rFonts w:ascii="Times New Roman" w:hAnsi="Times New Roman" w:cs="Times New Roman"/>
          <w:sz w:val="28"/>
          <w:szCs w:val="28"/>
        </w:rPr>
        <w:t xml:space="preserve"> рассмотрение первых частей заявок</w:t>
      </w:r>
      <w:r w:rsidR="002A10EF" w:rsidRPr="00F53EAF">
        <w:rPr>
          <w:rFonts w:ascii="Times New Roman" w:hAnsi="Times New Roman" w:cs="Times New Roman"/>
          <w:sz w:val="28"/>
          <w:szCs w:val="28"/>
        </w:rPr>
        <w:t>, поданных на участие в электронном аукционе</w:t>
      </w:r>
      <w:r w:rsidR="00960FD5" w:rsidRPr="00F53EAF">
        <w:rPr>
          <w:rFonts w:ascii="Times New Roman" w:hAnsi="Times New Roman" w:cs="Times New Roman"/>
          <w:sz w:val="28"/>
          <w:szCs w:val="28"/>
        </w:rPr>
        <w:t xml:space="preserve">, </w:t>
      </w:r>
      <w:r w:rsidR="00464415" w:rsidRPr="00F53EAF">
        <w:rPr>
          <w:rFonts w:ascii="Times New Roman" w:hAnsi="Times New Roman" w:cs="Times New Roman"/>
          <w:sz w:val="28"/>
          <w:szCs w:val="28"/>
        </w:rPr>
        <w:t xml:space="preserve">проведение электронного аукциона на электронной площадке </w:t>
      </w:r>
      <w:r w:rsidR="002A10EF" w:rsidRPr="00F53EAF">
        <w:rPr>
          <w:rFonts w:ascii="Times New Roman" w:hAnsi="Times New Roman" w:cs="Times New Roman"/>
          <w:sz w:val="28"/>
          <w:szCs w:val="28"/>
        </w:rPr>
        <w:t xml:space="preserve">и </w:t>
      </w:r>
      <w:r w:rsidR="00960FD5" w:rsidRPr="00F53EAF">
        <w:rPr>
          <w:rFonts w:ascii="Times New Roman" w:hAnsi="Times New Roman" w:cs="Times New Roman"/>
          <w:sz w:val="28"/>
          <w:szCs w:val="28"/>
        </w:rPr>
        <w:t>подведение итогов электронного аукциона.</w:t>
      </w:r>
    </w:p>
    <w:p w14:paraId="35594213" w14:textId="7ED2660F" w:rsidR="00EF6788"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EF6788" w:rsidRPr="00F53EAF">
        <w:rPr>
          <w:rFonts w:ascii="Times New Roman" w:hAnsi="Times New Roman" w:cs="Times New Roman"/>
          <w:sz w:val="28"/>
          <w:szCs w:val="28"/>
        </w:rPr>
        <w:t>.</w:t>
      </w:r>
      <w:r w:rsidR="00130675" w:rsidRPr="00F53EAF">
        <w:rPr>
          <w:rFonts w:ascii="Times New Roman" w:hAnsi="Times New Roman" w:cs="Times New Roman"/>
          <w:sz w:val="28"/>
          <w:szCs w:val="28"/>
        </w:rPr>
        <w:t>8</w:t>
      </w:r>
      <w:r w:rsidR="00EF6788"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одной части,</w:t>
      </w:r>
      <w:r w:rsidR="00EF6788" w:rsidRPr="00F53EAF">
        <w:rPr>
          <w:rFonts w:ascii="Times New Roman" w:hAnsi="Times New Roman" w:cs="Times New Roman"/>
          <w:sz w:val="28"/>
          <w:szCs w:val="28"/>
        </w:rPr>
        <w:t xml:space="preserve"> являются рассмотрение</w:t>
      </w:r>
      <w:r w:rsidR="00B94164" w:rsidRPr="00F53EAF">
        <w:rPr>
          <w:rFonts w:ascii="Times New Roman" w:hAnsi="Times New Roman" w:cs="Times New Roman"/>
          <w:sz w:val="28"/>
          <w:szCs w:val="28"/>
        </w:rPr>
        <w:t xml:space="preserve"> единых</w:t>
      </w:r>
      <w:r w:rsidR="00EF6788" w:rsidRPr="00F53EAF">
        <w:rPr>
          <w:rFonts w:ascii="Times New Roman" w:hAnsi="Times New Roman" w:cs="Times New Roman"/>
          <w:sz w:val="28"/>
          <w:szCs w:val="28"/>
        </w:rPr>
        <w:t xml:space="preserve"> </w:t>
      </w:r>
      <w:r w:rsidR="005B7AD9" w:rsidRPr="00F53EAF">
        <w:rPr>
          <w:rFonts w:ascii="Times New Roman" w:hAnsi="Times New Roman" w:cs="Times New Roman"/>
          <w:sz w:val="28"/>
          <w:szCs w:val="28"/>
        </w:rPr>
        <w:t>заявок 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 в электронном аукционе</w:t>
      </w:r>
      <w:r w:rsidR="00EF6788" w:rsidRPr="00F53EAF">
        <w:rPr>
          <w:rFonts w:ascii="Times New Roman" w:hAnsi="Times New Roman" w:cs="Times New Roman"/>
          <w:sz w:val="28"/>
          <w:szCs w:val="28"/>
        </w:rPr>
        <w:t>, проведение электронного аукциона на</w:t>
      </w:r>
      <w:r w:rsidR="00B03A2C" w:rsidRPr="00F53EAF">
        <w:rPr>
          <w:rFonts w:ascii="Times New Roman" w:hAnsi="Times New Roman" w:cs="Times New Roman"/>
          <w:sz w:val="28"/>
          <w:szCs w:val="28"/>
        </w:rPr>
        <w:t> </w:t>
      </w:r>
      <w:r w:rsidR="00EF6788" w:rsidRPr="00F53EAF">
        <w:rPr>
          <w:rFonts w:ascii="Times New Roman" w:hAnsi="Times New Roman" w:cs="Times New Roman"/>
          <w:sz w:val="28"/>
          <w:szCs w:val="28"/>
        </w:rPr>
        <w:t>электронной площадке и подведение итогов электронного аукциона.</w:t>
      </w:r>
    </w:p>
    <w:p w14:paraId="0606470E" w14:textId="6B9BB920"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w:t>
      </w:r>
      <w:r w:rsidR="00565A83">
        <w:rPr>
          <w:rFonts w:ascii="Times New Roman" w:hAnsi="Times New Roman" w:cs="Times New Roman"/>
          <w:sz w:val="28"/>
          <w:szCs w:val="28"/>
        </w:rPr>
        <w:t xml:space="preserve"> 41.9,</w:t>
      </w:r>
      <w:r w:rsidRPr="00F53EAF">
        <w:rPr>
          <w:rFonts w:ascii="Times New Roman" w:hAnsi="Times New Roman" w:cs="Times New Roman"/>
          <w:sz w:val="28"/>
          <w:szCs w:val="28"/>
        </w:rPr>
        <w:t xml:space="preserve"> 42.8, 44.13, 44.14 Положения, итоговым является протокол признания закупки несостоявшейся.</w:t>
      </w:r>
    </w:p>
    <w:p w14:paraId="39E0A4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14:paraId="04E0935A" w14:textId="7A148A9C" w:rsidR="0006137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14:paraId="368195F9" w14:textId="77777777" w:rsidR="00B46BC9" w:rsidRPr="00F53EAF" w:rsidRDefault="00B46BC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ab/>
      </w:r>
    </w:p>
    <w:p w14:paraId="246346BA" w14:textId="77777777" w:rsidR="00632ACA" w:rsidRPr="00F53EAF" w:rsidRDefault="007430BE" w:rsidP="00F53EAF">
      <w:pPr>
        <w:pStyle w:val="2"/>
        <w:spacing w:before="0"/>
        <w:jc w:val="center"/>
        <w:rPr>
          <w:rFonts w:ascii="Times New Roman" w:hAnsi="Times New Roman" w:cs="Times New Roman"/>
          <w:color w:val="auto"/>
          <w:sz w:val="28"/>
          <w:szCs w:val="28"/>
        </w:rPr>
      </w:pPr>
      <w:bookmarkStart w:id="114" w:name="_Toc17704972"/>
      <w:bookmarkStart w:id="115" w:name="_Toc529531859"/>
      <w:r w:rsidRPr="00F53EAF">
        <w:rPr>
          <w:rFonts w:ascii="Times New Roman" w:hAnsi="Times New Roman" w:cs="Times New Roman"/>
          <w:color w:val="auto"/>
          <w:sz w:val="28"/>
          <w:szCs w:val="28"/>
        </w:rPr>
        <w:t>39</w:t>
      </w:r>
      <w:r w:rsidR="00632ACA" w:rsidRPr="00F53EAF">
        <w:rPr>
          <w:rFonts w:ascii="Times New Roman" w:hAnsi="Times New Roman" w:cs="Times New Roman"/>
          <w:color w:val="auto"/>
          <w:sz w:val="28"/>
          <w:szCs w:val="28"/>
        </w:rPr>
        <w:t xml:space="preserve">. Извещение о проведении </w:t>
      </w:r>
      <w:r w:rsidRPr="00F53EAF">
        <w:rPr>
          <w:rFonts w:ascii="Times New Roman" w:hAnsi="Times New Roman" w:cs="Times New Roman"/>
          <w:color w:val="auto"/>
          <w:sz w:val="28"/>
          <w:szCs w:val="28"/>
        </w:rPr>
        <w:t>аукциона</w:t>
      </w:r>
      <w:r w:rsidR="00333F17" w:rsidRPr="00F53EAF">
        <w:rPr>
          <w:rFonts w:ascii="Times New Roman" w:hAnsi="Times New Roman" w:cs="Times New Roman"/>
          <w:color w:val="auto"/>
          <w:sz w:val="28"/>
          <w:szCs w:val="28"/>
        </w:rPr>
        <w:t>,</w:t>
      </w:r>
      <w:r w:rsidR="00632ACA" w:rsidRPr="00F53EAF">
        <w:rPr>
          <w:rFonts w:ascii="Times New Roman" w:hAnsi="Times New Roman" w:cs="Times New Roman"/>
          <w:color w:val="auto"/>
          <w:sz w:val="28"/>
          <w:szCs w:val="28"/>
        </w:rPr>
        <w:t xml:space="preserve"> аукционная документация</w:t>
      </w:r>
      <w:bookmarkEnd w:id="114"/>
      <w:bookmarkEnd w:id="115"/>
    </w:p>
    <w:p w14:paraId="0F9D1C2C"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194E8C38"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.1. Заказчик размещает в ЕИС извещение о проведении аукциона и</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sidR="005F1B16" w:rsidRPr="00F53EAF">
        <w:rPr>
          <w:rFonts w:ascii="Times New Roman" w:hAnsi="Times New Roman" w:cs="Times New Roman"/>
          <w:sz w:val="28"/>
          <w:szCs w:val="28"/>
        </w:rPr>
        <w:t xml:space="preserve">таком </w:t>
      </w:r>
      <w:r w:rsidRPr="00F53EAF">
        <w:rPr>
          <w:rFonts w:ascii="Times New Roman" w:hAnsi="Times New Roman" w:cs="Times New Roman"/>
          <w:sz w:val="28"/>
          <w:szCs w:val="28"/>
        </w:rPr>
        <w:t>аукционе</w:t>
      </w:r>
      <w:r w:rsidR="00632ACA" w:rsidRPr="00F53EAF">
        <w:rPr>
          <w:rFonts w:ascii="Times New Roman" w:hAnsi="Times New Roman" w:cs="Times New Roman"/>
          <w:sz w:val="28"/>
          <w:szCs w:val="28"/>
        </w:rPr>
        <w:t>.</w:t>
      </w:r>
    </w:p>
    <w:p w14:paraId="7565F7B6"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.2. Извещение о проведении </w:t>
      </w:r>
      <w:r w:rsidRPr="00F53EAF">
        <w:rPr>
          <w:rFonts w:ascii="Times New Roman" w:hAnsi="Times New Roman" w:cs="Times New Roman"/>
          <w:sz w:val="28"/>
          <w:szCs w:val="28"/>
        </w:rPr>
        <w:t>аукциона</w:t>
      </w:r>
      <w:r w:rsidR="00632ACA" w:rsidRPr="00F53EAF">
        <w:rPr>
          <w:rFonts w:ascii="Times New Roman" w:hAnsi="Times New Roman" w:cs="Times New Roman"/>
          <w:sz w:val="28"/>
          <w:szCs w:val="28"/>
        </w:rPr>
        <w:t xml:space="preserve"> и аукционная документация, вносимые в них изменения должны быть разработаны и размещены в</w:t>
      </w:r>
      <w:r w:rsidR="00173028" w:rsidRPr="00F53EAF">
        <w:rPr>
          <w:rFonts w:ascii="Times New Roman" w:hAnsi="Times New Roman" w:cs="Times New Roman"/>
          <w:sz w:val="28"/>
          <w:szCs w:val="28"/>
        </w:rPr>
        <w:t xml:space="preserve"> ЕИС</w:t>
      </w:r>
      <w:r w:rsidR="00632ACA" w:rsidRPr="00F53EAF">
        <w:rPr>
          <w:rFonts w:ascii="Times New Roman" w:hAnsi="Times New Roman" w:cs="Times New Roman"/>
          <w:sz w:val="28"/>
          <w:szCs w:val="28"/>
        </w:rPr>
        <w:t xml:space="preserve"> </w:t>
      </w:r>
      <w:r w:rsidR="00173028" w:rsidRPr="00F53EAF">
        <w:rPr>
          <w:rFonts w:ascii="Times New Roman" w:hAnsi="Times New Roman" w:cs="Times New Roman"/>
          <w:sz w:val="28"/>
          <w:szCs w:val="28"/>
        </w:rPr>
        <w:lastRenderedPageBreak/>
        <w:t>в</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соответствии с требованиями настоящей главы и главы 8 настоящего Положения.</w:t>
      </w:r>
    </w:p>
    <w:p w14:paraId="414318FD" w14:textId="5FFE3A7D" w:rsidR="00632ACA" w:rsidRPr="00F53EAF" w:rsidRDefault="007430BE" w:rsidP="0027246C">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.3. </w:t>
      </w:r>
      <w:r w:rsidR="0027246C" w:rsidRPr="0027246C">
        <w:rPr>
          <w:rFonts w:ascii="Times New Roman" w:hAnsi="Times New Roman"/>
          <w:sz w:val="28"/>
        </w:rPr>
        <w:t>В извещении о проведении аукциона указывается информация, содержащаяся в пункте 8.3 настоящего Положения.</w:t>
      </w:r>
      <w:r w:rsidR="00EB48BF" w:rsidRPr="00F53EAF">
        <w:rPr>
          <w:rFonts w:ascii="Times New Roman" w:hAnsi="Times New Roman" w:cs="Times New Roman"/>
          <w:sz w:val="28"/>
          <w:szCs w:val="28"/>
        </w:rPr>
        <w:t xml:space="preserve"> </w:t>
      </w:r>
    </w:p>
    <w:p w14:paraId="46226E1D" w14:textId="77777777" w:rsidR="005A7AFB"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.4</w:t>
      </w:r>
      <w:r w:rsidR="005A7AFB" w:rsidRPr="00F53EAF">
        <w:rPr>
          <w:rFonts w:ascii="Times New Roman" w:hAnsi="Times New Roman" w:cs="Times New Roman"/>
          <w:sz w:val="28"/>
          <w:szCs w:val="28"/>
        </w:rPr>
        <w:t xml:space="preserve">. В аукционной документации наряду с информацией и документами, указанными в пунктах 8.4 и 8.5 настоящего Положения, </w:t>
      </w:r>
      <w:r w:rsidR="002509CC" w:rsidRPr="00F53EAF">
        <w:rPr>
          <w:rFonts w:ascii="Times New Roman" w:hAnsi="Times New Roman" w:cs="Times New Roman"/>
          <w:sz w:val="28"/>
          <w:szCs w:val="28"/>
        </w:rPr>
        <w:t>должны содержаться</w:t>
      </w:r>
      <w:r w:rsidR="005A7AFB" w:rsidRPr="00F53EAF">
        <w:rPr>
          <w:rFonts w:ascii="Times New Roman" w:hAnsi="Times New Roman" w:cs="Times New Roman"/>
          <w:sz w:val="28"/>
          <w:szCs w:val="28"/>
        </w:rPr>
        <w:t>:</w:t>
      </w:r>
    </w:p>
    <w:p w14:paraId="31E71DF6" w14:textId="77777777" w:rsidR="005A7AFB" w:rsidRPr="00F53EAF" w:rsidRDefault="005A7AF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величина снижения начальной (максимальной) цены договора</w:t>
      </w:r>
      <w:r w:rsidR="00BA672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начальной </w:t>
      </w:r>
      <w:r w:rsidR="00BA672B" w:rsidRPr="00F53EAF">
        <w:rPr>
          <w:rFonts w:ascii="Times New Roman" w:hAnsi="Times New Roman"/>
          <w:sz w:val="28"/>
        </w:rPr>
        <w:t>цены единицы (суммы цен единиц) товара, работы, услуги</w:t>
      </w:r>
      <w:r w:rsidR="00A32EDF"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ходе проведения аукциона («шаг аукциона»);</w:t>
      </w:r>
    </w:p>
    <w:p w14:paraId="0A752E87" w14:textId="56E24098" w:rsidR="005A7AFB" w:rsidRPr="00F53EAF" w:rsidRDefault="002509C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005A7AFB" w:rsidRPr="00F53EAF">
        <w:rPr>
          <w:rFonts w:ascii="Times New Roman" w:hAnsi="Times New Roman" w:cs="Times New Roman"/>
          <w:sz w:val="28"/>
          <w:szCs w:val="28"/>
        </w:rPr>
        <w:t xml:space="preserve">) </w:t>
      </w:r>
      <w:r w:rsidR="00110BE5" w:rsidRPr="00110BE5">
        <w:rPr>
          <w:rFonts w:ascii="Times New Roman" w:hAnsi="Times New Roman"/>
          <w:sz w:val="28"/>
        </w:rPr>
        <w:t>дата проведения такого аукциона.</w:t>
      </w:r>
    </w:p>
    <w:p w14:paraId="4C86A172" w14:textId="45B39E8B"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94164" w:rsidRPr="00F53EAF">
        <w:rPr>
          <w:rFonts w:ascii="Times New Roman" w:hAnsi="Times New Roman" w:cs="Times New Roman"/>
          <w:sz w:val="28"/>
          <w:szCs w:val="28"/>
        </w:rPr>
        <w:t>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r w:rsidR="00632ACA" w:rsidRPr="00F53EAF">
        <w:rPr>
          <w:rFonts w:ascii="Times New Roman" w:hAnsi="Times New Roman" w:cs="Times New Roman"/>
          <w:sz w:val="28"/>
          <w:szCs w:val="28"/>
        </w:rPr>
        <w:t>.</w:t>
      </w:r>
    </w:p>
    <w:p w14:paraId="63EC794A"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6</w:t>
      </w:r>
      <w:r w:rsidR="00632ACA" w:rsidRPr="00F53EAF">
        <w:rPr>
          <w:rFonts w:ascii="Times New Roman" w:hAnsi="Times New Roman" w:cs="Times New Roman"/>
          <w:sz w:val="28"/>
          <w:szCs w:val="28"/>
        </w:rPr>
        <w:t>.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14:paraId="01F5F4C9" w14:textId="77777777" w:rsidR="0000023F" w:rsidRPr="00F53EAF" w:rsidRDefault="0000023F" w:rsidP="00F53EAF">
      <w:pPr>
        <w:spacing w:after="0" w:line="240" w:lineRule="auto"/>
        <w:ind w:firstLine="709"/>
        <w:jc w:val="both"/>
        <w:rPr>
          <w:rFonts w:ascii="Times New Roman" w:hAnsi="Times New Roman" w:cs="Times New Roman"/>
          <w:sz w:val="28"/>
          <w:szCs w:val="28"/>
        </w:rPr>
      </w:pPr>
    </w:p>
    <w:p w14:paraId="53BC81E2" w14:textId="77777777" w:rsidR="00632ACA" w:rsidRPr="00F53EAF" w:rsidRDefault="009C5B7B" w:rsidP="00F53EAF">
      <w:pPr>
        <w:pStyle w:val="2"/>
        <w:spacing w:before="0"/>
        <w:jc w:val="center"/>
        <w:rPr>
          <w:rFonts w:ascii="Times New Roman" w:hAnsi="Times New Roman" w:cs="Times New Roman"/>
          <w:color w:val="auto"/>
          <w:sz w:val="28"/>
          <w:szCs w:val="28"/>
        </w:rPr>
      </w:pPr>
      <w:bookmarkStart w:id="116" w:name="_Toc17704973"/>
      <w:bookmarkStart w:id="117" w:name="_Toc529531860"/>
      <w:r w:rsidRPr="00F53EAF">
        <w:rPr>
          <w:rFonts w:ascii="Times New Roman" w:hAnsi="Times New Roman" w:cs="Times New Roman"/>
          <w:color w:val="auto"/>
          <w:sz w:val="28"/>
          <w:szCs w:val="28"/>
        </w:rPr>
        <w:t>4</w:t>
      </w:r>
      <w:r w:rsidR="00A50695" w:rsidRPr="00F53EAF">
        <w:rPr>
          <w:rFonts w:ascii="Times New Roman" w:hAnsi="Times New Roman" w:cs="Times New Roman"/>
          <w:color w:val="auto"/>
          <w:sz w:val="28"/>
          <w:szCs w:val="28"/>
        </w:rPr>
        <w:t>0</w:t>
      </w:r>
      <w:r w:rsidR="00632ACA" w:rsidRPr="00F53EAF">
        <w:rPr>
          <w:rFonts w:ascii="Times New Roman" w:hAnsi="Times New Roman" w:cs="Times New Roman"/>
          <w:color w:val="auto"/>
          <w:sz w:val="28"/>
          <w:szCs w:val="28"/>
        </w:rPr>
        <w:t>. Содержание и порядок подачи заявок на участие в аукционе</w:t>
      </w:r>
      <w:bookmarkEnd w:id="116"/>
      <w:bookmarkEnd w:id="117"/>
    </w:p>
    <w:p w14:paraId="01CFA428"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08E0319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14:paraId="1BDABE2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14:paraId="31BCB6C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2FBCD260"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79DF7DC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0DE9DB8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Внесение изменений и отзыв заявки на участие в электронном аукционе осуществляется посредством использования функционала электронной </w:t>
      </w:r>
      <w:r w:rsidRPr="00F53EAF">
        <w:rPr>
          <w:rFonts w:ascii="Times New Roman" w:hAnsi="Times New Roman" w:cs="Times New Roman"/>
          <w:sz w:val="28"/>
          <w:szCs w:val="28"/>
        </w:rPr>
        <w:lastRenderedPageBreak/>
        <w:t>площадки, на которой проводится закупка, в соответствии с регламентом такой электронной площадки.</w:t>
      </w:r>
    </w:p>
    <w:p w14:paraId="5F9834A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40.6. Изменение или отзыв заявки после окончания срока подачи заявок не допускается.</w:t>
      </w:r>
    </w:p>
    <w:p w14:paraId="6D286CE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14:paraId="42E73815"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14:paraId="3B5F46D6" w14:textId="77777777" w:rsidR="00424711" w:rsidRPr="00F53EAF" w:rsidRDefault="00424711"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12D44F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0BBFE5D"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14:paraId="571A23E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14:paraId="20E13BC0"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40.10. Первая часть заявки на участие в аукционе в электронной форме должна содержать:</w:t>
      </w:r>
    </w:p>
    <w:p w14:paraId="7BBE09DD" w14:textId="77777777" w:rsidR="00424711" w:rsidRPr="00F53EAF" w:rsidRDefault="00424711" w:rsidP="00F53EAF">
      <w:pPr>
        <w:pStyle w:val="ConsPlusNormal"/>
        <w:widowControl w:val="0"/>
        <w:tabs>
          <w:tab w:val="left" w:pos="709"/>
        </w:tabs>
        <w:ind w:firstLine="709"/>
        <w:jc w:val="both"/>
      </w:pPr>
      <w:r w:rsidRPr="00F53EAF">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448D70AD" w14:textId="77777777" w:rsidR="00424711" w:rsidRPr="00F53EAF" w:rsidRDefault="00424711" w:rsidP="00F53EAF">
      <w:pPr>
        <w:pStyle w:val="ConsPlusNormal"/>
        <w:widowControl w:val="0"/>
        <w:tabs>
          <w:tab w:val="left" w:pos="709"/>
        </w:tabs>
        <w:ind w:firstLine="709"/>
        <w:jc w:val="both"/>
      </w:pPr>
      <w:r w:rsidRPr="00F53EAF">
        <w:t xml:space="preserve">2) при осуществлении закупки товара или закупки работы, услуги, </w:t>
      </w:r>
      <w:r w:rsidRPr="00F53EAF">
        <w:lastRenderedPageBreak/>
        <w:t>для выполнения, оказания которых используется товар:</w:t>
      </w:r>
    </w:p>
    <w:p w14:paraId="01286D66" w14:textId="77777777" w:rsidR="00424711" w:rsidRPr="00F53EAF" w:rsidRDefault="00424711"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06F99FA6" w14:textId="77777777" w:rsidR="00424711" w:rsidRPr="00F53EAF" w:rsidRDefault="00424711" w:rsidP="00F53EAF">
      <w:pPr>
        <w:pStyle w:val="ConsPlusNormal"/>
        <w:widowControl w:val="0"/>
        <w:tabs>
          <w:tab w:val="left" w:pos="709"/>
        </w:tabs>
        <w:ind w:firstLine="709"/>
        <w:jc w:val="both"/>
        <w:rPr>
          <w:strike/>
        </w:rPr>
      </w:pPr>
      <w:r w:rsidRPr="00F53EAF">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14:paraId="316E629F" w14:textId="77777777" w:rsidR="00424711" w:rsidRPr="00F53EAF" w:rsidRDefault="00424711" w:rsidP="00F53EAF">
      <w:pPr>
        <w:pStyle w:val="ConsPlusNormal"/>
        <w:widowControl w:val="0"/>
        <w:tabs>
          <w:tab w:val="left" w:pos="709"/>
        </w:tabs>
        <w:ind w:firstLine="709"/>
        <w:jc w:val="both"/>
      </w:pPr>
      <w:r w:rsidRPr="00F53EAF">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72CA3F65" w14:textId="77777777" w:rsidR="00424711" w:rsidRPr="00F53EAF" w:rsidRDefault="00424711" w:rsidP="00F53EAF">
      <w:pPr>
        <w:pStyle w:val="ConsPlusNormal"/>
        <w:widowControl w:val="0"/>
        <w:tabs>
          <w:tab w:val="left" w:pos="709"/>
        </w:tabs>
        <w:ind w:firstLine="709"/>
        <w:jc w:val="both"/>
      </w:pPr>
      <w:r w:rsidRPr="00F53EAF">
        <w:t>40.12. Вторая часть заявки на участие в электронном аукционе должна содержать следующие документы и информацию:</w:t>
      </w:r>
    </w:p>
    <w:p w14:paraId="53EEEEC7" w14:textId="77777777" w:rsidR="00424711" w:rsidRPr="00F53EAF" w:rsidRDefault="00424711" w:rsidP="00F53EAF">
      <w:pPr>
        <w:pStyle w:val="ConsPlusNormal"/>
        <w:widowControl w:val="0"/>
        <w:tabs>
          <w:tab w:val="left" w:pos="709"/>
        </w:tabs>
        <w:ind w:firstLine="709"/>
        <w:jc w:val="both"/>
      </w:pPr>
      <w:r w:rsidRPr="00F53EAF">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04B2BE0" w14:textId="77777777" w:rsidR="00424711" w:rsidRPr="00F53EAF" w:rsidRDefault="00424711" w:rsidP="00F53EAF">
      <w:pPr>
        <w:pStyle w:val="ConsPlusNormal"/>
        <w:widowControl w:val="0"/>
        <w:tabs>
          <w:tab w:val="left" w:pos="709"/>
        </w:tabs>
        <w:ind w:firstLine="709"/>
        <w:jc w:val="both"/>
      </w:pPr>
      <w:r w:rsidRPr="00F53EAF">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F53EAF">
        <w:rPr>
          <w:lang w:val="en-US"/>
        </w:rPr>
        <w:t> </w:t>
      </w:r>
      <w:r w:rsidRPr="00F53EAF">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 xml:space="preserve">государственной регистрации физического лица в качестве индивидуального предпринимателя в соответствии с законодательством </w:t>
      </w:r>
      <w:r w:rsidRPr="00F53EAF">
        <w:lastRenderedPageBreak/>
        <w:t>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2EDEF336" w14:textId="77777777" w:rsidR="00424711" w:rsidRPr="00F53EAF" w:rsidRDefault="00424711" w:rsidP="00F53EAF">
      <w:pPr>
        <w:pStyle w:val="ConsPlusNormal"/>
        <w:widowControl w:val="0"/>
        <w:tabs>
          <w:tab w:val="left" w:pos="709"/>
        </w:tabs>
        <w:ind w:firstLine="709"/>
        <w:jc w:val="both"/>
      </w:pPr>
      <w:r w:rsidRPr="00F53EAF">
        <w:t xml:space="preserve">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A25395B" w14:textId="77777777" w:rsidR="00424711" w:rsidRPr="00F53EAF" w:rsidRDefault="00424711" w:rsidP="00F53EAF">
      <w:pPr>
        <w:pStyle w:val="ConsPlusNormal"/>
        <w:widowControl w:val="0"/>
        <w:tabs>
          <w:tab w:val="left" w:pos="709"/>
        </w:tabs>
        <w:ind w:firstLine="709"/>
        <w:jc w:val="both"/>
      </w:pPr>
      <w:r w:rsidRPr="00F53EAF">
        <w:t>4) копии учредительных документов участника аукциона (для юридических лиц);</w:t>
      </w:r>
    </w:p>
    <w:p w14:paraId="411630A0" w14:textId="77777777" w:rsidR="00424711" w:rsidRPr="00F53EAF" w:rsidRDefault="00424711" w:rsidP="00F53EAF">
      <w:pPr>
        <w:pStyle w:val="ConsPlusNormal"/>
        <w:widowControl w:val="0"/>
        <w:tabs>
          <w:tab w:val="left" w:pos="709"/>
        </w:tabs>
        <w:ind w:firstLine="709"/>
        <w:jc w:val="both"/>
      </w:pPr>
      <w:r w:rsidRPr="00F53EAF">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sidRPr="00F53EAF">
        <w:rPr>
          <w:rStyle w:val="ab"/>
        </w:rPr>
        <w:footnoteReference w:id="10"/>
      </w:r>
      <w:r w:rsidRPr="00F53EAF">
        <w:t>, обеспечения исполнения договора</w:t>
      </w:r>
      <w:r w:rsidRPr="00F53EAF">
        <w:rPr>
          <w:rStyle w:val="ab"/>
        </w:rPr>
        <w:footnoteReference w:id="11"/>
      </w:r>
      <w:r w:rsidRPr="00F53EAF">
        <w:t>, обеспечения гарантийных обязательств</w:t>
      </w:r>
      <w:r w:rsidRPr="00F53EAF">
        <w:rPr>
          <w:rStyle w:val="ab"/>
        </w:rPr>
        <w:footnoteReference w:id="12"/>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0B54386E" w14:textId="77777777" w:rsidR="00424711" w:rsidRPr="00F53EAF" w:rsidRDefault="00424711" w:rsidP="00F53EAF">
      <w:pPr>
        <w:pStyle w:val="ConsPlusNormal"/>
        <w:widowControl w:val="0"/>
        <w:tabs>
          <w:tab w:val="left" w:pos="709"/>
        </w:tabs>
        <w:ind w:firstLine="709"/>
        <w:jc w:val="both"/>
      </w:pPr>
      <w:r w:rsidRPr="00F53EAF">
        <w:t>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14:paraId="39058052" w14:textId="77777777" w:rsidR="00424711" w:rsidRPr="00F53EAF" w:rsidRDefault="00424711" w:rsidP="00F53EAF">
      <w:pPr>
        <w:pStyle w:val="ConsPlusNormal"/>
        <w:widowControl w:val="0"/>
        <w:tabs>
          <w:tab w:val="left" w:pos="709"/>
        </w:tabs>
        <w:ind w:firstLine="709"/>
        <w:jc w:val="both"/>
      </w:pPr>
      <w:r w:rsidRPr="00F53EAF">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 xml:space="preserve">этом </w:t>
      </w:r>
      <w:r w:rsidRPr="00F53EAF">
        <w:lastRenderedPageBreak/>
        <w:t>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31891A6" w14:textId="77777777" w:rsidR="00424711" w:rsidRPr="00F53EAF" w:rsidRDefault="00424711" w:rsidP="00F53EAF">
      <w:pPr>
        <w:pStyle w:val="ConsPlusNormal"/>
        <w:widowControl w:val="0"/>
        <w:tabs>
          <w:tab w:val="left" w:pos="709"/>
        </w:tabs>
        <w:ind w:firstLine="709"/>
        <w:jc w:val="both"/>
      </w:pPr>
      <w:r w:rsidRPr="00F53EAF">
        <w:t>8)</w:t>
      </w:r>
      <w:r w:rsidRPr="00F53EAF">
        <w:tab/>
        <w:t>иные документы и сведения, предоставление которых предусмотрено аукционной документацией и (или) извещением о проведении аукциона.</w:t>
      </w:r>
    </w:p>
    <w:p w14:paraId="00984834" w14:textId="77777777" w:rsidR="00424711" w:rsidRPr="00F53EAF" w:rsidRDefault="00424711" w:rsidP="00F53EAF">
      <w:pPr>
        <w:pStyle w:val="ConsPlusNormal"/>
        <w:widowControl w:val="0"/>
        <w:tabs>
          <w:tab w:val="left" w:pos="709"/>
        </w:tabs>
        <w:ind w:firstLine="709"/>
        <w:jc w:val="both"/>
      </w:pPr>
      <w:r w:rsidRPr="00F53EAF">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6D169D86" w14:textId="77777777" w:rsidR="00424711" w:rsidRPr="00F53EAF" w:rsidRDefault="00424711" w:rsidP="00F53EAF">
      <w:pPr>
        <w:pStyle w:val="ConsPlusNormal"/>
        <w:widowControl w:val="0"/>
        <w:tabs>
          <w:tab w:val="left" w:pos="709"/>
        </w:tabs>
        <w:jc w:val="both"/>
        <w:rPr>
          <w:rFonts w:eastAsia="Times New Roman"/>
        </w:rPr>
      </w:pPr>
      <w:r w:rsidRPr="00F53EAF">
        <w:rPr>
          <w:rFonts w:eastAsia="Times New Roman"/>
        </w:rPr>
        <w:tab/>
        <w:t>40.14.</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7A60516"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571DCF1E" w14:textId="77777777" w:rsidR="00424711" w:rsidRPr="00F53EAF" w:rsidRDefault="00424711" w:rsidP="00F53EAF">
      <w:pPr>
        <w:pStyle w:val="ConsPlusNormal"/>
        <w:widowControl w:val="0"/>
        <w:tabs>
          <w:tab w:val="left" w:pos="709"/>
        </w:tabs>
        <w:ind w:firstLine="709"/>
        <w:jc w:val="both"/>
      </w:pPr>
      <w:r w:rsidRPr="00F53EAF">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2D9F9F98" w14:textId="77777777" w:rsidR="00424711" w:rsidRPr="00F53EAF" w:rsidRDefault="00424711" w:rsidP="00F53EAF">
      <w:pPr>
        <w:pStyle w:val="ConsPlusNormal"/>
        <w:widowControl w:val="0"/>
        <w:tabs>
          <w:tab w:val="left" w:pos="709"/>
        </w:tabs>
        <w:ind w:firstLine="709"/>
        <w:jc w:val="both"/>
      </w:pPr>
      <w:r w:rsidRPr="00F53EAF">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14:paraId="5FBA610F" w14:textId="77777777" w:rsidR="00424711" w:rsidRPr="00F53EAF" w:rsidRDefault="00424711" w:rsidP="00F53EAF">
      <w:pPr>
        <w:pStyle w:val="ConsPlusNormal"/>
        <w:widowControl w:val="0"/>
        <w:tabs>
          <w:tab w:val="left" w:pos="709"/>
        </w:tabs>
        <w:ind w:firstLine="709"/>
        <w:jc w:val="both"/>
      </w:pPr>
      <w:r w:rsidRPr="00F53EAF">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F53EAF">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0C2A6A4C" w14:textId="77777777" w:rsidR="00424711" w:rsidRPr="00F53EAF" w:rsidRDefault="00424711" w:rsidP="00F53EAF">
      <w:pPr>
        <w:pStyle w:val="ConsPlusNormal"/>
        <w:widowControl w:val="0"/>
        <w:tabs>
          <w:tab w:val="left" w:pos="709"/>
        </w:tabs>
        <w:ind w:firstLine="709"/>
        <w:jc w:val="both"/>
      </w:pPr>
      <w:r w:rsidRPr="00F53EAF">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w:t>
      </w:r>
      <w:r w:rsidRPr="00F53EAF">
        <w:lastRenderedPageBreak/>
        <w:t>подлежит размещению в ЕИС в срок, не превышающий трех рабочих дней с даты подписания.</w:t>
      </w:r>
    </w:p>
    <w:p w14:paraId="523CA406" w14:textId="77777777" w:rsidR="00424711" w:rsidRPr="00F53EAF" w:rsidRDefault="00424711" w:rsidP="00F53EAF">
      <w:pPr>
        <w:pStyle w:val="ConsPlusNormal"/>
        <w:widowControl w:val="0"/>
        <w:tabs>
          <w:tab w:val="left" w:pos="709"/>
        </w:tabs>
        <w:ind w:firstLine="709"/>
        <w:jc w:val="both"/>
      </w:pPr>
      <w:r w:rsidRPr="00F53EAF">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7B6D5FC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40.18 настоящего Положения, заказчик вправе осуществить одно из следующих действий:</w:t>
      </w:r>
    </w:p>
    <w:p w14:paraId="2E00612F" w14:textId="77777777" w:rsidR="00424711" w:rsidRPr="00F53EAF" w:rsidRDefault="00424711" w:rsidP="00F53EAF">
      <w:pPr>
        <w:pStyle w:val="ConsPlusNormal"/>
        <w:widowControl w:val="0"/>
        <w:tabs>
          <w:tab w:val="left" w:pos="709"/>
        </w:tabs>
        <w:ind w:firstLine="709"/>
        <w:jc w:val="both"/>
      </w:pPr>
      <w:r w:rsidRPr="00F53EAF">
        <w:t>1) провести новую закупку;</w:t>
      </w:r>
    </w:p>
    <w:p w14:paraId="5F9D26B5" w14:textId="77777777" w:rsidR="00424711" w:rsidRPr="00F53EAF" w:rsidRDefault="00424711"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AE2D768" w14:textId="77777777" w:rsidR="00424711" w:rsidRPr="00F53EAF" w:rsidRDefault="00424711"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75D47604" w14:textId="77777777" w:rsidR="00632ACA" w:rsidRPr="00F53EAF" w:rsidRDefault="00632ACA" w:rsidP="00F53EAF">
      <w:pPr>
        <w:pStyle w:val="ConsPlusNormal"/>
        <w:tabs>
          <w:tab w:val="left" w:pos="709"/>
        </w:tabs>
        <w:ind w:firstLine="709"/>
        <w:jc w:val="both"/>
        <w:rPr>
          <w:b/>
        </w:rPr>
      </w:pPr>
    </w:p>
    <w:p w14:paraId="72C06046" w14:textId="77777777" w:rsidR="00632ACA" w:rsidRPr="00F53EAF" w:rsidRDefault="00B03A2C" w:rsidP="00F53EAF">
      <w:pPr>
        <w:pStyle w:val="2"/>
        <w:spacing w:before="0"/>
        <w:jc w:val="center"/>
        <w:rPr>
          <w:rFonts w:ascii="Times New Roman" w:hAnsi="Times New Roman" w:cs="Times New Roman"/>
          <w:color w:val="auto"/>
          <w:sz w:val="28"/>
          <w:szCs w:val="28"/>
        </w:rPr>
      </w:pPr>
      <w:bookmarkStart w:id="118" w:name="_Toc17704974"/>
      <w:bookmarkStart w:id="119" w:name="_Toc529531861"/>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1</w:t>
      </w:r>
      <w:r w:rsidR="00632ACA" w:rsidRPr="00F53EAF">
        <w:rPr>
          <w:rFonts w:ascii="Times New Roman" w:hAnsi="Times New Roman" w:cs="Times New Roman"/>
          <w:color w:val="auto"/>
          <w:sz w:val="28"/>
          <w:szCs w:val="28"/>
        </w:rPr>
        <w:t>. Порядок рассмотрения первых частей заявок на участие в аукционе в</w:t>
      </w:r>
      <w:r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8"/>
      <w:bookmarkEnd w:id="119"/>
    </w:p>
    <w:p w14:paraId="593A6220"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864BBB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4B81CD9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4DBA0F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14:paraId="75F25B7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41.4. Участник электронного аукциона не допускается к участию в нем в случае:</w:t>
      </w:r>
    </w:p>
    <w:p w14:paraId="6DAB277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w:t>
      </w:r>
      <w:r w:rsidRPr="00F53EAF">
        <w:rPr>
          <w:rFonts w:ascii="Times New Roman" w:eastAsia="Times New Roman" w:hAnsi="Times New Roman" w:cs="Times New Roman"/>
          <w:sz w:val="28"/>
          <w:szCs w:val="28"/>
        </w:rPr>
        <w:lastRenderedPageBreak/>
        <w:t>предпринимательства</w:t>
      </w:r>
      <w:bookmarkStart w:id="120" w:name="_Ref527368150"/>
      <w:r w:rsidRPr="00F53EAF">
        <w:rPr>
          <w:rFonts w:ascii="Times New Roman" w:eastAsia="Times New Roman" w:hAnsi="Times New Roman" w:cs="Times New Roman"/>
          <w:sz w:val="28"/>
          <w:szCs w:val="28"/>
        </w:rPr>
        <w:t xml:space="preserve"> или</w:t>
      </w:r>
      <w:bookmarkEnd w:id="120"/>
      <w:r w:rsidRPr="00F53EAF">
        <w:rPr>
          <w:rFonts w:ascii="Times New Roman" w:eastAsia="Times New Roman" w:hAnsi="Times New Roman" w:cs="Times New Roman"/>
          <w:sz w:val="28"/>
          <w:szCs w:val="28"/>
        </w:rPr>
        <w:t xml:space="preserve">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A15CE3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14:paraId="11958AB9"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30F7942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14:paraId="24FB77CF" w14:textId="77777777" w:rsidR="00424711" w:rsidRPr="00F53EAF" w:rsidRDefault="00424711" w:rsidP="00F53EAF">
      <w:pPr>
        <w:pStyle w:val="formattext"/>
        <w:widowControl w:val="0"/>
        <w:spacing w:before="0" w:beforeAutospacing="0" w:after="0" w:afterAutospacing="0"/>
        <w:ind w:firstLine="708"/>
        <w:jc w:val="both"/>
        <w:rPr>
          <w:sz w:val="28"/>
          <w:szCs w:val="28"/>
        </w:rPr>
      </w:pPr>
      <w:r w:rsidRPr="00F53EAF">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5E2FF94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14:paraId="717B9BD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 В протокол, указанный в пункте 41.6 настоящей главы, вносится информация о признании такого аукциона несостоявшимся.</w:t>
      </w:r>
    </w:p>
    <w:p w14:paraId="2E159E8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lastRenderedPageBreak/>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0E6EA53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комиссия по осуществлению закупок 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45C3F29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093F322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65526D" w14:textId="5873AFB9" w:rsidR="00170D4B"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56181DED" w14:textId="77777777" w:rsidR="00D134DE" w:rsidRPr="00F53EAF" w:rsidRDefault="00D134DE" w:rsidP="00F53EAF">
      <w:pPr>
        <w:spacing w:after="0" w:line="240" w:lineRule="auto"/>
        <w:ind w:firstLine="709"/>
        <w:jc w:val="both"/>
        <w:rPr>
          <w:rFonts w:ascii="Times New Roman" w:hAnsi="Times New Roman" w:cs="Times New Roman"/>
          <w:b/>
          <w:sz w:val="28"/>
          <w:szCs w:val="28"/>
        </w:rPr>
      </w:pPr>
    </w:p>
    <w:p w14:paraId="7640F086" w14:textId="77777777" w:rsidR="00D134DE" w:rsidRPr="00F53EAF" w:rsidRDefault="00D134DE" w:rsidP="00F53EAF">
      <w:pPr>
        <w:pStyle w:val="2"/>
        <w:spacing w:before="0"/>
        <w:jc w:val="center"/>
        <w:rPr>
          <w:rFonts w:ascii="Times New Roman" w:hAnsi="Times New Roman" w:cs="Times New Roman"/>
          <w:color w:val="auto"/>
          <w:sz w:val="28"/>
          <w:szCs w:val="28"/>
        </w:rPr>
      </w:pPr>
      <w:bookmarkStart w:id="121" w:name="_Toc17704975"/>
      <w:bookmarkStart w:id="122" w:name="_Toc529531862"/>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2</w:t>
      </w:r>
      <w:r w:rsidRPr="00F53EAF">
        <w:rPr>
          <w:rFonts w:ascii="Times New Roman" w:hAnsi="Times New Roman" w:cs="Times New Roman"/>
          <w:color w:val="auto"/>
          <w:sz w:val="28"/>
          <w:szCs w:val="28"/>
        </w:rPr>
        <w:t>. Порядок рассмотрения единых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bookmarkEnd w:id="121"/>
      <w:bookmarkEnd w:id="122"/>
    </w:p>
    <w:p w14:paraId="3458464F" w14:textId="77777777" w:rsidR="00D134DE" w:rsidRPr="00F53EAF" w:rsidRDefault="00D134DE" w:rsidP="00F53EAF">
      <w:pPr>
        <w:spacing w:after="0" w:line="240" w:lineRule="auto"/>
        <w:ind w:firstLine="709"/>
        <w:jc w:val="both"/>
        <w:rPr>
          <w:rFonts w:ascii="Times New Roman" w:hAnsi="Times New Roman" w:cs="Times New Roman"/>
          <w:sz w:val="28"/>
          <w:szCs w:val="28"/>
        </w:rPr>
      </w:pPr>
    </w:p>
    <w:p w14:paraId="398E0177" w14:textId="237016A9" w:rsidR="00D134DE" w:rsidRPr="00F53EAF" w:rsidRDefault="00D134DE" w:rsidP="00F53EAF">
      <w:pPr>
        <w:spacing w:after="0" w:line="240" w:lineRule="auto"/>
        <w:ind w:firstLine="709"/>
        <w:jc w:val="both"/>
        <w:rPr>
          <w:rFonts w:ascii="Times New Roman" w:hAnsi="Times New Roman"/>
          <w:strike/>
          <w:sz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.1. Комиссия по осуществлению закупок проверяет единые заявки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содержащие информ</w:t>
      </w:r>
      <w:r w:rsidR="00D50121" w:rsidRPr="00F53EAF">
        <w:rPr>
          <w:rFonts w:ascii="Times New Roman" w:hAnsi="Times New Roman" w:cs="Times New Roman"/>
          <w:sz w:val="28"/>
          <w:szCs w:val="28"/>
        </w:rPr>
        <w:t>ацию, предусмотренную пунктами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w:t>
      </w:r>
      <w:r w:rsidR="00D50121" w:rsidRPr="00F53EAF">
        <w:rPr>
          <w:rFonts w:ascii="Times New Roman" w:hAnsi="Times New Roman" w:cs="Times New Roman"/>
          <w:sz w:val="28"/>
          <w:szCs w:val="28"/>
        </w:rPr>
        <w:t>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соответствие требованиям, установленным документацией </w:t>
      </w:r>
      <w:r w:rsidR="000E1838" w:rsidRPr="00F53EAF">
        <w:rPr>
          <w:rFonts w:ascii="Times New Roman" w:hAnsi="Times New Roman" w:cs="Times New Roman"/>
          <w:sz w:val="28"/>
          <w:szCs w:val="28"/>
        </w:rPr>
        <w:t xml:space="preserve">и извещением </w:t>
      </w:r>
      <w:r w:rsidRPr="00F53EAF">
        <w:rPr>
          <w:rFonts w:ascii="Times New Roman" w:hAnsi="Times New Roman" w:cs="Times New Roman"/>
          <w:sz w:val="28"/>
          <w:szCs w:val="28"/>
        </w:rPr>
        <w:t>о таком аукционе</w:t>
      </w:r>
      <w:r w:rsidR="00152CD3" w:rsidRPr="00F53EAF">
        <w:rPr>
          <w:rFonts w:ascii="Times New Roman" w:hAnsi="Times New Roman" w:cs="Times New Roman"/>
          <w:sz w:val="28"/>
          <w:szCs w:val="28"/>
        </w:rPr>
        <w:t>.</w:t>
      </w:r>
    </w:p>
    <w:p w14:paraId="17DB17FC"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.2. Срок рассмотрения </w:t>
      </w:r>
      <w:r w:rsidR="00540CC5" w:rsidRPr="00F53EAF">
        <w:rPr>
          <w:rFonts w:ascii="Times New Roman" w:hAnsi="Times New Roman" w:cs="Times New Roman"/>
          <w:sz w:val="28"/>
          <w:szCs w:val="28"/>
        </w:rPr>
        <w:t xml:space="preserve">единых </w:t>
      </w:r>
      <w:r w:rsidRPr="00F53EAF">
        <w:rPr>
          <w:rFonts w:ascii="Times New Roman" w:hAnsi="Times New Roman" w:cs="Times New Roman"/>
          <w:sz w:val="28"/>
          <w:szCs w:val="28"/>
        </w:rPr>
        <w:t xml:space="preserve">заявок на участие в электронном аукционе не может превышать </w:t>
      </w:r>
      <w:r w:rsidR="00540CC5" w:rsidRPr="00F53EAF">
        <w:rPr>
          <w:rFonts w:ascii="Times New Roman" w:hAnsi="Times New Roman" w:cs="Times New Roman"/>
          <w:sz w:val="28"/>
          <w:szCs w:val="28"/>
        </w:rPr>
        <w:t>десять</w:t>
      </w:r>
      <w:r w:rsidRPr="00F53EAF">
        <w:rPr>
          <w:rFonts w:ascii="Times New Roman" w:hAnsi="Times New Roman" w:cs="Times New Roman"/>
          <w:sz w:val="28"/>
          <w:szCs w:val="28"/>
        </w:rPr>
        <w:t xml:space="preserve"> дней с даты окончания срока подачи указанных заявок.</w:t>
      </w:r>
    </w:p>
    <w:p w14:paraId="4B33EBA6" w14:textId="77C94D3B"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.3. По результатам рассмотрения </w:t>
      </w:r>
      <w:r w:rsidR="00540CC5" w:rsidRPr="00F53EAF">
        <w:rPr>
          <w:rFonts w:ascii="Times New Roman" w:hAnsi="Times New Roman" w:cs="Times New Roman"/>
          <w:sz w:val="28"/>
          <w:szCs w:val="28"/>
        </w:rPr>
        <w:t xml:space="preserve">единых </w:t>
      </w:r>
      <w:r w:rsidRPr="00F53EAF">
        <w:rPr>
          <w:rFonts w:ascii="Times New Roman" w:hAnsi="Times New Roman" w:cs="Times New Roman"/>
          <w:sz w:val="28"/>
          <w:szCs w:val="28"/>
        </w:rPr>
        <w:t>заявок на участие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2E1B54" w:rsidRPr="00F53EAF">
        <w:rPr>
          <w:rFonts w:ascii="Times New Roman" w:hAnsi="Times New Roman" w:cs="Times New Roman"/>
          <w:sz w:val="28"/>
          <w:szCs w:val="28"/>
        </w:rPr>
        <w:t>2</w:t>
      </w:r>
      <w:r w:rsidRPr="00F53EAF">
        <w:rPr>
          <w:rFonts w:ascii="Times New Roman" w:hAnsi="Times New Roman" w:cs="Times New Roman"/>
          <w:sz w:val="28"/>
          <w:szCs w:val="28"/>
        </w:rPr>
        <w:t>.4 настоящей главы</w:t>
      </w:r>
      <w:r w:rsidR="002E1B54" w:rsidRPr="00F53EAF">
        <w:rPr>
          <w:rFonts w:ascii="Times New Roman" w:hAnsi="Times New Roman" w:cs="Times New Roman"/>
          <w:sz w:val="28"/>
          <w:szCs w:val="28"/>
        </w:rPr>
        <w:t>.</w:t>
      </w:r>
    </w:p>
    <w:p w14:paraId="21E415A0"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.4. Участник электронного аукциона не допускается к участию в нем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случае:</w:t>
      </w:r>
    </w:p>
    <w:p w14:paraId="461E5831" w14:textId="74B9FC9E"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0030722C" w:rsidRPr="00F53EAF">
        <w:rPr>
          <w:rFonts w:ascii="Times New Roman" w:hAnsi="Times New Roman" w:cs="Times New Roman"/>
          <w:sz w:val="28"/>
          <w:szCs w:val="28"/>
        </w:rPr>
        <w:t xml:space="preserve"> </w:t>
      </w:r>
      <w:r w:rsidR="00416BE3" w:rsidRPr="00F53EAF">
        <w:rPr>
          <w:rFonts w:ascii="Times New Roman" w:hAnsi="Times New Roman" w:cs="Times New Roman"/>
          <w:sz w:val="28"/>
          <w:szCs w:val="28"/>
        </w:rPr>
        <w:t>настоящего Положения (</w:t>
      </w:r>
      <w:r w:rsidR="00965040"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416BE3" w:rsidRPr="00F53EAF">
        <w:rPr>
          <w:rFonts w:ascii="Times New Roman" w:hAnsi="Times New Roman" w:cs="Times New Roman"/>
          <w:sz w:val="28"/>
          <w:szCs w:val="28"/>
        </w:rPr>
        <w:t>)</w:t>
      </w:r>
      <w:r w:rsidR="00965040" w:rsidRPr="00F53EAF">
        <w:rPr>
          <w:rFonts w:ascii="Times New Roman" w:hAnsi="Times New Roman" w:cs="Times New Roman"/>
          <w:sz w:val="28"/>
          <w:szCs w:val="28"/>
        </w:rPr>
        <w:t xml:space="preserve">, </w:t>
      </w:r>
      <w:r w:rsidRPr="00F53EAF">
        <w:rPr>
          <w:rFonts w:ascii="Times New Roman" w:hAnsi="Times New Roman" w:cs="Times New Roman"/>
          <w:sz w:val="28"/>
          <w:szCs w:val="28"/>
        </w:rPr>
        <w:t>или установления комиссией по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осуществлению закупок факта предоставления недостоверной информации</w:t>
      </w:r>
      <w:r w:rsidR="00360759" w:rsidRPr="00F53EAF">
        <w:rPr>
          <w:rFonts w:ascii="Times New Roman" w:hAnsi="Times New Roman" w:cs="Times New Roman"/>
          <w:sz w:val="28"/>
          <w:szCs w:val="28"/>
        </w:rPr>
        <w:t xml:space="preserve"> на дату и время окончания срока подачи заявок на участие в таком аукционе</w:t>
      </w:r>
      <w:r w:rsidRPr="00F53EAF">
        <w:rPr>
          <w:rFonts w:ascii="Times New Roman" w:hAnsi="Times New Roman" w:cs="Times New Roman"/>
          <w:sz w:val="28"/>
          <w:szCs w:val="28"/>
        </w:rPr>
        <w:t>;</w:t>
      </w:r>
    </w:p>
    <w:p w14:paraId="152A2B11"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2)</w:t>
      </w:r>
      <w:r w:rsidR="0030722C"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несоответствия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настоящего Положения, требования</w:t>
      </w:r>
      <w:r w:rsidR="00540CC5" w:rsidRPr="00F53EAF">
        <w:rPr>
          <w:rFonts w:ascii="Times New Roman" w:hAnsi="Times New Roman" w:cs="Times New Roman"/>
          <w:sz w:val="28"/>
          <w:szCs w:val="28"/>
        </w:rPr>
        <w:t xml:space="preserve">м документации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 xml:space="preserve">извещения </w:t>
      </w:r>
      <w:r w:rsidR="00540CC5" w:rsidRPr="00F53EAF">
        <w:rPr>
          <w:rFonts w:ascii="Times New Roman" w:hAnsi="Times New Roman" w:cs="Times New Roman"/>
          <w:sz w:val="28"/>
          <w:szCs w:val="28"/>
        </w:rPr>
        <w:t xml:space="preserve">о таком аукционе; </w:t>
      </w:r>
    </w:p>
    <w:p w14:paraId="0DC2E7CC" w14:textId="77777777" w:rsidR="00540CC5" w:rsidRPr="00F53EAF" w:rsidRDefault="00540C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непредставления документов и информации,</w:t>
      </w:r>
      <w:r w:rsidR="00D50121" w:rsidRPr="00F53EAF">
        <w:rPr>
          <w:rFonts w:ascii="Times New Roman" w:hAnsi="Times New Roman" w:cs="Times New Roman"/>
          <w:sz w:val="28"/>
          <w:szCs w:val="28"/>
        </w:rPr>
        <w:t xml:space="preserve"> которые предусмотрены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несоответствия указанных документов и</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информации требованиям, установленным документацией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извещени</w:t>
      </w:r>
      <w:r w:rsidR="0079495C" w:rsidRPr="00F53EAF">
        <w:rPr>
          <w:rFonts w:ascii="Times New Roman" w:hAnsi="Times New Roman" w:cs="Times New Roman"/>
          <w:sz w:val="28"/>
          <w:szCs w:val="28"/>
        </w:rPr>
        <w:t>ем</w:t>
      </w:r>
      <w:r w:rsidR="000E183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таком аукционе, </w:t>
      </w:r>
      <w:r w:rsidR="00AB7835" w:rsidRPr="00F53EAF">
        <w:rPr>
          <w:rFonts w:ascii="Times New Roman" w:hAnsi="Times New Roman" w:cs="Times New Roman"/>
          <w:sz w:val="28"/>
          <w:szCs w:val="28"/>
        </w:rPr>
        <w:t xml:space="preserve">или </w:t>
      </w:r>
      <w:r w:rsidR="00AB7835" w:rsidRPr="00F53EAF">
        <w:rPr>
          <w:rFonts w:ascii="Times New Roman" w:hAnsi="Times New Roman"/>
          <w:sz w:val="28"/>
        </w:rPr>
        <w:t>установления комиссией по осуществлению закупок факта</w:t>
      </w:r>
      <w:r w:rsidR="00AB7835"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наличия в указанных документах недостоверной информации об участнике такого аукциона на дату и время окончания срока подачи заявок на участие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таком аукционе;</w:t>
      </w:r>
    </w:p>
    <w:p w14:paraId="09432E91" w14:textId="1D071EBF" w:rsidR="00540CC5" w:rsidRPr="00F53EAF" w:rsidRDefault="00540CC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0E2C01" w:rsidRPr="00F53EAF">
        <w:rPr>
          <w:rFonts w:ascii="Times New Roman" w:hAnsi="Times New Roman" w:cs="Times New Roman"/>
          <w:sz w:val="28"/>
          <w:szCs w:val="28"/>
        </w:rPr>
        <w:t>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r w:rsidR="00664DC5" w:rsidRPr="00F53EAF">
        <w:rPr>
          <w:rFonts w:ascii="Times New Roman" w:hAnsi="Times New Roman" w:cs="Times New Roman"/>
          <w:sz w:val="28"/>
          <w:szCs w:val="28"/>
        </w:rPr>
        <w:t>;</w:t>
      </w:r>
    </w:p>
    <w:p w14:paraId="715E1FA7" w14:textId="77777777" w:rsidR="00664DC5" w:rsidRPr="00F53EAF" w:rsidRDefault="00664D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5) содержания в единой заявке на участие в аукционе в электронной форме сведений о ценовом предложении.</w:t>
      </w:r>
    </w:p>
    <w:p w14:paraId="42F14599"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.4 настоящей главы, не допускается.</w:t>
      </w:r>
    </w:p>
    <w:p w14:paraId="3D07E935" w14:textId="77777777" w:rsidR="00D134DE" w:rsidRPr="00F53EAF" w:rsidRDefault="00D134DE" w:rsidP="00F53EAF">
      <w:pPr>
        <w:pStyle w:val="formattext"/>
        <w:spacing w:before="0" w:beforeAutospacing="0" w:after="0" w:afterAutospacing="0"/>
        <w:ind w:firstLine="708"/>
        <w:jc w:val="both"/>
        <w:rPr>
          <w:sz w:val="28"/>
          <w:szCs w:val="28"/>
        </w:rPr>
      </w:pPr>
      <w:r w:rsidRPr="00F53EAF">
        <w:rPr>
          <w:sz w:val="28"/>
          <w:szCs w:val="28"/>
        </w:rPr>
        <w:t>4</w:t>
      </w:r>
      <w:r w:rsidR="00F62F98" w:rsidRPr="00F53EAF">
        <w:rPr>
          <w:sz w:val="28"/>
          <w:szCs w:val="28"/>
        </w:rPr>
        <w:t>2</w:t>
      </w:r>
      <w:r w:rsidRPr="00F53EAF">
        <w:rPr>
          <w:sz w:val="28"/>
          <w:szCs w:val="28"/>
        </w:rPr>
        <w:t xml:space="preserve">.6. По результатам рассмотрения </w:t>
      </w:r>
      <w:r w:rsidR="00540CC5" w:rsidRPr="00F53EAF">
        <w:rPr>
          <w:sz w:val="28"/>
          <w:szCs w:val="28"/>
        </w:rPr>
        <w:t>единых</w:t>
      </w:r>
      <w:r w:rsidRPr="00F53EAF">
        <w:rPr>
          <w:sz w:val="28"/>
          <w:szCs w:val="28"/>
        </w:rPr>
        <w:t xml:space="preserve"> заявок на участие в</w:t>
      </w:r>
      <w:r w:rsidR="00B03A2C" w:rsidRPr="00F53EAF">
        <w:rPr>
          <w:sz w:val="28"/>
          <w:szCs w:val="28"/>
        </w:rPr>
        <w:t> </w:t>
      </w:r>
      <w:r w:rsidRPr="00F53EAF">
        <w:rPr>
          <w:sz w:val="28"/>
          <w:szCs w:val="28"/>
        </w:rPr>
        <w:t xml:space="preserve">электронном аукционе комиссия по осуществлению закупок </w:t>
      </w:r>
      <w:r w:rsidR="006E1E60" w:rsidRPr="00F53EAF">
        <w:rPr>
          <w:sz w:val="28"/>
          <w:szCs w:val="28"/>
        </w:rPr>
        <w:t>формирует</w:t>
      </w:r>
      <w:r w:rsidRPr="00F53EAF">
        <w:rPr>
          <w:sz w:val="28"/>
          <w:szCs w:val="28"/>
        </w:rPr>
        <w:t xml:space="preserve"> протокол рассмотрения </w:t>
      </w:r>
      <w:r w:rsidR="00540CC5" w:rsidRPr="00F53EAF">
        <w:rPr>
          <w:sz w:val="28"/>
          <w:szCs w:val="28"/>
        </w:rPr>
        <w:t>единых</w:t>
      </w:r>
      <w:r w:rsidRPr="00F53EAF">
        <w:rPr>
          <w:sz w:val="28"/>
          <w:szCs w:val="28"/>
        </w:rPr>
        <w:t xml:space="preserve"> заявок на участие в таком аукционе, подписываемый всеми присутствующими на заседании комиссии по</w:t>
      </w:r>
      <w:r w:rsidR="00B03A2C" w:rsidRPr="00F53EAF">
        <w:rPr>
          <w:sz w:val="28"/>
          <w:szCs w:val="28"/>
        </w:rPr>
        <w:t> </w:t>
      </w:r>
      <w:r w:rsidRPr="00F53EAF">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ФЗ. Заказчик вправе включать в протокол иные сведения по его усмотрению, если указание таких сведений не н</w:t>
      </w:r>
      <w:r w:rsidR="00CC7EE9" w:rsidRPr="00F53EAF">
        <w:rPr>
          <w:sz w:val="28"/>
          <w:szCs w:val="28"/>
        </w:rPr>
        <w:t>арушает норм законодательства.</w:t>
      </w:r>
    </w:p>
    <w:p w14:paraId="738A5BEF"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.7. Указанный в пункте 4</w:t>
      </w:r>
      <w:r w:rsidR="008F0A8D" w:rsidRPr="00F53EAF">
        <w:rPr>
          <w:rFonts w:ascii="Times New Roman" w:hAnsi="Times New Roman" w:cs="Times New Roman"/>
          <w:sz w:val="28"/>
          <w:szCs w:val="28"/>
        </w:rPr>
        <w:t>2</w:t>
      </w:r>
      <w:r w:rsidRPr="00F53EAF">
        <w:rPr>
          <w:rFonts w:ascii="Times New Roman" w:hAnsi="Times New Roman" w:cs="Times New Roman"/>
          <w:sz w:val="28"/>
          <w:szCs w:val="28"/>
        </w:rPr>
        <w:t xml:space="preserve">.6 настоящей главы протокол </w:t>
      </w:r>
      <w:r w:rsidRPr="00F53EAF">
        <w:rPr>
          <w:rFonts w:ascii="Times New Roman" w:hAnsi="Times New Roman"/>
          <w:sz w:val="28"/>
        </w:rPr>
        <w:t>в день рассмотрения заявок</w:t>
      </w:r>
      <w:r w:rsidRPr="00F53EAF">
        <w:rPr>
          <w:rFonts w:ascii="Times New Roman" w:hAnsi="Times New Roman" w:cs="Times New Roman"/>
          <w:sz w:val="28"/>
          <w:szCs w:val="28"/>
        </w:rPr>
        <w:t xml:space="preserve"> на участие в электронном аукционе направляется заказчиком оператору электронной площадки и подлежит размещению в ЕИС</w:t>
      </w:r>
      <w:r w:rsidR="00AC2D7B" w:rsidRPr="00F53EAF">
        <w:rPr>
          <w:rFonts w:ascii="Times New Roman" w:hAnsi="Times New Roman" w:cs="Times New Roman"/>
          <w:sz w:val="28"/>
          <w:szCs w:val="28"/>
        </w:rPr>
        <w:t xml:space="preserve"> в </w:t>
      </w:r>
      <w:r w:rsidR="00AC2D7B" w:rsidRPr="00F53EAF">
        <w:rPr>
          <w:rFonts w:ascii="Times New Roman" w:hAnsi="Times New Roman"/>
          <w:sz w:val="28"/>
        </w:rPr>
        <w:t>срок, не превышающий трех рабочих дней со дня подписания</w:t>
      </w:r>
      <w:r w:rsidRPr="00F53EAF">
        <w:rPr>
          <w:rFonts w:ascii="Times New Roman" w:hAnsi="Times New Roman"/>
          <w:sz w:val="28"/>
        </w:rPr>
        <w:t>.</w:t>
      </w:r>
    </w:p>
    <w:p w14:paraId="1DF5DD2F" w14:textId="34885921" w:rsidR="00AC2D7B" w:rsidRPr="00F53EAF" w:rsidRDefault="00D134DE" w:rsidP="00F53EAF">
      <w:pPr>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.8. В случае если по результатам рассмотрения </w:t>
      </w:r>
      <w:r w:rsidR="005360C1" w:rsidRPr="00F53EAF">
        <w:rPr>
          <w:rFonts w:ascii="Times New Roman" w:hAnsi="Times New Roman" w:cs="Times New Roman"/>
          <w:sz w:val="28"/>
          <w:szCs w:val="28"/>
        </w:rPr>
        <w:t>единых</w:t>
      </w:r>
      <w:r w:rsidRPr="00F53EAF">
        <w:rPr>
          <w:rFonts w:ascii="Times New Roman" w:hAnsi="Times New Roman" w:cs="Times New Roman"/>
          <w:sz w:val="28"/>
          <w:szCs w:val="28"/>
        </w:rPr>
        <w:t xml:space="preserve"> заявок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w:t>
      </w:r>
      <w:r w:rsidR="00152CD3" w:rsidRPr="00F53EAF">
        <w:rPr>
          <w:rFonts w:ascii="Times New Roman" w:hAnsi="Times New Roman" w:cs="Times New Roman"/>
          <w:sz w:val="28"/>
          <w:szCs w:val="28"/>
        </w:rPr>
        <w:t>цион признается несостоявшимся.</w:t>
      </w:r>
    </w:p>
    <w:p w14:paraId="7C330333" w14:textId="311B0BDA" w:rsidR="00405F4C" w:rsidRPr="00F53EAF" w:rsidRDefault="000E2C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Комиссия</w:t>
      </w:r>
      <w:r w:rsidR="00405F4C" w:rsidRPr="00F53EAF">
        <w:rPr>
          <w:rFonts w:ascii="Times New Roman" w:hAnsi="Times New Roman" w:cs="Times New Roman"/>
          <w:sz w:val="28"/>
          <w:szCs w:val="28"/>
        </w:rPr>
        <w:t xml:space="preserve">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00405F4C" w:rsidRPr="00F53EAF">
        <w:rPr>
          <w:spacing w:val="-4"/>
          <w:sz w:val="28"/>
          <w:szCs w:val="28"/>
        </w:rPr>
        <w:t xml:space="preserve">. </w:t>
      </w:r>
      <w:r w:rsidR="00405F4C" w:rsidRPr="00F53EAF">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w:t>
      </w:r>
      <w:r w:rsidR="00405F4C" w:rsidRPr="00F53EAF">
        <w:rPr>
          <w:rFonts w:ascii="Times New Roman" w:hAnsi="Times New Roman" w:cs="Times New Roman"/>
          <w:sz w:val="28"/>
          <w:szCs w:val="28"/>
        </w:rPr>
        <w:lastRenderedPageBreak/>
        <w:t>размещению в ЕИС</w:t>
      </w:r>
      <w:r w:rsidR="00AC2D7B" w:rsidRPr="00F53EAF">
        <w:rPr>
          <w:rFonts w:ascii="Times New Roman" w:hAnsi="Times New Roman" w:cs="Times New Roman"/>
          <w:sz w:val="28"/>
          <w:szCs w:val="28"/>
        </w:rPr>
        <w:t xml:space="preserve"> </w:t>
      </w:r>
      <w:r w:rsidR="00AC2D7B" w:rsidRPr="00F53EAF">
        <w:rPr>
          <w:rFonts w:ascii="Times New Roman" w:hAnsi="Times New Roman"/>
          <w:sz w:val="28"/>
        </w:rPr>
        <w:t>в срок, не превышающий трех рабочих дней со дня подписания.</w:t>
      </w:r>
    </w:p>
    <w:p w14:paraId="36FF5D98" w14:textId="35EFC15D" w:rsidR="00D54CC6" w:rsidRPr="00F53EAF" w:rsidRDefault="00D54CC6" w:rsidP="00F53EAF">
      <w:pPr>
        <w:spacing w:after="0" w:line="240" w:lineRule="auto"/>
        <w:ind w:firstLine="709"/>
        <w:jc w:val="both"/>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.9. </w:t>
      </w:r>
      <w:r w:rsidR="000E2C01" w:rsidRPr="00F53EAF">
        <w:rPr>
          <w:rFonts w:ascii="Times New Roman" w:hAnsi="Times New Roman" w:cs="Times New Roman"/>
          <w:sz w:val="28"/>
          <w:szCs w:val="28"/>
        </w:rPr>
        <w:t>В случае если электронный аукцион</w:t>
      </w:r>
      <w:r w:rsidR="000E2C01" w:rsidRPr="00F53EAF">
        <w:rPr>
          <w:rFonts w:ascii="Times New Roman" w:eastAsia="Times New Roman" w:hAnsi="Times New Roman" w:cs="Times New Roman"/>
          <w:sz w:val="28"/>
          <w:szCs w:val="28"/>
        </w:rPr>
        <w:t xml:space="preserve"> признан несостоявшимся по причине того, </w:t>
      </w:r>
      <w:r w:rsidR="000E2C01" w:rsidRPr="00F53EAF">
        <w:rPr>
          <w:rFonts w:ascii="Times New Roman" w:hAnsi="Times New Roman" w:cs="Times New Roman"/>
          <w:sz w:val="28"/>
          <w:szCs w:val="28"/>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10BF43E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42.10.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комиссия по осуществлению закупок 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149C4E0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B6A585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050B9FFE" w14:textId="49CB7D09" w:rsidR="00D54CC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2A058195"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3048EE5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23" w:name="_Toc17704976"/>
      <w:bookmarkStart w:id="124" w:name="_Toc529531863"/>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Порядок проведения электронного аукциона</w:t>
      </w:r>
      <w:bookmarkEnd w:id="123"/>
      <w:bookmarkEnd w:id="124"/>
    </w:p>
    <w:p w14:paraId="78EC8F2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63D3F5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.1. В электронном аукционе могут участвовать только участники такого аукциона, заявки которых были признаны соответствующими требованиям </w:t>
      </w:r>
      <w:r w:rsidR="0079495C" w:rsidRPr="00F53EAF">
        <w:rPr>
          <w:rFonts w:ascii="Times New Roman" w:hAnsi="Times New Roman" w:cs="Times New Roman"/>
          <w:sz w:val="28"/>
          <w:szCs w:val="28"/>
        </w:rPr>
        <w:t xml:space="preserve">извещения и </w:t>
      </w:r>
      <w:r w:rsidRPr="00F53EAF">
        <w:rPr>
          <w:rFonts w:ascii="Times New Roman" w:hAnsi="Times New Roman" w:cs="Times New Roman"/>
          <w:sz w:val="28"/>
          <w:szCs w:val="28"/>
        </w:rPr>
        <w:t>аукционной документации в соответствии с протоколом рассмотрения первых частей заявок</w:t>
      </w:r>
      <w:r w:rsidR="005360C1" w:rsidRPr="00F53EAF">
        <w:rPr>
          <w:rFonts w:ascii="Times New Roman" w:hAnsi="Times New Roman" w:cs="Times New Roman"/>
          <w:sz w:val="28"/>
          <w:szCs w:val="28"/>
        </w:rPr>
        <w:t xml:space="preserve"> или протоколом рассмотрения единых заявок</w:t>
      </w:r>
      <w:r w:rsidRPr="00F53EAF">
        <w:rPr>
          <w:rFonts w:ascii="Times New Roman" w:hAnsi="Times New Roman" w:cs="Times New Roman"/>
          <w:sz w:val="28"/>
          <w:szCs w:val="28"/>
        </w:rPr>
        <w:t xml:space="preserve">. </w:t>
      </w:r>
    </w:p>
    <w:p w14:paraId="16B4851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.2. Если в ходе рассмотрения заявок к участию в </w:t>
      </w:r>
      <w:r w:rsidR="00EA7955" w:rsidRPr="00F53EAF">
        <w:rPr>
          <w:rFonts w:ascii="Times New Roman" w:hAnsi="Times New Roman" w:cs="Times New Roman"/>
          <w:sz w:val="28"/>
          <w:szCs w:val="28"/>
        </w:rPr>
        <w:t xml:space="preserve">электронном </w:t>
      </w:r>
      <w:r w:rsidRPr="00F53EAF">
        <w:rPr>
          <w:rFonts w:ascii="Times New Roman" w:hAnsi="Times New Roman" w:cs="Times New Roman"/>
          <w:sz w:val="28"/>
          <w:szCs w:val="28"/>
        </w:rPr>
        <w:t xml:space="preserve">аукционе была допущена только одна заявка, проведение </w:t>
      </w:r>
      <w:r w:rsidR="00EA7955"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не</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осуществляется.</w:t>
      </w:r>
    </w:p>
    <w:p w14:paraId="26618C15"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.3. Электронный аукцион проводится на электронной площадке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указанный в извещении о его проведении и определенный с учетом пункта 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.4 настоящей главы день. Время начала проведения такого аукциона </w:t>
      </w:r>
      <w:r w:rsidR="00EB1048" w:rsidRPr="00F53EAF">
        <w:rPr>
          <w:rFonts w:ascii="Times New Roman" w:hAnsi="Times New Roman" w:cs="Times New Roman"/>
          <w:sz w:val="28"/>
          <w:szCs w:val="28"/>
        </w:rPr>
        <w:t>с</w:t>
      </w:r>
      <w:r w:rsidR="00B03A2C" w:rsidRPr="00F53EAF">
        <w:rPr>
          <w:rFonts w:ascii="Times New Roman" w:hAnsi="Times New Roman" w:cs="Times New Roman"/>
          <w:sz w:val="28"/>
          <w:szCs w:val="28"/>
        </w:rPr>
        <w:t> </w:t>
      </w:r>
      <w:r w:rsidR="00EB1048" w:rsidRPr="00F53EAF">
        <w:rPr>
          <w:rFonts w:ascii="Times New Roman" w:hAnsi="Times New Roman" w:cs="Times New Roman"/>
          <w:sz w:val="28"/>
          <w:szCs w:val="28"/>
        </w:rPr>
        <w:t xml:space="preserve">учетом регламента работы электронной площадки </w:t>
      </w:r>
      <w:r w:rsidRPr="00F53EAF">
        <w:rPr>
          <w:rFonts w:ascii="Times New Roman" w:hAnsi="Times New Roman" w:cs="Times New Roman"/>
          <w:sz w:val="28"/>
          <w:szCs w:val="28"/>
        </w:rPr>
        <w:t xml:space="preserve">устанавливается </w:t>
      </w:r>
      <w:r w:rsidR="00EB1048" w:rsidRPr="00F53EAF">
        <w:rPr>
          <w:rFonts w:ascii="Times New Roman" w:hAnsi="Times New Roman" w:cs="Times New Roman"/>
          <w:sz w:val="28"/>
          <w:szCs w:val="28"/>
        </w:rPr>
        <w:t xml:space="preserve">заказчиком или </w:t>
      </w:r>
      <w:r w:rsidRPr="00F53EAF">
        <w:rPr>
          <w:rFonts w:ascii="Times New Roman" w:hAnsi="Times New Roman" w:cs="Times New Roman"/>
          <w:sz w:val="28"/>
          <w:szCs w:val="28"/>
        </w:rPr>
        <w:t>оператором электронной площадки.</w:t>
      </w:r>
    </w:p>
    <w:p w14:paraId="0747D03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.4. Проведение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может быть осуществлено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w:t>
      </w:r>
      <w:r w:rsidR="005360C1" w:rsidRPr="00F53EAF">
        <w:rPr>
          <w:rFonts w:ascii="Times New Roman" w:hAnsi="Times New Roman" w:cs="Times New Roman"/>
          <w:sz w:val="28"/>
          <w:szCs w:val="28"/>
        </w:rPr>
        <w:t xml:space="preserve"> или со дня окончания срока рассмотрения единых заявок на участие в таком аукционе</w:t>
      </w:r>
      <w:r w:rsidRPr="00F53EAF">
        <w:rPr>
          <w:rFonts w:ascii="Times New Roman" w:hAnsi="Times New Roman" w:cs="Times New Roman"/>
          <w:sz w:val="28"/>
          <w:szCs w:val="28"/>
        </w:rPr>
        <w:t>.</w:t>
      </w:r>
    </w:p>
    <w:p w14:paraId="690C2FAA" w14:textId="77777777" w:rsidR="00632ACA" w:rsidRPr="00F53EAF" w:rsidRDefault="00632ACA" w:rsidP="00F53EAF">
      <w:pPr>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.5. Электронный аукцион проводится путем снижения начальной (максимальной) цены договора</w:t>
      </w:r>
      <w:r w:rsidR="00CC4C4A" w:rsidRPr="00F53EAF">
        <w:rPr>
          <w:rFonts w:ascii="Times New Roman" w:hAnsi="Times New Roman" w:cs="Times New Roman"/>
          <w:sz w:val="28"/>
          <w:szCs w:val="28"/>
        </w:rPr>
        <w:t>,</w:t>
      </w:r>
      <w:r w:rsidR="00F81B2F"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w:t>
      </w:r>
      <w:r w:rsidR="00785BC7" w:rsidRPr="00F53EAF">
        <w:rPr>
          <w:rFonts w:ascii="Times New Roman" w:hAnsi="Times New Roman"/>
          <w:sz w:val="28"/>
        </w:rPr>
        <w:lastRenderedPageBreak/>
        <w:t xml:space="preserve">с главой 17 настоящего Положения – начальной </w:t>
      </w:r>
      <w:r w:rsidR="00CC4C4A" w:rsidRPr="00F53EAF">
        <w:rPr>
          <w:rFonts w:ascii="Times New Roman" w:hAnsi="Times New Roman"/>
          <w:sz w:val="28"/>
        </w:rPr>
        <w:t>цены единицы (суммы цен единиц) товара, работы, услуги</w:t>
      </w:r>
      <w:r w:rsidR="00CC4C4A" w:rsidRPr="00F53EAF">
        <w:rPr>
          <w:rFonts w:ascii="Times New Roman" w:hAnsi="Times New Roman" w:cs="Times New Roman"/>
          <w:sz w:val="28"/>
          <w:szCs w:val="28"/>
        </w:rPr>
        <w:t xml:space="preserve"> </w:t>
      </w:r>
      <w:r w:rsidR="0091450D" w:rsidRPr="00F53EAF">
        <w:rPr>
          <w:rFonts w:ascii="Times New Roman" w:hAnsi="Times New Roman" w:cs="Times New Roman"/>
          <w:sz w:val="28"/>
          <w:szCs w:val="28"/>
        </w:rPr>
        <w:t>на «шаг аукциона», указанны</w:t>
      </w:r>
      <w:r w:rsidRPr="00F53EAF">
        <w:rPr>
          <w:rFonts w:ascii="Times New Roman" w:hAnsi="Times New Roman" w:cs="Times New Roman"/>
          <w:sz w:val="28"/>
          <w:szCs w:val="28"/>
        </w:rPr>
        <w:t xml:space="preserve">й </w:t>
      </w:r>
      <w:r w:rsidR="0091450D" w:rsidRPr="00F53EAF">
        <w:rPr>
          <w:rFonts w:ascii="Times New Roman" w:hAnsi="Times New Roman" w:cs="Times New Roman"/>
          <w:sz w:val="28"/>
          <w:szCs w:val="28"/>
        </w:rPr>
        <w:t>в аукционной документации</w:t>
      </w:r>
      <w:r w:rsidR="005360C1" w:rsidRPr="00F53EAF">
        <w:rPr>
          <w:rFonts w:ascii="Times New Roman" w:hAnsi="Times New Roman" w:cs="Times New Roman"/>
          <w:sz w:val="28"/>
          <w:szCs w:val="28"/>
        </w:rPr>
        <w:t>.</w:t>
      </w:r>
    </w:p>
    <w:p w14:paraId="138D6A7F"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.6. Подача ценовых предложений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вне шага аукциона не допускается.</w:t>
      </w:r>
    </w:p>
    <w:p w14:paraId="333B4688"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14:paraId="040D9252" w14:textId="72EC8F3B" w:rsidR="0091450D" w:rsidRPr="00F53EAF" w:rsidRDefault="00E81B72" w:rsidP="00F53EAF">
      <w:pPr>
        <w:spacing w:after="0" w:line="240" w:lineRule="auto"/>
        <w:ind w:firstLine="709"/>
        <w:jc w:val="both"/>
        <w:rPr>
          <w:rFonts w:ascii="Times New Roman" w:hAnsi="Times New Roman" w:cs="Times New Roman"/>
          <w:sz w:val="28"/>
          <w:szCs w:val="28"/>
        </w:rPr>
      </w:pPr>
      <w:r w:rsidRPr="00E81B72">
        <w:rPr>
          <w:rFonts w:ascii="Times New Roman" w:hAnsi="Times New Roman"/>
          <w:sz w:val="28"/>
        </w:rPr>
        <w:t>43.8. 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аукцион завершается.</w:t>
      </w:r>
    </w:p>
    <w:p w14:paraId="3B169E6B" w14:textId="36050A6E" w:rsidR="006A0070" w:rsidRPr="00F53EAF" w:rsidRDefault="008F656C" w:rsidP="00933A50">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.9. В случае если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цена договора</w:t>
      </w:r>
      <w:r w:rsidR="00CC4C4A"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при осуществлении закупки в соответствии с главой 17 настоящего Положения – начальная </w:t>
      </w:r>
      <w:r w:rsidR="00CC4C4A" w:rsidRPr="00F53EAF">
        <w:rPr>
          <w:rFonts w:ascii="Times New Roman" w:hAnsi="Times New Roman"/>
          <w:sz w:val="28"/>
        </w:rPr>
        <w:t>цена единицы (сумма цен единиц) товара, работы, услуги</w:t>
      </w:r>
      <w:r w:rsidR="00747CD2"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снижена до нуля, </w:t>
      </w:r>
      <w:r w:rsidR="00CB1A0B" w:rsidRPr="00F53EAF">
        <w:rPr>
          <w:rFonts w:ascii="Times New Roman" w:hAnsi="Times New Roman" w:cs="Times New Roman"/>
          <w:sz w:val="28"/>
          <w:szCs w:val="28"/>
        </w:rPr>
        <w:t xml:space="preserve">электронный </w:t>
      </w:r>
      <w:r w:rsidRPr="00F53EAF">
        <w:rPr>
          <w:rFonts w:ascii="Times New Roman" w:hAnsi="Times New Roman" w:cs="Times New Roman"/>
          <w:sz w:val="28"/>
          <w:szCs w:val="28"/>
        </w:rPr>
        <w:t xml:space="preserve">аукцион проводится на право заключить договор. В этом случае победителем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признается лицо, заявка которого соответствует требованиям, установленным </w:t>
      </w:r>
      <w:r w:rsidR="0079495C"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закупке, и которое предложило наиболее высокую ц</w:t>
      </w:r>
      <w:r w:rsidR="00933A50">
        <w:rPr>
          <w:rFonts w:ascii="Times New Roman" w:hAnsi="Times New Roman" w:cs="Times New Roman"/>
          <w:sz w:val="28"/>
          <w:szCs w:val="28"/>
        </w:rPr>
        <w:t>ену за право заключить договор.</w:t>
      </w:r>
    </w:p>
    <w:p w14:paraId="6DC83753" w14:textId="78F37AF5"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43.1</w:t>
      </w:r>
      <w:r w:rsidR="00933A50">
        <w:rPr>
          <w:rFonts w:ascii="Times New Roman" w:hAnsi="Times New Roman" w:cs="Times New Roman"/>
          <w:sz w:val="28"/>
          <w:szCs w:val="28"/>
        </w:rPr>
        <w:t>0</w:t>
      </w:r>
      <w:r w:rsidRPr="00F53EAF">
        <w:rPr>
          <w:rFonts w:ascii="Times New Roman" w:hAnsi="Times New Roman" w:cs="Times New Roman"/>
          <w:sz w:val="28"/>
          <w:szCs w:val="28"/>
        </w:rPr>
        <w:t xml:space="preserve">.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14:paraId="640CCE1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5A4BAEE9" w14:textId="20476D0C" w:rsidR="00632ACA" w:rsidRPr="00F53EAF" w:rsidRDefault="00632ACA" w:rsidP="00F53EAF">
      <w:pPr>
        <w:pStyle w:val="2"/>
        <w:spacing w:before="0"/>
        <w:jc w:val="center"/>
        <w:rPr>
          <w:rFonts w:ascii="Times New Roman" w:hAnsi="Times New Roman" w:cs="Times New Roman"/>
          <w:color w:val="auto"/>
          <w:sz w:val="28"/>
          <w:szCs w:val="28"/>
        </w:rPr>
      </w:pPr>
      <w:bookmarkStart w:id="125" w:name="_Toc17704977"/>
      <w:bookmarkStart w:id="126" w:name="_Toc529531864"/>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Порядок рассмотрения вторых частей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r w:rsidR="00F6331C" w:rsidRPr="00F53EAF">
        <w:rPr>
          <w:rFonts w:ascii="Times New Roman" w:hAnsi="Times New Roman" w:cs="Times New Roman"/>
          <w:color w:val="auto"/>
          <w:sz w:val="28"/>
          <w:szCs w:val="28"/>
        </w:rPr>
        <w:t>,</w:t>
      </w:r>
      <w:r w:rsidR="00B55986" w:rsidRPr="00F53EAF">
        <w:rPr>
          <w:rFonts w:ascii="Times New Roman" w:hAnsi="Times New Roman" w:cs="Times New Roman"/>
          <w:color w:val="auto"/>
          <w:sz w:val="28"/>
          <w:szCs w:val="28"/>
        </w:rPr>
        <w:t xml:space="preserve"> подведение итогов электронного аукциона</w:t>
      </w:r>
      <w:bookmarkEnd w:id="125"/>
      <w:bookmarkEnd w:id="126"/>
    </w:p>
    <w:p w14:paraId="2481F6F7"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C54B6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48D7CD4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14:paraId="19EC345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w:t>
      </w:r>
      <w:r w:rsidRPr="00F53EAF">
        <w:rPr>
          <w:rFonts w:ascii="Times New Roman" w:hAnsi="Times New Roman" w:cs="Times New Roman"/>
          <w:sz w:val="28"/>
          <w:szCs w:val="28"/>
        </w:rPr>
        <w:lastRenderedPageBreak/>
        <w:t>участников аукциона в электронной форме.</w:t>
      </w:r>
    </w:p>
    <w:p w14:paraId="15A0522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427D9C7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F53EAF">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67E8F87E"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6F91E37F"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4AD1644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14:paraId="5E014D1D"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z w:val="28"/>
          <w:szCs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F53EAF">
        <w:rPr>
          <w:spacing w:val="-4"/>
          <w:sz w:val="28"/>
          <w:szCs w:val="28"/>
        </w:rPr>
        <w:t xml:space="preserve">в день рассмотрения заявок </w:t>
      </w:r>
      <w:r w:rsidRPr="00F53EAF">
        <w:rPr>
          <w:sz w:val="28"/>
          <w:szCs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w:t>
      </w:r>
      <w:r w:rsidRPr="00F53EAF">
        <w:rPr>
          <w:sz w:val="28"/>
          <w:szCs w:val="28"/>
        </w:rPr>
        <w:lastRenderedPageBreak/>
        <w:t xml:space="preserve">подписания. Указанный протокол должен содержать информацию, предусмотренную частью 14 статьи 3.2 Закона № 223-ФЗ. Заказчик вправе </w:t>
      </w:r>
      <w:r w:rsidRPr="00F53EAF">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72F83064"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44.7. Участник электронного аукциона, который предложил наиболее низкую цену договора, </w:t>
      </w:r>
      <w:r w:rsidRPr="00F53EAF">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F53EAF">
        <w:rPr>
          <w:spacing w:val="-4"/>
          <w:sz w:val="28"/>
          <w:szCs w:val="28"/>
        </w:rPr>
        <w:t xml:space="preserve">, и заявка на участие которого соответствует требованиям, установленным </w:t>
      </w:r>
      <w:r w:rsidRPr="00F53EAF">
        <w:rPr>
          <w:sz w:val="28"/>
          <w:szCs w:val="28"/>
        </w:rPr>
        <w:t xml:space="preserve">извещением и </w:t>
      </w:r>
      <w:r w:rsidRPr="00F53EAF">
        <w:rPr>
          <w:spacing w:val="-4"/>
          <w:sz w:val="28"/>
          <w:szCs w:val="28"/>
        </w:rPr>
        <w:t>аукционной документацией, признается победителем такого аукциона.</w:t>
      </w:r>
    </w:p>
    <w:p w14:paraId="36656AE2"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Pr="00F53EAF">
        <w:rPr>
          <w:rFonts w:ascii="Times New Roman" w:hAnsi="Times New Roman" w:cs="Times New Roman"/>
          <w:sz w:val="28"/>
          <w:szCs w:val="28"/>
        </w:rPr>
        <w:t>и извещением</w:t>
      </w:r>
      <w:r w:rsidRPr="00F53EAF">
        <w:rPr>
          <w:rFonts w:ascii="Times New Roman" w:hAnsi="Times New Roman" w:cs="Times New Roman"/>
          <w:spacing w:val="-4"/>
          <w:sz w:val="28"/>
          <w:szCs w:val="28"/>
        </w:rPr>
        <w:t xml:space="preserve"> о таком аукционе.</w:t>
      </w:r>
    </w:p>
    <w:p w14:paraId="6BC231FF" w14:textId="697C7F79"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44.9. В случае если электронный аукцион завершается по основанию, предусмотренному пунктом 43.</w:t>
      </w:r>
      <w:r w:rsidR="00AA40F2">
        <w:rPr>
          <w:rFonts w:ascii="Times New Roman" w:hAnsi="Times New Roman" w:cs="Times New Roman"/>
          <w:spacing w:val="-4"/>
          <w:sz w:val="28"/>
          <w:szCs w:val="28"/>
        </w:rPr>
        <w:t>8</w:t>
      </w:r>
      <w:r w:rsidRPr="00F53EAF">
        <w:rPr>
          <w:rFonts w:ascii="Times New Roman" w:hAnsi="Times New Roman" w:cs="Times New Roman"/>
          <w:spacing w:val="-4"/>
          <w:sz w:val="28"/>
          <w:szCs w:val="28"/>
        </w:rPr>
        <w:t xml:space="preserve"> настоящего Положения, комиссия формирует протокол</w:t>
      </w:r>
      <w:r w:rsidRPr="00F53EAF">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14:paraId="1404F1EF" w14:textId="6B54FF53"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44.10. В случае если аукцион </w:t>
      </w:r>
      <w:r w:rsidRPr="00F53EAF">
        <w:rPr>
          <w:rFonts w:ascii="Times New Roman" w:hAnsi="Times New Roman" w:cs="Times New Roman"/>
          <w:spacing w:val="-4"/>
          <w:sz w:val="28"/>
          <w:szCs w:val="28"/>
        </w:rPr>
        <w:t xml:space="preserve">завершается </w:t>
      </w:r>
      <w:r w:rsidRPr="00F53EAF">
        <w:rPr>
          <w:rFonts w:ascii="Times New Roman" w:hAnsi="Times New Roman" w:cs="Times New Roman"/>
          <w:sz w:val="28"/>
          <w:szCs w:val="28"/>
        </w:rPr>
        <w:t>по основанию, предусмотренному пунктом 43.</w:t>
      </w:r>
      <w:r w:rsidR="00AA40F2">
        <w:rPr>
          <w:rFonts w:ascii="Times New Roman" w:hAnsi="Times New Roman" w:cs="Times New Roman"/>
          <w:sz w:val="28"/>
          <w:szCs w:val="28"/>
        </w:rPr>
        <w:t>8</w:t>
      </w:r>
      <w:r w:rsidRPr="00F53EAF">
        <w:rPr>
          <w:rFonts w:ascii="Times New Roman" w:hAnsi="Times New Roman" w:cs="Times New Roman"/>
          <w:sz w:val="28"/>
          <w:szCs w:val="28"/>
        </w:rPr>
        <w:t xml:space="preserve"> настоящего Положения, заказчик заключает договор: </w:t>
      </w:r>
    </w:p>
    <w:p w14:paraId="1CC21FB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5E466FD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4F3C665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44.11. В случае, если на электронном аукционе только один </w:t>
      </w:r>
      <w:r w:rsidRPr="00F53EAF">
        <w:rPr>
          <w:rFonts w:ascii="Times New Roman" w:hAnsi="Times New Roman" w:cs="Times New Roman"/>
          <w:sz w:val="28"/>
          <w:szCs w:val="28"/>
        </w:rPr>
        <w:t xml:space="preserve">участник подал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eastAsia="Times New Roman" w:hAnsi="Times New Roman" w:cs="Times New Roman"/>
          <w:sz w:val="28"/>
          <w:szCs w:val="28"/>
          <w:lang w:eastAsia="ru-RU"/>
        </w:rPr>
        <w:t>цене единицы (</w:t>
      </w:r>
      <w:r w:rsidRPr="00F53EAF">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F53EAF">
        <w:rPr>
          <w:rFonts w:ascii="Times New Roman" w:hAnsi="Times New Roman" w:cs="Times New Roman"/>
          <w:spacing w:val="-4"/>
          <w:sz w:val="28"/>
          <w:szCs w:val="28"/>
        </w:rPr>
        <w:t>аукциона была признана</w:t>
      </w:r>
      <w:r w:rsidRPr="00F53EAF">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14:paraId="5B2EE10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w:t>
      </w:r>
      <w:r w:rsidRPr="00F53EAF">
        <w:rPr>
          <w:rFonts w:ascii="Times New Roman" w:hAnsi="Times New Roman" w:cs="Times New Roman"/>
          <w:spacing w:val="-4"/>
          <w:sz w:val="28"/>
          <w:szCs w:val="28"/>
        </w:rPr>
        <w:lastRenderedPageBreak/>
        <w:t xml:space="preserve">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307BF06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1DC2B354"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14:paraId="5166666C"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14:paraId="60740CF5"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14:paraId="5F21F70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44.13. В случае если электронный аукцион</w:t>
      </w:r>
      <w:r w:rsidRPr="00F53EAF">
        <w:rPr>
          <w:rFonts w:ascii="Times New Roman" w:eastAsia="Times New Roman" w:hAnsi="Times New Roman" w:cs="Times New Roman"/>
          <w:spacing w:val="-4"/>
          <w:sz w:val="28"/>
          <w:szCs w:val="28"/>
        </w:rPr>
        <w:t xml:space="preserve"> признан несостоявшимся по причине принятия </w:t>
      </w:r>
      <w:r w:rsidRPr="00F53EAF">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sidRPr="00F53EAF">
        <w:rPr>
          <w:rFonts w:ascii="Times New Roman" w:eastAsia="Times New Roman" w:hAnsi="Times New Roman" w:cs="Times New Roman"/>
          <w:spacing w:val="-4"/>
          <w:sz w:val="28"/>
          <w:szCs w:val="28"/>
        </w:rPr>
        <w:t>,</w:t>
      </w:r>
      <w:r w:rsidRPr="00F53EAF">
        <w:rPr>
          <w:rFonts w:ascii="Times New Roman" w:hAnsi="Times New Roman" w:cs="Times New Roman"/>
          <w:spacing w:val="-4"/>
          <w:sz w:val="28"/>
          <w:szCs w:val="28"/>
        </w:rPr>
        <w:t xml:space="preserve"> комиссия формирует протокол </w:t>
      </w:r>
      <w:r w:rsidRPr="00F53EAF">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50EDA8E"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44.13 настоящей главы, заказчик з</w:t>
      </w:r>
      <w:r w:rsidRPr="00F53EAF">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14:paraId="15E33B9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44.14.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принятия </w:t>
      </w:r>
      <w:r w:rsidRPr="00F53EAF">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F53EAF">
        <w:rPr>
          <w:rFonts w:ascii="Times New Roman" w:eastAsia="Times New Roman" w:hAnsi="Times New Roman" w:cs="Times New Roman"/>
          <w:sz w:val="28"/>
          <w:szCs w:val="28"/>
        </w:rPr>
        <w:t>,</w:t>
      </w:r>
      <w:r w:rsidRPr="00F53EAF">
        <w:rPr>
          <w:rFonts w:ascii="Times New Roman" w:hAnsi="Times New Roman" w:cs="Times New Roman"/>
          <w:sz w:val="28"/>
          <w:szCs w:val="28"/>
        </w:rPr>
        <w:t xml:space="preserve"> комиссия </w:t>
      </w:r>
      <w:r w:rsidRPr="00F53EAF">
        <w:rPr>
          <w:rFonts w:ascii="Times New Roman" w:hAnsi="Times New Roman" w:cs="Times New Roman"/>
          <w:spacing w:val="-4"/>
          <w:sz w:val="28"/>
          <w:szCs w:val="28"/>
        </w:rPr>
        <w:t xml:space="preserve">формирует протокол </w:t>
      </w:r>
      <w:r w:rsidRPr="00F53EAF">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49723765"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 xml:space="preserve">В случае признания закупки несостоявшейся по основанию, указанному в абзаце первом пункта 44.14 настоящей главы, заказчик вправе </w:t>
      </w:r>
      <w:r w:rsidRPr="00F53EAF">
        <w:rPr>
          <w:rFonts w:ascii="Times New Roman" w:hAnsi="Times New Roman" w:cs="Times New Roman"/>
          <w:sz w:val="28"/>
          <w:szCs w:val="28"/>
        </w:rPr>
        <w:t xml:space="preserve">осуществить одно </w:t>
      </w:r>
      <w:r w:rsidRPr="00F53EAF">
        <w:rPr>
          <w:rFonts w:ascii="Times New Roman" w:hAnsi="Times New Roman" w:cs="Times New Roman"/>
          <w:sz w:val="28"/>
          <w:szCs w:val="28"/>
        </w:rPr>
        <w:lastRenderedPageBreak/>
        <w:t>из следующих действий</w:t>
      </w:r>
      <w:r w:rsidRPr="00F53EAF">
        <w:rPr>
          <w:rFonts w:ascii="Times New Roman" w:hAnsi="Times New Roman" w:cs="Times New Roman"/>
          <w:spacing w:val="-4"/>
          <w:sz w:val="28"/>
          <w:szCs w:val="28"/>
        </w:rPr>
        <w:t>:</w:t>
      </w:r>
    </w:p>
    <w:p w14:paraId="3DC3FD3A"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22D66440"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15D0BE59"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042320A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44.15. В случае </w:t>
      </w:r>
      <w:r w:rsidRPr="00F53EAF">
        <w:rPr>
          <w:rFonts w:ascii="Times New Roman" w:hAnsi="Times New Roman" w:cs="Times New Roman"/>
          <w:sz w:val="28"/>
          <w:szCs w:val="28"/>
        </w:rPr>
        <w:t xml:space="preserve">проведения аукциона в электронной форме,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52A90CC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3A5BDAC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70E5C04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44.16. П</w:t>
      </w:r>
      <w:r w:rsidRPr="00F53EAF">
        <w:rPr>
          <w:rFonts w:ascii="Times New Roman" w:hAnsi="Times New Roman" w:cs="Times New Roman"/>
          <w:spacing w:val="-4"/>
          <w:sz w:val="28"/>
          <w:szCs w:val="28"/>
        </w:rPr>
        <w:t xml:space="preserve">ротокол </w:t>
      </w:r>
      <w:r w:rsidRPr="00F53EAF">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90DC9B8" w14:textId="1BF3CFB2"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44.17. В случае </w:t>
      </w:r>
      <w:r w:rsidRPr="00F53EAF">
        <w:rPr>
          <w:rFonts w:ascii="Times New Roman" w:hAnsi="Times New Roman" w:cs="Times New Roman"/>
          <w:sz w:val="28"/>
          <w:szCs w:val="28"/>
        </w:rPr>
        <w:t xml:space="preserve">проведения аукциона в электронной форме,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 состоит из одной части, если такой аукцион завершен по основанию, предусмотренному пунктом 43.</w:t>
      </w:r>
      <w:r w:rsidR="00AA40F2">
        <w:rPr>
          <w:rFonts w:ascii="Times New Roman" w:hAnsi="Times New Roman" w:cs="Times New Roman"/>
          <w:sz w:val="28"/>
          <w:szCs w:val="28"/>
        </w:rPr>
        <w:t>8</w:t>
      </w:r>
      <w:r w:rsidRPr="00F53EAF">
        <w:rPr>
          <w:rFonts w:ascii="Times New Roman" w:hAnsi="Times New Roman" w:cs="Times New Roman"/>
          <w:sz w:val="28"/>
          <w:szCs w:val="28"/>
        </w:rPr>
        <w:t xml:space="preserve">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61006997" w14:textId="3F8B6A75"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5A6D55">
        <w:rPr>
          <w:spacing w:val="-4"/>
          <w:sz w:val="28"/>
          <w:szCs w:val="28"/>
        </w:rPr>
        <w:t>0</w:t>
      </w:r>
      <w:r w:rsidRPr="00F53EAF">
        <w:rPr>
          <w:spacing w:val="-4"/>
          <w:sz w:val="28"/>
          <w:szCs w:val="28"/>
        </w:rPr>
        <w:t xml:space="preserve"> </w:t>
      </w:r>
      <w:r w:rsidRPr="00F53EAF">
        <w:rPr>
          <w:spacing w:val="-4"/>
          <w:sz w:val="28"/>
          <w:szCs w:val="28"/>
        </w:rPr>
        <w:lastRenderedPageBreak/>
        <w:t xml:space="preserve">настоящего Положения, комиссией в течение двух дней со дня получения от оператора </w:t>
      </w:r>
      <w:r w:rsidRPr="00F53EAF">
        <w:rPr>
          <w:sz w:val="28"/>
          <w:szCs w:val="28"/>
        </w:rPr>
        <w:t>электронной площадки</w:t>
      </w:r>
      <w:r w:rsidRPr="00F53EAF">
        <w:rPr>
          <w:spacing w:val="-4"/>
          <w:sz w:val="28"/>
          <w:szCs w:val="28"/>
        </w:rPr>
        <w:t xml:space="preserve"> р</w:t>
      </w:r>
      <w:r w:rsidRPr="00F53EAF">
        <w:rPr>
          <w:sz w:val="28"/>
          <w:szCs w:val="28"/>
        </w:rPr>
        <w:t xml:space="preserve">езультатов сопоставления ценовых предложений участников аукциона в электронной форме </w:t>
      </w:r>
      <w:r w:rsidRPr="00F53EAF">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Pr="00F53EAF">
        <w:rPr>
          <w:sz w:val="28"/>
          <w:szCs w:val="28"/>
        </w:rPr>
        <w:t xml:space="preserve">Заказчик вправе </w:t>
      </w:r>
      <w:r w:rsidRPr="00F53EAF">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67DFA636"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14:paraId="09F8561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14:paraId="170B561F" w14:textId="77777777" w:rsidR="006A0070"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5554C1CB" w14:textId="77777777" w:rsidR="00F62F98" w:rsidRPr="00F53EAF" w:rsidRDefault="00F62F98" w:rsidP="00F53EAF">
      <w:pPr>
        <w:spacing w:after="0" w:line="240" w:lineRule="auto"/>
        <w:ind w:firstLine="709"/>
        <w:jc w:val="both"/>
        <w:rPr>
          <w:rFonts w:ascii="Times New Roman" w:hAnsi="Times New Roman" w:cs="Times New Roman"/>
          <w:b/>
          <w:sz w:val="28"/>
          <w:szCs w:val="28"/>
        </w:rPr>
      </w:pPr>
    </w:p>
    <w:p w14:paraId="2F9B61FD" w14:textId="77777777" w:rsidR="00C26465" w:rsidRPr="00F53EAF" w:rsidRDefault="00C26465" w:rsidP="00F53EAF">
      <w:pPr>
        <w:pStyle w:val="2"/>
        <w:spacing w:before="0"/>
        <w:jc w:val="center"/>
        <w:rPr>
          <w:rFonts w:ascii="Times New Roman" w:hAnsi="Times New Roman" w:cs="Times New Roman"/>
          <w:color w:val="auto"/>
          <w:sz w:val="28"/>
          <w:szCs w:val="28"/>
        </w:rPr>
      </w:pPr>
      <w:bookmarkStart w:id="127" w:name="_Toc17704978"/>
      <w:bookmarkStart w:id="128" w:name="_Toc529531865"/>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Особенности проведения открытого аукциона</w:t>
      </w:r>
      <w:bookmarkEnd w:id="127"/>
      <w:bookmarkEnd w:id="128"/>
    </w:p>
    <w:p w14:paraId="770AE732" w14:textId="77777777" w:rsidR="00C26465" w:rsidRPr="00F53EAF" w:rsidRDefault="00C26465" w:rsidP="00F53EAF">
      <w:pPr>
        <w:spacing w:after="0" w:line="240" w:lineRule="auto"/>
        <w:ind w:firstLine="709"/>
        <w:rPr>
          <w:rFonts w:ascii="Times New Roman" w:hAnsi="Times New Roman" w:cs="Times New Roman"/>
        </w:rPr>
      </w:pPr>
    </w:p>
    <w:p w14:paraId="1EED4A8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14:paraId="104FD729" w14:textId="118A95E0" w:rsidR="006A0070" w:rsidRPr="00F53EAF" w:rsidRDefault="005A6D55" w:rsidP="00F53EA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Документация</w:t>
      </w:r>
      <w:r w:rsidR="006A0070" w:rsidRPr="00F53EAF">
        <w:rPr>
          <w:rFonts w:ascii="Times New Roman" w:hAnsi="Times New Roman" w:cs="Times New Roman"/>
          <w:sz w:val="28"/>
          <w:szCs w:val="28"/>
        </w:rPr>
        <w:t xml:space="preserve"> о проведении открытого аукциона кроме информации, указанной в главе 39 должн</w:t>
      </w:r>
      <w:r>
        <w:rPr>
          <w:rFonts w:ascii="Times New Roman" w:hAnsi="Times New Roman" w:cs="Times New Roman"/>
          <w:sz w:val="28"/>
          <w:szCs w:val="28"/>
        </w:rPr>
        <w:t>а</w:t>
      </w:r>
      <w:r w:rsidR="006A0070" w:rsidRPr="00F53EAF">
        <w:rPr>
          <w:rFonts w:ascii="Times New Roman" w:hAnsi="Times New Roman" w:cs="Times New Roman"/>
          <w:sz w:val="28"/>
          <w:szCs w:val="28"/>
        </w:rPr>
        <w:t xml:space="preserve"> содержать информацию о времени и месте проведения открытого аукциона.</w:t>
      </w:r>
    </w:p>
    <w:p w14:paraId="61FDFE6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6814E22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14:paraId="0435936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166442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45.3. Для участия в открытом аукционе участник закупки подает заявку в срок и по форме, которые установлены аукционной документацией </w:t>
      </w:r>
      <w:r w:rsidRPr="00F53EAF">
        <w:rPr>
          <w:rFonts w:ascii="Times New Roman" w:hAnsi="Times New Roman" w:cs="Times New Roman"/>
          <w:sz w:val="28"/>
          <w:szCs w:val="28"/>
        </w:rPr>
        <w:lastRenderedPageBreak/>
        <w:t>и настоящим Положением.</w:t>
      </w:r>
    </w:p>
    <w:p w14:paraId="1F4EE38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14:paraId="307A7334" w14:textId="3D31F36B"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полученную не ранее чем за </w:t>
      </w:r>
      <w:r w:rsidR="00B60AE5" w:rsidRPr="00F53EAF">
        <w:rPr>
          <w:rFonts w:ascii="Times New Roman" w:hAnsi="Times New Roman" w:cs="Times New Roman"/>
          <w:spacing w:val="6"/>
          <w:sz w:val="28"/>
          <w:szCs w:val="28"/>
        </w:rPr>
        <w:t>сто восемьдесят</w:t>
      </w:r>
      <w:r w:rsidRPr="00F53EAF">
        <w:rPr>
          <w:rFonts w:ascii="Times New Roman" w:hAnsi="Times New Roman" w:cs="Times New Roman"/>
          <w:sz w:val="28"/>
          <w:szCs w:val="28"/>
        </w:rPr>
        <w:t xml:space="preserve">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14:paraId="64A2533A" w14:textId="77777777" w:rsidR="006A0070" w:rsidRPr="00F53EAF" w:rsidRDefault="006A0070" w:rsidP="00F53EAF">
      <w:pPr>
        <w:pStyle w:val="ConsPlusNormal"/>
        <w:widowControl w:val="0"/>
        <w:tabs>
          <w:tab w:val="left" w:pos="709"/>
        </w:tabs>
        <w:ind w:firstLine="709"/>
        <w:jc w:val="both"/>
      </w:pPr>
      <w:r w:rsidRPr="00F53EAF">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425FC0E5" w14:textId="77777777" w:rsidR="006A0070" w:rsidRPr="00F53EAF" w:rsidRDefault="006A0070" w:rsidP="00F53EAF">
      <w:pPr>
        <w:pStyle w:val="ConsPlusNormal"/>
        <w:widowControl w:val="0"/>
        <w:tabs>
          <w:tab w:val="left" w:pos="709"/>
        </w:tabs>
        <w:ind w:firstLine="709"/>
        <w:jc w:val="both"/>
      </w:pPr>
      <w:r w:rsidRPr="00F53EAF">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14:paraId="6E77EF7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0A29FBF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07B365C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14:paraId="08546E9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2A2374E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14:paraId="2D48271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14:paraId="44109C8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w:t>
      </w:r>
      <w:proofErr w:type="gramStart"/>
      <w:r w:rsidRPr="00F53EAF">
        <w:rPr>
          <w:rFonts w:ascii="Times New Roman" w:hAnsi="Times New Roman" w:cs="Times New Roman"/>
          <w:sz w:val="28"/>
          <w:szCs w:val="28"/>
        </w:rPr>
        <w:t>во время</w:t>
      </w:r>
      <w:proofErr w:type="gramEnd"/>
      <w:r w:rsidRPr="00F53EAF">
        <w:rPr>
          <w:rFonts w:ascii="Times New Roman" w:hAnsi="Times New Roman" w:cs="Times New Roman"/>
          <w:sz w:val="28"/>
          <w:szCs w:val="28"/>
        </w:rPr>
        <w:t xml:space="preserve">, в месте, в порядке, указанными в аукционной документации. </w:t>
      </w:r>
    </w:p>
    <w:p w14:paraId="4C510A6E"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14:paraId="5C0A0AAE" w14:textId="77777777" w:rsidR="006A0070" w:rsidRPr="00F53EAF" w:rsidRDefault="006A0070" w:rsidP="00F53EAF">
      <w:pPr>
        <w:pStyle w:val="ConsPlusNormal"/>
        <w:widowControl w:val="0"/>
        <w:tabs>
          <w:tab w:val="left" w:pos="709"/>
        </w:tabs>
        <w:ind w:firstLine="709"/>
        <w:jc w:val="both"/>
      </w:pPr>
      <w:r w:rsidRPr="00F53EAF">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14:paraId="0848A48F" w14:textId="77777777" w:rsidR="006A0070" w:rsidRPr="00F53EAF" w:rsidRDefault="006A0070" w:rsidP="00F53EAF">
      <w:pPr>
        <w:pStyle w:val="ConsPlusNormal"/>
        <w:widowControl w:val="0"/>
        <w:tabs>
          <w:tab w:val="left" w:pos="709"/>
        </w:tabs>
        <w:ind w:firstLine="709"/>
        <w:jc w:val="both"/>
      </w:pPr>
      <w:r w:rsidRPr="00F53EAF">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14:paraId="65DDB24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14:paraId="050D2DB5"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659F190C"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390C637"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0410F23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45.13. Комиссия по осуществлению закупок рассматривает заявки на участие в открытом аукционе на соответствие требованиям, установленным </w:t>
      </w:r>
      <w:r w:rsidRPr="00F53EAF">
        <w:rPr>
          <w:rFonts w:ascii="Times New Roman" w:hAnsi="Times New Roman" w:cs="Times New Roman"/>
          <w:sz w:val="28"/>
          <w:szCs w:val="28"/>
        </w:rPr>
        <w:lastRenderedPageBreak/>
        <w:t>аукционной документацией и извещением о проведении аукциона.</w:t>
      </w:r>
    </w:p>
    <w:p w14:paraId="1927FCD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2E1BC96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
    <w:p w14:paraId="7B0A539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45.16. Участник открытого аукциона не допускается к участию в нем в случае:</w:t>
      </w:r>
    </w:p>
    <w:p w14:paraId="5635227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4F78170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14:paraId="4D177128"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175CE5A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содержания в заявке на участие в открытом аукционе сведений о ценовом предложении.</w:t>
      </w:r>
    </w:p>
    <w:p w14:paraId="61E3BEA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45.17. Отказ в допуске к участию в открытом аукционе по основаниям, не предусмотренным пунктом 45.16 настоящей главы, не допускается.</w:t>
      </w:r>
    </w:p>
    <w:p w14:paraId="79166F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6CAE2F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715827B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В указанном случае комиссия </w:t>
      </w:r>
      <w:r w:rsidRPr="00F53EAF">
        <w:rPr>
          <w:rFonts w:ascii="Times New Roman" w:hAnsi="Times New Roman" w:cs="Times New Roman"/>
          <w:spacing w:val="-4"/>
          <w:sz w:val="28"/>
          <w:szCs w:val="28"/>
        </w:rPr>
        <w:t xml:space="preserve">формирует протокол </w:t>
      </w:r>
      <w:r w:rsidRPr="00F53EAF">
        <w:rPr>
          <w:rFonts w:ascii="Times New Roman" w:hAnsi="Times New Roman" w:cs="Times New Roman"/>
          <w:sz w:val="28"/>
          <w:szCs w:val="28"/>
        </w:rPr>
        <w:t xml:space="preserve">о признании закупки </w:t>
      </w:r>
      <w:r w:rsidRPr="00F53EAF">
        <w:rPr>
          <w:rFonts w:ascii="Times New Roman" w:hAnsi="Times New Roman" w:cs="Times New Roman"/>
          <w:sz w:val="28"/>
          <w:szCs w:val="28"/>
        </w:rPr>
        <w:lastRenderedPageBreak/>
        <w:t>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5DF91DA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38F37F1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705F4CA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130C7E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615C159C"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24B5E9F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настоящей главы.</w:t>
      </w:r>
    </w:p>
    <w:p w14:paraId="71DDC94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648072A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2EBA547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45.25. Открытый аукцион проводится в следующем порядке:</w:t>
      </w:r>
    </w:p>
    <w:p w14:paraId="3D46579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14:paraId="4E9BA60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открытый аукцион начинается с объявления аукционистом начала </w:t>
      </w:r>
      <w:r w:rsidRPr="00F53EAF">
        <w:rPr>
          <w:rFonts w:ascii="Times New Roman" w:hAnsi="Times New Roman" w:cs="Times New Roman"/>
          <w:sz w:val="28"/>
          <w:szCs w:val="28"/>
        </w:rPr>
        <w:lastRenderedPageBreak/>
        <w:t>проведения аукциона (лота), номера лота (в случае проведения аукциона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
    <w:p w14:paraId="443C664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суммы цен единиц) товара, работы, услуги и цены договора,</w:t>
      </w:r>
      <w:r w:rsidRPr="00F53EAF">
        <w:rPr>
          <w:rFonts w:ascii="Times New Roman" w:eastAsia="Times New Roman" w:hAnsi="Times New Roman" w:cs="Times New Roman"/>
          <w:sz w:val="28"/>
          <w:szCs w:val="28"/>
          <w:lang w:eastAsia="ru-RU"/>
        </w:rPr>
        <w:t xml:space="preserve"> цены единицы (</w:t>
      </w:r>
      <w:r w:rsidRPr="00F53EAF">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5C2BA90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которым снижается цена;</w:t>
      </w:r>
    </w:p>
    <w:p w14:paraId="12011E9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14:paraId="4FFFF3B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45.26. Победителем открытого аукциона признается лицо, предложившее наиболее низкую цену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цену единицы (сумму цен единиц) товара, работы, услуги,</w:t>
      </w:r>
      <w:r w:rsidRPr="00F53EAF">
        <w:t xml:space="preserve"> </w:t>
      </w:r>
      <w:r w:rsidRPr="00F53EAF">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2935209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14:paraId="7630701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1) место, дата и время проведения открытого аукциона; </w:t>
      </w:r>
    </w:p>
    <w:p w14:paraId="3B49DCE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последнее предложение о цене договора каждого участника; </w:t>
      </w:r>
    </w:p>
    <w:p w14:paraId="1BAC782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14:paraId="4289B7F9" w14:textId="77777777" w:rsidR="006A0070" w:rsidRPr="00F53EAF" w:rsidRDefault="006A0070" w:rsidP="00F53EAF">
      <w:pPr>
        <w:pStyle w:val="formattext"/>
        <w:widowControl w:val="0"/>
        <w:spacing w:before="0" w:beforeAutospacing="0" w:after="0" w:afterAutospacing="0"/>
        <w:ind w:firstLine="708"/>
        <w:jc w:val="both"/>
        <w:rPr>
          <w:sz w:val="28"/>
          <w:szCs w:val="28"/>
        </w:rPr>
      </w:pPr>
      <w:r w:rsidRPr="00F53EAF">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38639C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14:paraId="6075F58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14:paraId="2859A273" w14:textId="77777777" w:rsidR="006A0070" w:rsidRPr="00F53EAF" w:rsidRDefault="006A0070"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14:paraId="11B9DE2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228C903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14:paraId="43EBEACE" w14:textId="0584F568" w:rsidR="00F40C14"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4C9BCCA8" w14:textId="77777777" w:rsidR="005360C1" w:rsidRPr="00F53EAF" w:rsidRDefault="005360C1" w:rsidP="00F53EAF">
      <w:pPr>
        <w:spacing w:after="0" w:line="240" w:lineRule="auto"/>
        <w:ind w:firstLine="709"/>
        <w:jc w:val="both"/>
        <w:rPr>
          <w:rFonts w:ascii="Times New Roman" w:hAnsi="Times New Roman" w:cs="Times New Roman"/>
          <w:b/>
          <w:sz w:val="28"/>
          <w:szCs w:val="28"/>
        </w:rPr>
      </w:pPr>
    </w:p>
    <w:p w14:paraId="7F021D76" w14:textId="77777777" w:rsidR="00632ACA" w:rsidRPr="00F53EAF" w:rsidRDefault="00632ACA" w:rsidP="00F53EAF">
      <w:pPr>
        <w:pStyle w:val="1"/>
        <w:numPr>
          <w:ilvl w:val="0"/>
          <w:numId w:val="0"/>
        </w:numPr>
        <w:spacing w:before="0" w:after="0" w:line="240" w:lineRule="auto"/>
        <w:rPr>
          <w:sz w:val="28"/>
          <w:szCs w:val="28"/>
        </w:rPr>
      </w:pPr>
      <w:bookmarkStart w:id="129" w:name="_Toc17704979"/>
      <w:bookmarkStart w:id="130" w:name="_Toc529531866"/>
      <w:r w:rsidRPr="00F53EAF">
        <w:rPr>
          <w:sz w:val="28"/>
          <w:szCs w:val="28"/>
          <w:lang w:val="en-US"/>
        </w:rPr>
        <w:t>IV</w:t>
      </w:r>
      <w:r w:rsidR="00AF0320" w:rsidRPr="00F53EAF">
        <w:rPr>
          <w:sz w:val="28"/>
          <w:szCs w:val="28"/>
        </w:rPr>
        <w:t xml:space="preserve">. УСЛОВИЯ </w:t>
      </w:r>
      <w:r w:rsidR="008F3EC1" w:rsidRPr="00F53EAF">
        <w:rPr>
          <w:sz w:val="28"/>
          <w:szCs w:val="28"/>
        </w:rPr>
        <w:t xml:space="preserve">ПРИМЕНЕНИЯ </w:t>
      </w:r>
      <w:r w:rsidR="00AF0320" w:rsidRPr="00F53EAF">
        <w:rPr>
          <w:sz w:val="28"/>
          <w:szCs w:val="28"/>
        </w:rPr>
        <w:t xml:space="preserve">И ПОРЯДОК ПРОВЕДЕНИЯ </w:t>
      </w:r>
      <w:r w:rsidRPr="00F53EAF">
        <w:rPr>
          <w:sz w:val="28"/>
          <w:szCs w:val="28"/>
        </w:rPr>
        <w:t>ЗАПРОСА КОТИРОВОК В ЭЛЕКТРОННОЙ ФОРМЕ</w:t>
      </w:r>
      <w:bookmarkEnd w:id="129"/>
      <w:bookmarkEnd w:id="130"/>
    </w:p>
    <w:p w14:paraId="0F3139A5"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6E7D397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1" w:name="_Toc17704980"/>
      <w:bookmarkStart w:id="132" w:name="_Toc529531867"/>
      <w:r w:rsidRPr="00F53EAF">
        <w:rPr>
          <w:rFonts w:ascii="Times New Roman" w:hAnsi="Times New Roman" w:cs="Times New Roman"/>
          <w:color w:val="auto"/>
          <w:sz w:val="28"/>
          <w:szCs w:val="28"/>
        </w:rPr>
        <w:lastRenderedPageBreak/>
        <w:t>4</w:t>
      </w:r>
      <w:r w:rsidR="00826AC0"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Условия применения запрос</w:t>
      </w:r>
      <w:r w:rsidR="00AF0320" w:rsidRPr="00F53EAF">
        <w:rPr>
          <w:rFonts w:ascii="Times New Roman" w:hAnsi="Times New Roman" w:cs="Times New Roman"/>
          <w:color w:val="auto"/>
          <w:sz w:val="28"/>
          <w:szCs w:val="28"/>
        </w:rPr>
        <w:t>а котировок в электронной форме</w:t>
      </w:r>
      <w:bookmarkEnd w:id="131"/>
      <w:bookmarkEnd w:id="132"/>
    </w:p>
    <w:p w14:paraId="55138CB6" w14:textId="77777777" w:rsidR="00523CFA" w:rsidRPr="00F53EAF" w:rsidRDefault="00523CFA" w:rsidP="00F53EAF">
      <w:pPr>
        <w:spacing w:after="0"/>
        <w:jc w:val="both"/>
        <w:rPr>
          <w:rFonts w:ascii="Times New Roman" w:hAnsi="Times New Roman" w:cs="Times New Roman"/>
          <w:sz w:val="28"/>
          <w:szCs w:val="28"/>
        </w:rPr>
      </w:pPr>
    </w:p>
    <w:p w14:paraId="6A09F85B"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826AC0" w:rsidRPr="00F53EAF">
        <w:rPr>
          <w:rFonts w:ascii="Times New Roman" w:hAnsi="Times New Roman" w:cs="Times New Roman"/>
          <w:sz w:val="28"/>
          <w:szCs w:val="28"/>
        </w:rPr>
        <w:t>6</w:t>
      </w:r>
      <w:r w:rsidRPr="00F53EAF">
        <w:rPr>
          <w:rFonts w:ascii="Times New Roman" w:hAnsi="Times New Roman" w:cs="Times New Roman"/>
          <w:sz w:val="28"/>
          <w:szCs w:val="28"/>
        </w:rPr>
        <w:t>.</w:t>
      </w:r>
      <w:r w:rsidR="00902956" w:rsidRPr="00F53EAF">
        <w:rPr>
          <w:rFonts w:ascii="Times New Roman" w:hAnsi="Times New Roman" w:cs="Times New Roman"/>
          <w:sz w:val="28"/>
          <w:szCs w:val="28"/>
        </w:rPr>
        <w:t>1</w:t>
      </w:r>
      <w:r w:rsidRPr="00F53EAF">
        <w:rPr>
          <w:rFonts w:ascii="Times New Roman" w:hAnsi="Times New Roman" w:cs="Times New Roman"/>
          <w:sz w:val="28"/>
          <w:szCs w:val="28"/>
        </w:rPr>
        <w:t xml:space="preserve">. Под запросом котировок </w:t>
      </w:r>
      <w:r w:rsidR="00FE2630" w:rsidRPr="00F53EAF">
        <w:rPr>
          <w:rFonts w:ascii="Times New Roman" w:hAnsi="Times New Roman" w:cs="Times New Roman"/>
          <w:sz w:val="28"/>
          <w:szCs w:val="28"/>
        </w:rPr>
        <w:t xml:space="preserve">в </w:t>
      </w:r>
      <w:r w:rsidRPr="00F53EAF">
        <w:rPr>
          <w:rFonts w:ascii="Times New Roman" w:hAnsi="Times New Roman" w:cs="Times New Roman"/>
          <w:sz w:val="28"/>
          <w:szCs w:val="28"/>
        </w:rPr>
        <w:t xml:space="preserve">электронной форме </w:t>
      </w:r>
      <w:r w:rsidR="00902956" w:rsidRPr="00F53EAF">
        <w:rPr>
          <w:rFonts w:ascii="Times New Roman" w:hAnsi="Times New Roman" w:cs="Times New Roman"/>
          <w:sz w:val="28"/>
          <w:szCs w:val="28"/>
        </w:rPr>
        <w:t xml:space="preserve">(далее в разделе – запрос котировок) </w:t>
      </w:r>
      <w:r w:rsidRPr="00F53EAF">
        <w:rPr>
          <w:rFonts w:ascii="Times New Roman" w:hAnsi="Times New Roman" w:cs="Times New Roman"/>
          <w:sz w:val="28"/>
          <w:szCs w:val="28"/>
        </w:rPr>
        <w:t xml:space="preserve">понимается </w:t>
      </w:r>
      <w:r w:rsidR="00AC23E7" w:rsidRPr="00F53EAF">
        <w:rPr>
          <w:rFonts w:ascii="Times New Roman" w:hAnsi="Times New Roman" w:cs="Times New Roman"/>
          <w:sz w:val="28"/>
          <w:szCs w:val="28"/>
        </w:rPr>
        <w:t>форма торгов</w:t>
      </w:r>
      <w:r w:rsidR="00046313" w:rsidRPr="00F53EAF">
        <w:rPr>
          <w:rFonts w:ascii="Times New Roman" w:hAnsi="Times New Roman" w:cs="Times New Roman"/>
          <w:sz w:val="28"/>
          <w:szCs w:val="28"/>
        </w:rPr>
        <w:t xml:space="preserve">, </w:t>
      </w:r>
      <w:r w:rsidR="00AC23E7" w:rsidRPr="00F53EAF">
        <w:rPr>
          <w:rFonts w:ascii="Times New Roman" w:hAnsi="Times New Roman" w:cs="Times New Roman"/>
          <w:sz w:val="28"/>
          <w:szCs w:val="28"/>
        </w:rPr>
        <w:t xml:space="preserve">обеспечиваемая на электронной площадке ее оператором, </w:t>
      </w:r>
      <w:r w:rsidR="00902956" w:rsidRPr="00F53EAF">
        <w:rPr>
          <w:rFonts w:ascii="Times New Roman" w:hAnsi="Times New Roman" w:cs="Times New Roman"/>
          <w:sz w:val="28"/>
          <w:szCs w:val="28"/>
        </w:rPr>
        <w:t xml:space="preserve">победителем запроса котировок признается участник закупки, </w:t>
      </w:r>
      <w:r w:rsidR="00AC23E7" w:rsidRPr="00F53EAF">
        <w:rPr>
          <w:rFonts w:ascii="Times New Roman" w:hAnsi="Times New Roman" w:cs="Times New Roman"/>
          <w:sz w:val="28"/>
          <w:szCs w:val="28"/>
        </w:rPr>
        <w:t xml:space="preserve">заявка которого соответствует требованиям, установленным извещением о проведении запроса </w:t>
      </w:r>
      <w:r w:rsidR="00DD6D69" w:rsidRPr="00F53EAF">
        <w:rPr>
          <w:rFonts w:ascii="Times New Roman" w:hAnsi="Times New Roman" w:cs="Times New Roman"/>
          <w:sz w:val="28"/>
          <w:szCs w:val="28"/>
        </w:rPr>
        <w:t>котировок и</w:t>
      </w:r>
      <w:r w:rsidR="00AC23E7" w:rsidRPr="00F53EAF">
        <w:rPr>
          <w:rFonts w:ascii="Times New Roman" w:hAnsi="Times New Roman" w:cs="Times New Roman"/>
          <w:sz w:val="28"/>
          <w:szCs w:val="28"/>
        </w:rPr>
        <w:t xml:space="preserve"> содержит </w:t>
      </w:r>
      <w:r w:rsidR="00902956" w:rsidRPr="00F53EAF">
        <w:rPr>
          <w:rFonts w:ascii="Times New Roman" w:hAnsi="Times New Roman" w:cs="Times New Roman"/>
          <w:sz w:val="28"/>
          <w:szCs w:val="28"/>
        </w:rPr>
        <w:t>наиболее низкую цену договора</w:t>
      </w:r>
      <w:r w:rsidR="00F2133C" w:rsidRPr="00F53EAF">
        <w:rPr>
          <w:rFonts w:ascii="Times New Roman" w:hAnsi="Times New Roman" w:cs="Times New Roman"/>
          <w:sz w:val="28"/>
          <w:szCs w:val="28"/>
        </w:rPr>
        <w:t>,</w:t>
      </w:r>
      <w:r w:rsidR="000D3B70" w:rsidRPr="00F53EAF">
        <w:rPr>
          <w:rFonts w:ascii="Times New Roman" w:hAnsi="Times New Roman" w:cs="Times New Roman"/>
          <w:sz w:val="28"/>
          <w:szCs w:val="28"/>
        </w:rPr>
        <w:t xml:space="preserve"> </w:t>
      </w:r>
      <w:r w:rsidR="00F2133C" w:rsidRPr="00F53EAF">
        <w:rPr>
          <w:rFonts w:ascii="Times New Roman" w:hAnsi="Times New Roman"/>
          <w:sz w:val="28"/>
        </w:rPr>
        <w:t xml:space="preserve">в случае осуществления закупки в соответствии с главой 17 настоящего Положения – цену единицы </w:t>
      </w:r>
      <w:r w:rsidR="000D3B70" w:rsidRPr="00F53EAF">
        <w:rPr>
          <w:rFonts w:ascii="Times New Roman" w:hAnsi="Times New Roman"/>
          <w:sz w:val="28"/>
        </w:rPr>
        <w:t>(сумму цен единиц</w:t>
      </w:r>
      <w:r w:rsidR="007E38F7" w:rsidRPr="00F53EAF">
        <w:rPr>
          <w:rFonts w:ascii="Times New Roman" w:hAnsi="Times New Roman"/>
          <w:sz w:val="28"/>
        </w:rPr>
        <w:t>)</w:t>
      </w:r>
      <w:r w:rsidR="000D3B70" w:rsidRPr="00F53EAF">
        <w:rPr>
          <w:rFonts w:ascii="Times New Roman" w:hAnsi="Times New Roman"/>
          <w:sz w:val="28"/>
        </w:rPr>
        <w:t xml:space="preserve"> товара, работы, услуги</w:t>
      </w:r>
      <w:r w:rsidRPr="00F53EAF">
        <w:rPr>
          <w:rFonts w:ascii="Times New Roman" w:hAnsi="Times New Roman"/>
          <w:sz w:val="28"/>
        </w:rPr>
        <w:t>.</w:t>
      </w:r>
    </w:p>
    <w:p w14:paraId="1B89BDE3"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46.2.</w:t>
      </w:r>
      <w:r w:rsidRPr="00F53EAF">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0E46667D"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DD685A7"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w:t>
      </w:r>
      <w:r w:rsidR="001C0A42" w:rsidRPr="00F53EAF">
        <w:rPr>
          <w:rFonts w:ascii="Times New Roman" w:hAnsi="Times New Roman" w:cs="Times New Roman"/>
          <w:sz w:val="28"/>
          <w:szCs w:val="28"/>
        </w:rPr>
        <w:t>ая (максимальная) цена договора</w:t>
      </w:r>
      <w:r w:rsidR="000D3B70" w:rsidRPr="00F53EAF">
        <w:rPr>
          <w:rFonts w:ascii="Times New Roman" w:hAnsi="Times New Roman" w:cs="Times New Roman"/>
          <w:sz w:val="28"/>
          <w:szCs w:val="28"/>
        </w:rPr>
        <w:t xml:space="preserve"> </w:t>
      </w:r>
      <w:r w:rsidRPr="00F53EAF">
        <w:rPr>
          <w:rFonts w:ascii="Times New Roman" w:hAnsi="Times New Roman" w:cs="Times New Roman"/>
          <w:sz w:val="28"/>
          <w:szCs w:val="28"/>
        </w:rPr>
        <w:t>не превышает семь миллионов рублей.</w:t>
      </w:r>
    </w:p>
    <w:p w14:paraId="69D23301" w14:textId="77777777" w:rsidR="00093A91" w:rsidRPr="00F53EAF" w:rsidRDefault="00093A9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46.3.</w:t>
      </w:r>
      <w:r w:rsidRPr="00F53EAF">
        <w:rPr>
          <w:rFonts w:ascii="Times New Roman" w:hAnsi="Times New Roman" w:cs="Times New Roman"/>
          <w:sz w:val="28"/>
          <w:szCs w:val="28"/>
        </w:rPr>
        <w:tab/>
      </w:r>
      <w:r w:rsidR="00B702F0" w:rsidRPr="00F53EAF">
        <w:rPr>
          <w:rFonts w:ascii="Times New Roman" w:hAnsi="Times New Roman" w:cs="Times New Roman"/>
          <w:sz w:val="28"/>
          <w:szCs w:val="28"/>
        </w:rPr>
        <w:t>Запрос котировок</w:t>
      </w:r>
      <w:r w:rsidRPr="00F53EAF">
        <w:rPr>
          <w:rFonts w:ascii="Times New Roman" w:hAnsi="Times New Roman" w:cs="Times New Roman"/>
          <w:sz w:val="28"/>
          <w:szCs w:val="28"/>
        </w:rPr>
        <w:t xml:space="preserve"> в электронной форме </w:t>
      </w:r>
      <w:r w:rsidR="00B702F0" w:rsidRPr="00F53EAF">
        <w:rPr>
          <w:rFonts w:ascii="Times New Roman" w:hAnsi="Times New Roman" w:cs="Times New Roman"/>
          <w:sz w:val="28"/>
          <w:szCs w:val="28"/>
        </w:rPr>
        <w:t>состоит из одного этапа, включающего</w:t>
      </w:r>
      <w:r w:rsidRPr="00F53EAF">
        <w:rPr>
          <w:rFonts w:ascii="Times New Roman" w:hAnsi="Times New Roman" w:cs="Times New Roman"/>
          <w:sz w:val="28"/>
          <w:szCs w:val="28"/>
        </w:rPr>
        <w:t xml:space="preserve"> открытие доступа к поданным заявкам на участие в </w:t>
      </w:r>
      <w:r w:rsidR="00B702F0" w:rsidRPr="00F53EAF">
        <w:rPr>
          <w:rFonts w:ascii="Times New Roman" w:hAnsi="Times New Roman" w:cs="Times New Roman"/>
          <w:sz w:val="28"/>
          <w:szCs w:val="28"/>
        </w:rPr>
        <w:t>запросе котировок, рассмотрени</w:t>
      </w:r>
      <w:r w:rsidR="008A0F2E" w:rsidRPr="00F53EAF">
        <w:rPr>
          <w:rFonts w:ascii="Times New Roman" w:hAnsi="Times New Roman" w:cs="Times New Roman"/>
          <w:sz w:val="28"/>
          <w:szCs w:val="28"/>
        </w:rPr>
        <w:t>е</w:t>
      </w:r>
      <w:r w:rsidR="00B702F0" w:rsidRPr="00F53EAF">
        <w:rPr>
          <w:rFonts w:ascii="Times New Roman" w:hAnsi="Times New Roman" w:cs="Times New Roman"/>
          <w:sz w:val="28"/>
          <w:szCs w:val="28"/>
        </w:rPr>
        <w:t xml:space="preserve"> и оценк</w:t>
      </w:r>
      <w:r w:rsidR="008A0F2E" w:rsidRPr="00F53EAF">
        <w:rPr>
          <w:rFonts w:ascii="Times New Roman" w:hAnsi="Times New Roman" w:cs="Times New Roman"/>
          <w:sz w:val="28"/>
          <w:szCs w:val="28"/>
        </w:rPr>
        <w:t>у</w:t>
      </w:r>
      <w:r w:rsidR="00B702F0" w:rsidRPr="00F53EAF">
        <w:rPr>
          <w:rFonts w:ascii="Times New Roman" w:hAnsi="Times New Roman" w:cs="Times New Roman"/>
          <w:sz w:val="28"/>
          <w:szCs w:val="28"/>
        </w:rPr>
        <w:t xml:space="preserve"> таких заявок</w:t>
      </w:r>
      <w:r w:rsidRPr="00F53EAF">
        <w:rPr>
          <w:rFonts w:ascii="Times New Roman" w:hAnsi="Times New Roman" w:cs="Times New Roman"/>
          <w:sz w:val="28"/>
          <w:szCs w:val="28"/>
        </w:rPr>
        <w:t xml:space="preserve">. По результатам </w:t>
      </w:r>
      <w:r w:rsidR="00B702F0" w:rsidRPr="00F53EAF">
        <w:rPr>
          <w:rFonts w:ascii="Times New Roman" w:hAnsi="Times New Roman" w:cs="Times New Roman"/>
          <w:sz w:val="28"/>
          <w:szCs w:val="28"/>
        </w:rPr>
        <w:t>указанного</w:t>
      </w:r>
      <w:r w:rsidRPr="00F53EAF">
        <w:rPr>
          <w:rFonts w:ascii="Times New Roman" w:hAnsi="Times New Roman" w:cs="Times New Roman"/>
          <w:sz w:val="28"/>
          <w:szCs w:val="28"/>
        </w:rPr>
        <w:t xml:space="preserve"> этапа составляется протокол</w:t>
      </w:r>
      <w:r w:rsidR="00B702F0" w:rsidRPr="00F53EAF">
        <w:rPr>
          <w:rFonts w:ascii="Times New Roman" w:hAnsi="Times New Roman" w:cs="Times New Roman"/>
          <w:sz w:val="28"/>
          <w:szCs w:val="28"/>
        </w:rPr>
        <w:t>.</w:t>
      </w:r>
    </w:p>
    <w:p w14:paraId="3FFB975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4</w:t>
      </w:r>
      <w:r w:rsidR="00826AC0" w:rsidRPr="00F53EAF">
        <w:rPr>
          <w:rFonts w:ascii="Times New Roman" w:hAnsi="Times New Roman"/>
          <w:sz w:val="28"/>
        </w:rPr>
        <w:t>6</w:t>
      </w:r>
      <w:r w:rsidRPr="00F53EAF">
        <w:rPr>
          <w:rFonts w:ascii="Times New Roman" w:hAnsi="Times New Roman"/>
          <w:sz w:val="28"/>
        </w:rPr>
        <w:t>.</w:t>
      </w:r>
      <w:r w:rsidR="0039682F" w:rsidRPr="00F53EAF">
        <w:rPr>
          <w:rFonts w:ascii="Times New Roman" w:hAnsi="Times New Roman"/>
          <w:sz w:val="28"/>
        </w:rPr>
        <w:t>4</w:t>
      </w:r>
      <w:r w:rsidRPr="00F53EAF">
        <w:rPr>
          <w:rFonts w:ascii="Times New Roman" w:hAnsi="Times New Roman"/>
          <w:sz w:val="28"/>
        </w:rPr>
        <w:t>. Заказчик вправе принять решение об отмене запроса котировок в</w:t>
      </w:r>
      <w:r w:rsidR="00BF4D58" w:rsidRPr="00F53EAF">
        <w:rPr>
          <w:rFonts w:ascii="Times New Roman" w:hAnsi="Times New Roman"/>
          <w:sz w:val="28"/>
          <w:lang w:val="en-US"/>
        </w:rPr>
        <w:t> </w:t>
      </w:r>
      <w:r w:rsidRPr="00F53EAF">
        <w:rPr>
          <w:rFonts w:ascii="Times New Roman" w:hAnsi="Times New Roman"/>
          <w:sz w:val="28"/>
        </w:rPr>
        <w:t>любое время вплоть до даты и времени окончания срока подачи заявок в</w:t>
      </w:r>
      <w:r w:rsidR="00BF4D58" w:rsidRPr="00F53EAF">
        <w:rPr>
          <w:rFonts w:ascii="Times New Roman" w:hAnsi="Times New Roman"/>
          <w:sz w:val="28"/>
          <w:lang w:val="en-US"/>
        </w:rPr>
        <w:t> </w:t>
      </w:r>
      <w:r w:rsidRPr="00F53EAF">
        <w:rPr>
          <w:rFonts w:ascii="Times New Roman" w:hAnsi="Times New Roman"/>
          <w:sz w:val="28"/>
        </w:rPr>
        <w:t>порядке, предусмотренном главой 2</w:t>
      </w:r>
      <w:r w:rsidR="003C6137" w:rsidRPr="00F53EAF">
        <w:rPr>
          <w:rFonts w:ascii="Times New Roman" w:hAnsi="Times New Roman"/>
          <w:sz w:val="28"/>
        </w:rPr>
        <w:t>5</w:t>
      </w:r>
      <w:r w:rsidRPr="00F53EAF">
        <w:rPr>
          <w:rFonts w:ascii="Times New Roman" w:hAnsi="Times New Roman"/>
          <w:sz w:val="28"/>
        </w:rPr>
        <w:t xml:space="preserve"> настоящего Положения.</w:t>
      </w:r>
    </w:p>
    <w:p w14:paraId="31E8ABC2"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4612073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3" w:name="_Toc17704981"/>
      <w:bookmarkStart w:id="134" w:name="_Toc529531868"/>
      <w:r w:rsidRPr="00F53EAF">
        <w:rPr>
          <w:rFonts w:ascii="Times New Roman" w:hAnsi="Times New Roman" w:cs="Times New Roman"/>
          <w:color w:val="auto"/>
          <w:sz w:val="28"/>
          <w:szCs w:val="28"/>
        </w:rPr>
        <w:t>4</w:t>
      </w:r>
      <w:r w:rsidR="00826AC0" w:rsidRPr="00F53EAF">
        <w:rPr>
          <w:rFonts w:ascii="Times New Roman" w:hAnsi="Times New Roman" w:cs="Times New Roman"/>
          <w:color w:val="auto"/>
          <w:sz w:val="28"/>
          <w:szCs w:val="28"/>
        </w:rPr>
        <w:t>7</w:t>
      </w:r>
      <w:r w:rsidRPr="00F53EAF">
        <w:rPr>
          <w:rFonts w:ascii="Times New Roman" w:hAnsi="Times New Roman" w:cs="Times New Roman"/>
          <w:color w:val="auto"/>
          <w:sz w:val="28"/>
          <w:szCs w:val="28"/>
        </w:rPr>
        <w:t xml:space="preserve">. Извещение о проведении запроса котировок </w:t>
      </w:r>
      <w:r w:rsidR="00147DCD" w:rsidRPr="00F53EAF">
        <w:rPr>
          <w:rFonts w:ascii="Times New Roman" w:hAnsi="Times New Roman" w:cs="Times New Roman"/>
          <w:color w:val="auto"/>
          <w:sz w:val="28"/>
          <w:szCs w:val="28"/>
        </w:rPr>
        <w:t>в электронной форме</w:t>
      </w:r>
      <w:bookmarkEnd w:id="133"/>
      <w:bookmarkEnd w:id="134"/>
    </w:p>
    <w:p w14:paraId="3CAADB36" w14:textId="77777777" w:rsidR="00523CFA" w:rsidRPr="00F53EAF" w:rsidRDefault="00523CFA" w:rsidP="00F53EAF">
      <w:pPr>
        <w:spacing w:after="0"/>
        <w:jc w:val="both"/>
        <w:rPr>
          <w:rFonts w:ascii="Times New Roman" w:hAnsi="Times New Roman" w:cs="Times New Roman"/>
          <w:sz w:val="28"/>
          <w:szCs w:val="28"/>
        </w:rPr>
      </w:pPr>
    </w:p>
    <w:p w14:paraId="01A87C7D" w14:textId="6CA80A73"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7</w:t>
      </w:r>
      <w:r w:rsidRPr="00F53EAF">
        <w:rPr>
          <w:rFonts w:ascii="Times New Roman" w:hAnsi="Times New Roman" w:cs="Times New Roman"/>
          <w:sz w:val="28"/>
          <w:szCs w:val="28"/>
        </w:rPr>
        <w:t xml:space="preserve">.1. Заказчик должен разместить в ЕИС извещение </w:t>
      </w:r>
      <w:r w:rsidR="00BC10A9" w:rsidRPr="00F53EAF">
        <w:rPr>
          <w:rFonts w:ascii="Times New Roman" w:hAnsi="Times New Roman" w:cs="Times New Roman"/>
          <w:sz w:val="28"/>
          <w:szCs w:val="28"/>
        </w:rPr>
        <w:t>о проведении запроса котировок</w:t>
      </w:r>
      <w:r w:rsidRPr="00F53EAF">
        <w:rPr>
          <w:rFonts w:ascii="Times New Roman" w:hAnsi="Times New Roman" w:cs="Times New Roman"/>
          <w:sz w:val="28"/>
          <w:szCs w:val="28"/>
        </w:rPr>
        <w:t xml:space="preserve"> (далее в разделе</w:t>
      </w:r>
      <w:r w:rsidR="00764EE3" w:rsidRPr="00F53EAF">
        <w:rPr>
          <w:rFonts w:ascii="Times New Roman" w:hAnsi="Times New Roman" w:cs="Times New Roman"/>
          <w:sz w:val="28"/>
          <w:szCs w:val="28"/>
        </w:rPr>
        <w:t xml:space="preserve"> также</w:t>
      </w:r>
      <w:r w:rsidRPr="00F53EAF">
        <w:rPr>
          <w:rFonts w:ascii="Times New Roman" w:hAnsi="Times New Roman" w:cs="Times New Roman"/>
          <w:sz w:val="28"/>
          <w:szCs w:val="28"/>
        </w:rPr>
        <w:t xml:space="preserve"> – извещение) не менее чем за пять рабочих дней до даты</w:t>
      </w:r>
      <w:r w:rsidR="004947F2" w:rsidRPr="00F53EAF">
        <w:rPr>
          <w:rFonts w:ascii="Times New Roman" w:hAnsi="Times New Roman" w:cs="Times New Roman"/>
          <w:sz w:val="28"/>
          <w:szCs w:val="28"/>
        </w:rPr>
        <w:t xml:space="preserve"> окончания</w:t>
      </w:r>
      <w:r w:rsidRPr="00F53EAF">
        <w:rPr>
          <w:rFonts w:ascii="Times New Roman" w:hAnsi="Times New Roman" w:cs="Times New Roman"/>
          <w:sz w:val="28"/>
          <w:szCs w:val="28"/>
        </w:rPr>
        <w:t xml:space="preserve"> </w:t>
      </w:r>
      <w:r w:rsidR="00152CD3" w:rsidRPr="00F53EAF">
        <w:rPr>
          <w:rFonts w:ascii="Times New Roman" w:hAnsi="Times New Roman" w:cs="Times New Roman"/>
          <w:sz w:val="28"/>
          <w:szCs w:val="28"/>
        </w:rPr>
        <w:t>с</w:t>
      </w:r>
      <w:r w:rsidRPr="00F53EAF">
        <w:rPr>
          <w:rFonts w:ascii="Times New Roman" w:hAnsi="Times New Roman" w:cs="Times New Roman"/>
          <w:sz w:val="28"/>
          <w:szCs w:val="28"/>
        </w:rPr>
        <w:t>рока подачи заявок на участие</w:t>
      </w:r>
      <w:r w:rsidR="004947F2" w:rsidRPr="00F53EAF">
        <w:rPr>
          <w:rFonts w:ascii="Times New Roman" w:hAnsi="Times New Roman" w:cs="Times New Roman"/>
          <w:sz w:val="28"/>
          <w:szCs w:val="28"/>
        </w:rPr>
        <w:t xml:space="preserve"> в запросе котировок</w:t>
      </w:r>
      <w:r w:rsidRPr="00F53EAF">
        <w:rPr>
          <w:rFonts w:ascii="Times New Roman" w:hAnsi="Times New Roman" w:cs="Times New Roman"/>
          <w:sz w:val="28"/>
          <w:szCs w:val="28"/>
        </w:rPr>
        <w:t>.</w:t>
      </w:r>
    </w:p>
    <w:p w14:paraId="37BC810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В извещении наряду с информацией, указанной в пункте 8.3 настоящего Положения, указываются:</w:t>
      </w:r>
    </w:p>
    <w:p w14:paraId="55AEDD8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применяемыми в национальной системе стандартизации, принятыми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w:t>
      </w:r>
      <w:r w:rsidR="00A32F76" w:rsidRPr="00F53EAF">
        <w:rPr>
          <w:rFonts w:ascii="Times New Roman" w:hAnsi="Times New Roman" w:cs="Times New Roman"/>
          <w:sz w:val="28"/>
          <w:szCs w:val="28"/>
        </w:rPr>
        <w:t>й услуги потребностям заказчика;</w:t>
      </w:r>
    </w:p>
    <w:p w14:paraId="3075969B"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2) форма заявки на участие в запросе котировок, а также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составу и содержанию такой заявки и порядку ее предоставления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электронном виде;</w:t>
      </w:r>
    </w:p>
    <w:p w14:paraId="14203C8E" w14:textId="77777777" w:rsidR="00CF5AA1"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381AC8" w:rsidRPr="00F53EAF">
        <w:rPr>
          <w:rFonts w:ascii="Times New Roman" w:hAnsi="Times New Roman" w:cs="Times New Roman"/>
          <w:sz w:val="28"/>
          <w:szCs w:val="28"/>
        </w:rPr>
        <w:t xml:space="preserve">) </w:t>
      </w:r>
      <w:r w:rsidRPr="00F53EAF">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качественных характеристик;</w:t>
      </w:r>
    </w:p>
    <w:p w14:paraId="33BFCA82" w14:textId="690EE4DA"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381AC8" w:rsidRPr="00F53EAF">
        <w:rPr>
          <w:rFonts w:ascii="Times New Roman" w:hAnsi="Times New Roman" w:cs="Times New Roman"/>
          <w:sz w:val="28"/>
          <w:szCs w:val="28"/>
        </w:rPr>
        <w:t>) условия и сроки (периоды) поставки товара, выполнения работы, оказания услуги;</w:t>
      </w:r>
    </w:p>
    <w:p w14:paraId="32F5AF68"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381AC8" w:rsidRPr="00F53EAF">
        <w:rPr>
          <w:rFonts w:ascii="Times New Roman" w:hAnsi="Times New Roman" w:cs="Times New Roman"/>
          <w:sz w:val="28"/>
          <w:szCs w:val="28"/>
        </w:rPr>
        <w:t>) форма, сроки и порядок оплаты товара, работы, услуги;</w:t>
      </w:r>
    </w:p>
    <w:p w14:paraId="1657083E" w14:textId="7D2B73CE"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381AC8"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3E3F5BC"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381AC8"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поставщиками (подрядчиками, исполнителями);</w:t>
      </w:r>
    </w:p>
    <w:p w14:paraId="7B570483"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381AC8" w:rsidRPr="00F53EAF">
        <w:rPr>
          <w:rFonts w:ascii="Times New Roman" w:hAnsi="Times New Roman" w:cs="Times New Roman"/>
          <w:sz w:val="28"/>
          <w:szCs w:val="28"/>
        </w:rPr>
        <w:t>) порядок применения официального курса иностранной валюты к</w:t>
      </w:r>
      <w:r w:rsidR="00381AC8" w:rsidRPr="00F53EAF">
        <w:rPr>
          <w:rFonts w:ascii="Times New Roman" w:hAnsi="Times New Roman" w:cs="Times New Roman"/>
          <w:sz w:val="28"/>
          <w:szCs w:val="28"/>
          <w:lang w:val="en-US"/>
        </w:rPr>
        <w:t> </w:t>
      </w:r>
      <w:r w:rsidR="00381AC8" w:rsidRPr="00F53EAF">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14:paraId="04CDEFD7"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 порядок и срок отзыва заявок на участие в закупке; </w:t>
      </w:r>
    </w:p>
    <w:p w14:paraId="6B76CB64"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и срок внесения изменений в заявки на участие в закупке;</w:t>
      </w:r>
    </w:p>
    <w:p w14:paraId="4584FA6D"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1987F84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дата рассмотрения предложений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73E68A0C" w14:textId="1AE2EBF2"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AF592A" w:rsidRPr="00AF592A">
        <w:rPr>
          <w:rFonts w:ascii="Times New Roman" w:hAnsi="Times New Roman" w:cs="Times New Roman"/>
          <w:sz w:val="28"/>
          <w:szCs w:val="28"/>
        </w:rPr>
        <w:t>3</w:t>
      </w:r>
      <w:r w:rsidRPr="00F53EAF">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6E4AE844" w14:textId="6DECEC49"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AF592A" w:rsidRPr="00AF592A">
        <w:rPr>
          <w:rFonts w:ascii="Times New Roman" w:hAnsi="Times New Roman" w:cs="Times New Roman"/>
          <w:sz w:val="28"/>
          <w:szCs w:val="28"/>
        </w:rPr>
        <w:t>4</w:t>
      </w:r>
      <w:r w:rsidRPr="00F53EAF">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14:paraId="4ABD66EC" w14:textId="7CABF0DA"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AF592A" w:rsidRPr="00AF592A">
        <w:rPr>
          <w:rFonts w:ascii="Times New Roman" w:hAnsi="Times New Roman" w:cs="Times New Roman"/>
          <w:sz w:val="28"/>
          <w:szCs w:val="28"/>
        </w:rPr>
        <w:t>5</w:t>
      </w:r>
      <w:r w:rsidRPr="00F53EAF">
        <w:rPr>
          <w:rFonts w:ascii="Times New Roman" w:hAnsi="Times New Roman" w:cs="Times New Roman"/>
          <w:sz w:val="28"/>
          <w:szCs w:val="28"/>
        </w:rPr>
        <w:t xml:space="preserve">) </w:t>
      </w:r>
      <w:r w:rsidR="00704F5A" w:rsidRPr="00E73113">
        <w:rPr>
          <w:rFonts w:ascii="Times New Roman" w:hAnsi="Times New Roman"/>
          <w:sz w:val="28"/>
        </w:rPr>
        <w:t xml:space="preserve">указание на срок и порядок подписания договора, </w:t>
      </w:r>
      <w:r w:rsidR="00704F5A" w:rsidRPr="00704F5A">
        <w:rPr>
          <w:rFonts w:ascii="Times New Roman" w:hAnsi="Times New Roman"/>
          <w:sz w:val="28"/>
        </w:rPr>
        <w:t>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Pr="00F53EAF">
        <w:rPr>
          <w:rFonts w:ascii="Times New Roman" w:hAnsi="Times New Roman" w:cs="Times New Roman"/>
          <w:sz w:val="28"/>
          <w:szCs w:val="28"/>
        </w:rPr>
        <w:t xml:space="preserve"> </w:t>
      </w:r>
    </w:p>
    <w:p w14:paraId="5F224D11" w14:textId="48803500"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AF592A" w:rsidRPr="00AF592A">
        <w:rPr>
          <w:rFonts w:ascii="Times New Roman" w:hAnsi="Times New Roman" w:cs="Times New Roman"/>
          <w:sz w:val="28"/>
          <w:szCs w:val="28"/>
        </w:rPr>
        <w:t>6</w:t>
      </w:r>
      <w:r w:rsidRPr="00F53EAF">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14:paraId="41F35D24" w14:textId="6F99E361"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AF592A" w:rsidRPr="00AF592A">
        <w:rPr>
          <w:rFonts w:ascii="Times New Roman" w:hAnsi="Times New Roman" w:cs="Times New Roman"/>
          <w:sz w:val="28"/>
          <w:szCs w:val="28"/>
        </w:rPr>
        <w:t>7</w:t>
      </w:r>
      <w:r w:rsidRPr="00F53EAF">
        <w:rPr>
          <w:rFonts w:ascii="Times New Roman" w:hAnsi="Times New Roman" w:cs="Times New Roman"/>
          <w:sz w:val="28"/>
          <w:szCs w:val="28"/>
        </w:rPr>
        <w:t>) сведения, предусмотренные в подпунктах 1 – 9 пункта 13.2 настоящего Положения;</w:t>
      </w:r>
    </w:p>
    <w:p w14:paraId="62C681B4" w14:textId="2476236E" w:rsidR="00D11DAC" w:rsidRPr="00F53EAF" w:rsidRDefault="00AF592A" w:rsidP="00F53EAF">
      <w:pPr>
        <w:widowControl w:val="0"/>
        <w:spacing w:after="0" w:line="240" w:lineRule="auto"/>
        <w:ind w:firstLine="708"/>
        <w:jc w:val="both"/>
        <w:rPr>
          <w:rFonts w:ascii="Times New Roman" w:hAnsi="Times New Roman" w:cs="Times New Roman"/>
          <w:sz w:val="28"/>
          <w:szCs w:val="28"/>
        </w:rPr>
      </w:pPr>
      <w:r w:rsidRPr="00AF592A">
        <w:rPr>
          <w:rFonts w:ascii="Times New Roman" w:hAnsi="Times New Roman" w:cs="Times New Roman"/>
          <w:sz w:val="28"/>
          <w:szCs w:val="28"/>
        </w:rPr>
        <w:lastRenderedPageBreak/>
        <w:t>18</w:t>
      </w:r>
      <w:r w:rsidR="006A0070" w:rsidRPr="00F53EAF">
        <w:rPr>
          <w:rFonts w:ascii="Times New Roman" w:hAnsi="Times New Roman" w:cs="Times New Roman"/>
          <w:sz w:val="28"/>
          <w:szCs w:val="28"/>
        </w:rPr>
        <w:t>) иные сведения, размещаемые в извещении по решению заказчика.</w:t>
      </w:r>
    </w:p>
    <w:p w14:paraId="3DB24531"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14:paraId="7B152D5B" w14:textId="41AA986D"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r w:rsidRPr="00403927">
        <w:rPr>
          <w:rFonts w:ascii="Times New Roman" w:hAnsi="Times New Roman" w:cs="Times New Roman"/>
          <w:sz w:val="28"/>
          <w:szCs w:val="28"/>
        </w:rPr>
        <w:t>.</w:t>
      </w:r>
      <w:r w:rsidR="00403927" w:rsidRPr="00403927">
        <w:rPr>
          <w:rFonts w:ascii="Times New Roman" w:hAnsi="Times New Roman"/>
          <w:sz w:val="28"/>
        </w:rPr>
        <w:t xml:space="preserve"> </w:t>
      </w:r>
      <w:r w:rsidR="00403927" w:rsidRPr="00403927">
        <w:rPr>
          <w:rFonts w:ascii="Times New Roman" w:hAnsi="Times New Roman"/>
          <w:sz w:val="28"/>
        </w:rPr>
        <w:t>В случае осуществления закупки в соответствии с главами 14 и 17 Положения указанное требование не устанавливается.</w:t>
      </w:r>
    </w:p>
    <w:p w14:paraId="767A03FA"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p>
    <w:p w14:paraId="41F77AD7"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47.5. В случае</w:t>
      </w:r>
      <w:r w:rsidRPr="00F53EAF">
        <w:t xml:space="preserve"> </w:t>
      </w:r>
      <w:r w:rsidRPr="00F53EAF">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F53EAF">
        <w:rPr>
          <w:sz w:val="28"/>
          <w:szCs w:val="28"/>
        </w:rPr>
        <w:t>порядок определения объема поставки (выполнения работ, оказания услуг) такими участниками.</w:t>
      </w:r>
    </w:p>
    <w:p w14:paraId="4E306F09" w14:textId="77777777" w:rsidR="00D11DAC" w:rsidRPr="00F53EAF" w:rsidRDefault="00D11D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47.6. Порядок предоставления разъяснений положений извещения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14:paraId="5A4ED40F" w14:textId="33207972" w:rsidR="00840C92" w:rsidRPr="00F53EAF" w:rsidRDefault="00D11DA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14:paraId="1D2A193F"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3173889" w14:textId="77777777" w:rsidR="00632ACA" w:rsidRPr="00F53EAF" w:rsidRDefault="00632ACA" w:rsidP="00F53EAF">
      <w:pPr>
        <w:pStyle w:val="2"/>
        <w:spacing w:before="0"/>
        <w:ind w:right="1274" w:firstLine="709"/>
        <w:jc w:val="center"/>
        <w:rPr>
          <w:rFonts w:ascii="Times New Roman" w:hAnsi="Times New Roman" w:cs="Times New Roman"/>
          <w:color w:val="auto"/>
          <w:sz w:val="28"/>
          <w:szCs w:val="28"/>
        </w:rPr>
      </w:pPr>
      <w:bookmarkStart w:id="135" w:name="_Toc17704982"/>
      <w:bookmarkStart w:id="136" w:name="_Toc529531869"/>
      <w:r w:rsidRPr="00F53EAF">
        <w:rPr>
          <w:rFonts w:ascii="Times New Roman" w:hAnsi="Times New Roman" w:cs="Times New Roman"/>
          <w:color w:val="auto"/>
          <w:sz w:val="28"/>
          <w:szCs w:val="28"/>
        </w:rPr>
        <w:t>4</w:t>
      </w:r>
      <w:r w:rsidR="001D5E82"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xml:space="preserve">. Порядок подачи заявок на участие в запросе котировок </w:t>
      </w:r>
      <w:r w:rsidR="00147DCD" w:rsidRPr="00F53EAF">
        <w:rPr>
          <w:rFonts w:ascii="Times New Roman" w:hAnsi="Times New Roman" w:cs="Times New Roman"/>
          <w:color w:val="auto"/>
          <w:sz w:val="28"/>
          <w:szCs w:val="28"/>
        </w:rPr>
        <w:t>в электронной форме</w:t>
      </w:r>
      <w:bookmarkEnd w:id="135"/>
      <w:bookmarkEnd w:id="136"/>
    </w:p>
    <w:p w14:paraId="5CE0D7E1" w14:textId="77777777" w:rsidR="00523CFA" w:rsidRPr="00F53EAF" w:rsidRDefault="00523CFA" w:rsidP="00F53EAF">
      <w:pPr>
        <w:spacing w:after="0"/>
        <w:jc w:val="both"/>
        <w:rPr>
          <w:rFonts w:ascii="Times New Roman" w:hAnsi="Times New Roman" w:cs="Times New Roman"/>
          <w:sz w:val="28"/>
          <w:szCs w:val="28"/>
        </w:rPr>
      </w:pPr>
    </w:p>
    <w:p w14:paraId="38C6B32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00C161F6" w:rsidRPr="00F53EAF">
        <w:rPr>
          <w:rFonts w:ascii="Times New Roman" w:hAnsi="Times New Roman" w:cs="Times New Roman"/>
          <w:sz w:val="28"/>
          <w:szCs w:val="28"/>
        </w:rPr>
        <w:t xml:space="preserve">.1. </w:t>
      </w:r>
      <w:r w:rsidRPr="00F53EAF">
        <w:rPr>
          <w:rFonts w:ascii="Times New Roman" w:hAnsi="Times New Roman" w:cs="Times New Roman"/>
          <w:sz w:val="28"/>
          <w:szCs w:val="28"/>
        </w:rPr>
        <w:t xml:space="preserve">Заявка на участие в запросе котировок подается </w:t>
      </w:r>
      <w:r w:rsidR="00BC10A9" w:rsidRPr="00F53EAF">
        <w:rPr>
          <w:rFonts w:ascii="Times New Roman" w:hAnsi="Times New Roman" w:cs="Times New Roman"/>
          <w:sz w:val="28"/>
          <w:szCs w:val="28"/>
        </w:rPr>
        <w:t>на электронной площадке</w:t>
      </w:r>
      <w:r w:rsidRPr="00F53EAF">
        <w:rPr>
          <w:rFonts w:ascii="Times New Roman" w:hAnsi="Times New Roman" w:cs="Times New Roman"/>
          <w:sz w:val="28"/>
          <w:szCs w:val="28"/>
        </w:rPr>
        <w:t xml:space="preserve">. </w:t>
      </w:r>
    </w:p>
    <w:p w14:paraId="39D4700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Pr="00F53EAF">
        <w:rPr>
          <w:rFonts w:ascii="Times New Roman" w:hAnsi="Times New Roman" w:cs="Times New Roman"/>
          <w:sz w:val="28"/>
          <w:szCs w:val="28"/>
        </w:rPr>
        <w:t>.</w:t>
      </w:r>
      <w:r w:rsidR="00241DC8" w:rsidRPr="00F53EAF">
        <w:rPr>
          <w:rFonts w:ascii="Times New Roman" w:hAnsi="Times New Roman" w:cs="Times New Roman"/>
          <w:sz w:val="28"/>
          <w:szCs w:val="28"/>
        </w:rPr>
        <w:t>2</w:t>
      </w:r>
      <w:r w:rsidRPr="00F53EAF">
        <w:rPr>
          <w:rFonts w:ascii="Times New Roman" w:hAnsi="Times New Roman" w:cs="Times New Roman"/>
          <w:sz w:val="28"/>
          <w:szCs w:val="28"/>
        </w:rPr>
        <w:t xml:space="preserve">. Заявка на участие в </w:t>
      </w:r>
      <w:r w:rsidR="00F94CBD" w:rsidRPr="00F53EAF">
        <w:rPr>
          <w:rFonts w:ascii="Times New Roman" w:hAnsi="Times New Roman" w:cs="Times New Roman"/>
          <w:sz w:val="28"/>
          <w:szCs w:val="28"/>
        </w:rPr>
        <w:t>запросе котировок</w:t>
      </w:r>
      <w:r w:rsidRPr="00F53EAF">
        <w:rPr>
          <w:rFonts w:ascii="Times New Roman" w:hAnsi="Times New Roman" w:cs="Times New Roman"/>
          <w:sz w:val="28"/>
          <w:szCs w:val="28"/>
        </w:rPr>
        <w:t xml:space="preserve"> должна содержать:</w:t>
      </w:r>
    </w:p>
    <w:p w14:paraId="25DBB775" w14:textId="7D3B3C38" w:rsidR="00632ACA" w:rsidRPr="00F53EAF" w:rsidRDefault="00632ACA" w:rsidP="00F53EAF">
      <w:pPr>
        <w:pStyle w:val="ConsPlusNormal"/>
        <w:tabs>
          <w:tab w:val="left" w:pos="709"/>
        </w:tabs>
        <w:ind w:firstLine="709"/>
        <w:jc w:val="both"/>
      </w:pPr>
      <w:r w:rsidRPr="00F53EAF">
        <w:t xml:space="preserve">1) </w:t>
      </w:r>
      <w:r w:rsidR="0008644B" w:rsidRPr="00F53EAF">
        <w:t>согласие участника запроса котировок на поставку товара, выполнение работы или оказание услуги на условиях, предусмотренных извещением, и</w:t>
      </w:r>
      <w:r w:rsidR="0008644B" w:rsidRPr="00F53EAF">
        <w:rPr>
          <w:lang w:val="en-US"/>
        </w:rPr>
        <w:t> </w:t>
      </w:r>
      <w:r w:rsidR="0008644B" w:rsidRPr="00F53EAF">
        <w:t>не</w:t>
      </w:r>
      <w:r w:rsidR="0008644B" w:rsidRPr="00F53EAF">
        <w:rPr>
          <w:lang w:val="en-US"/>
        </w:rPr>
        <w:t> </w:t>
      </w:r>
      <w:r w:rsidR="0008644B" w:rsidRPr="00F53EAF">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r w:rsidR="00D11DAC" w:rsidRPr="00F53EAF">
        <w:t>;</w:t>
      </w:r>
    </w:p>
    <w:p w14:paraId="7919CC55" w14:textId="77777777" w:rsidR="00632ACA" w:rsidRPr="00F53EAF" w:rsidRDefault="00632ACA" w:rsidP="00F53EAF">
      <w:pPr>
        <w:pStyle w:val="ConsPlusNormal"/>
        <w:tabs>
          <w:tab w:val="left" w:pos="709"/>
        </w:tabs>
        <w:ind w:firstLine="709"/>
        <w:jc w:val="both"/>
      </w:pPr>
      <w:r w:rsidRPr="00F53EAF">
        <w:t>2) при осуществлении закупки товара или закупки работы, услуги, для</w:t>
      </w:r>
      <w:r w:rsidR="00BF4D58" w:rsidRPr="00F53EAF">
        <w:rPr>
          <w:lang w:val="en-US"/>
        </w:rPr>
        <w:t> </w:t>
      </w:r>
      <w:r w:rsidRPr="00F53EAF">
        <w:t>выполнения, оказания которых используется товар:</w:t>
      </w:r>
    </w:p>
    <w:p w14:paraId="6DC0C7FF" w14:textId="77777777" w:rsidR="00632ACA" w:rsidRPr="00F53EAF" w:rsidRDefault="00632ACA" w:rsidP="00F53EAF">
      <w:pPr>
        <w:pStyle w:val="ConsPlusNormal"/>
        <w:tabs>
          <w:tab w:val="left" w:pos="709"/>
        </w:tabs>
        <w:ind w:firstLine="709"/>
        <w:jc w:val="both"/>
      </w:pPr>
      <w:r w:rsidRPr="00F53EAF">
        <w:t>а) наименование страны происхождения товара</w:t>
      </w:r>
      <w:r w:rsidR="007215C4" w:rsidRPr="00F53EAF">
        <w:t>, при этом отсутствие информации о стране происхождения товара не является основанием для</w:t>
      </w:r>
      <w:r w:rsidR="00BF4D58" w:rsidRPr="00F53EAF">
        <w:rPr>
          <w:lang w:val="en-US"/>
        </w:rPr>
        <w:t> </w:t>
      </w:r>
      <w:r w:rsidR="007215C4" w:rsidRPr="00F53EAF">
        <w:t>признания заявки не соответствующей требованиям, установленным извещением</w:t>
      </w:r>
      <w:r w:rsidRPr="00F53EAF">
        <w:t>;</w:t>
      </w:r>
    </w:p>
    <w:p w14:paraId="17C569DD" w14:textId="77777777" w:rsidR="00632ACA" w:rsidRPr="00F53EAF" w:rsidRDefault="00632ACA" w:rsidP="00F53EAF">
      <w:pPr>
        <w:pStyle w:val="ConsPlusNormal"/>
        <w:tabs>
          <w:tab w:val="left" w:pos="709"/>
        </w:tabs>
        <w:ind w:firstLine="709"/>
        <w:jc w:val="both"/>
      </w:pPr>
      <w:r w:rsidRPr="00F53EAF">
        <w:t xml:space="preserve">б) конкретные </w:t>
      </w:r>
      <w:r w:rsidR="00933AA4" w:rsidRPr="00F53EAF">
        <w:t xml:space="preserve">значения показателей </w:t>
      </w:r>
      <w:r w:rsidRPr="00F53EAF">
        <w:t xml:space="preserve">товара, соответствующие значениям, установленным в извещении, и указание </w:t>
      </w:r>
      <w:r w:rsidR="008015CF" w:rsidRPr="00F53EAF">
        <w:t>на товарный знак (при наличии);</w:t>
      </w:r>
    </w:p>
    <w:p w14:paraId="0B7B103D" w14:textId="77777777" w:rsidR="00632ACA" w:rsidRPr="00F53EAF" w:rsidRDefault="00632ACA" w:rsidP="00F53EAF">
      <w:pPr>
        <w:pStyle w:val="ConsPlusNormal"/>
        <w:tabs>
          <w:tab w:val="left" w:pos="709"/>
        </w:tabs>
        <w:ind w:firstLine="709"/>
        <w:jc w:val="both"/>
      </w:pPr>
      <w:r w:rsidRPr="00F53EAF">
        <w:lastRenderedPageBreak/>
        <w:t>3) сведения об участнике запроса котировок,</w:t>
      </w:r>
      <w:r w:rsidR="00446687" w:rsidRPr="00F53EAF">
        <w:t xml:space="preserve"> подавшем такую заявку, включая</w:t>
      </w:r>
      <w:r w:rsidRPr="00F53EAF">
        <w:t xml:space="preserve"> наименование, фирменное наименование (при наличии); сведения о</w:t>
      </w:r>
      <w:r w:rsidR="00BF4D58" w:rsidRPr="00F53EAF">
        <w:rPr>
          <w:lang w:val="en-US"/>
        </w:rPr>
        <w:t> </w:t>
      </w:r>
      <w:r w:rsidRPr="00F53EAF">
        <w:t>месте нахождения, адрес, идентификационный номер налогоплательщика или</w:t>
      </w:r>
      <w:r w:rsidR="00BF4D58" w:rsidRPr="00F53EAF">
        <w:rPr>
          <w:lang w:val="en-US"/>
        </w:rPr>
        <w:t> </w:t>
      </w:r>
      <w:r w:rsidRPr="00F53EAF">
        <w:t>основной государственный регистрационный номер</w:t>
      </w:r>
      <w:r w:rsidR="00446687" w:rsidRPr="00F53EAF">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r w:rsidRPr="00F53EAF">
        <w:t xml:space="preserve"> (для юридического лица); фамилия, имя, отчество (при наличии), паспортные данные, сведения о</w:t>
      </w:r>
      <w:r w:rsidR="00BF4D58" w:rsidRPr="00F53EAF">
        <w:rPr>
          <w:lang w:val="en-US"/>
        </w:rPr>
        <w:t> </w:t>
      </w:r>
      <w:r w:rsidRPr="00F53EAF">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B2ABC8B" w14:textId="70714D21" w:rsidR="00632ACA" w:rsidRPr="00F53EAF" w:rsidRDefault="00632ACA" w:rsidP="00F53EAF">
      <w:pPr>
        <w:pStyle w:val="ConsPlusNormal"/>
        <w:tabs>
          <w:tab w:val="left" w:pos="709"/>
        </w:tabs>
        <w:ind w:firstLine="709"/>
        <w:jc w:val="both"/>
      </w:pPr>
      <w:r w:rsidRPr="00F53EAF">
        <w:t xml:space="preserve">4) </w:t>
      </w:r>
      <w:r w:rsidR="00D11DAC" w:rsidRPr="00F53EAF">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00D11DAC" w:rsidRPr="00F53EAF">
        <w:rPr>
          <w:lang w:val="en-US"/>
        </w:rPr>
        <w:t> </w:t>
      </w:r>
      <w:r w:rsidR="00D11DAC" w:rsidRPr="00F53EAF">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D11DAC" w:rsidRPr="00F53EAF">
        <w:rPr>
          <w:lang w:val="en-US"/>
        </w:rPr>
        <w:t> </w:t>
      </w:r>
      <w:r w:rsidR="00D11DAC" w:rsidRPr="00F53EAF">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D11DAC" w:rsidRPr="00F53EAF">
        <w:rPr>
          <w:lang w:val="en-US"/>
        </w:rPr>
        <w:t> </w:t>
      </w:r>
      <w:r w:rsidR="00D11DAC" w:rsidRPr="00F53EAF">
        <w:t>соответствии с законодательством соответствующего государства (для</w:t>
      </w:r>
      <w:r w:rsidR="00D11DAC" w:rsidRPr="00F53EAF">
        <w:rPr>
          <w:lang w:val="en-US"/>
        </w:rPr>
        <w:t> </w:t>
      </w:r>
      <w:r w:rsidR="00D11DAC" w:rsidRPr="00F53EAF">
        <w:t>иностранного лица), полученные не ранее чем за сто восемьдесят дней до дня размещения в ЕИС извещения о проведении запроса котировок;</w:t>
      </w:r>
    </w:p>
    <w:p w14:paraId="018FE5CF" w14:textId="72089804" w:rsidR="00632ACA" w:rsidRPr="00F53EAF" w:rsidRDefault="00632ACA" w:rsidP="00F53EAF">
      <w:pPr>
        <w:pStyle w:val="ConsPlusNormal"/>
        <w:tabs>
          <w:tab w:val="left" w:pos="709"/>
        </w:tabs>
        <w:ind w:firstLine="709"/>
        <w:jc w:val="both"/>
      </w:pPr>
      <w:r w:rsidRPr="00F53EAF">
        <w:t>5) копии документов, подтверждающих полномочия лица на</w:t>
      </w:r>
      <w:r w:rsidR="00BF4D58"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w:t>
      </w:r>
      <w:r w:rsidR="00D11DAC" w:rsidRPr="00F53EAF">
        <w:t>ли</w:t>
      </w:r>
      <w:r w:rsidRPr="00F53EAF">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F4D58" w:rsidRPr="00F53EAF">
        <w:rPr>
          <w:lang w:val="en-US"/>
        </w:rPr>
        <w:t> </w:t>
      </w:r>
      <w:r w:rsidRPr="00F53EAF">
        <w:t>доверенности).</w:t>
      </w:r>
      <w:r w:rsidR="007C1626" w:rsidRPr="00F53EAF">
        <w:t xml:space="preserve"> </w:t>
      </w:r>
      <w:r w:rsidRPr="00F53EAF">
        <w:t xml:space="preserve"> </w:t>
      </w:r>
      <w:r w:rsidR="007C1626" w:rsidRPr="00F53EAF">
        <w:t>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00BF4D58" w:rsidRPr="00F53EAF">
        <w:rPr>
          <w:lang w:val="en-US"/>
        </w:rPr>
        <w:t> </w:t>
      </w:r>
      <w:r w:rsidR="007C1626" w:rsidRPr="00F53EAF">
        <w:t>уполномоченным руководителем лицом</w:t>
      </w:r>
      <w:r w:rsidR="0097503F" w:rsidRPr="00F53EAF">
        <w:t>. В случае</w:t>
      </w:r>
      <w:r w:rsidR="007C1626" w:rsidRPr="00F53EAF">
        <w:t xml:space="preserve"> если указанная доверенность подписана лицом, уполномоченным руководителем, заявка </w:t>
      </w:r>
      <w:r w:rsidR="007C1626" w:rsidRPr="00F53EAF">
        <w:lastRenderedPageBreak/>
        <w:t>на</w:t>
      </w:r>
      <w:r w:rsidR="00BF4D58" w:rsidRPr="00F53EAF">
        <w:rPr>
          <w:lang w:val="en-US"/>
        </w:rPr>
        <w:t> </w:t>
      </w:r>
      <w:r w:rsidR="007C1626" w:rsidRPr="00F53EAF">
        <w:t>участие в запросе котировок должна содержать также документ, подтверждающий полномочия такого лица;</w:t>
      </w:r>
    </w:p>
    <w:p w14:paraId="086FEA5A" w14:textId="77777777" w:rsidR="00632ACA" w:rsidRPr="00F53EAF" w:rsidRDefault="00632ACA" w:rsidP="00F53EAF">
      <w:pPr>
        <w:pStyle w:val="ConsPlusNormal"/>
        <w:tabs>
          <w:tab w:val="left" w:pos="709"/>
        </w:tabs>
        <w:ind w:firstLine="709"/>
        <w:jc w:val="both"/>
      </w:pPr>
      <w:r w:rsidRPr="00F53EAF">
        <w:t>6) копии учредительных документов участника запроса котировок (для</w:t>
      </w:r>
      <w:r w:rsidR="00BF4D58" w:rsidRPr="00F53EAF">
        <w:rPr>
          <w:lang w:val="en-US"/>
        </w:rPr>
        <w:t> </w:t>
      </w:r>
      <w:r w:rsidRPr="00F53EAF">
        <w:t>юридических лиц);</w:t>
      </w:r>
    </w:p>
    <w:p w14:paraId="6853C27F" w14:textId="77777777" w:rsidR="0008644B" w:rsidRPr="00F53EAF" w:rsidRDefault="00B63BED" w:rsidP="00F53EAF">
      <w:pPr>
        <w:pStyle w:val="ConsPlusNormal"/>
        <w:widowControl w:val="0"/>
        <w:tabs>
          <w:tab w:val="left" w:pos="709"/>
        </w:tabs>
        <w:jc w:val="both"/>
      </w:pPr>
      <w:r w:rsidRPr="00F53EAF">
        <w:tab/>
      </w:r>
      <w:r w:rsidR="0008644B" w:rsidRPr="00F53EAF">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08644B" w:rsidRPr="00F53EAF">
        <w:rPr>
          <w:rFonts w:eastAsiaTheme="minorHAnsi"/>
          <w:lang w:eastAsia="en-US"/>
        </w:rPr>
        <w:t xml:space="preserve"> </w:t>
      </w:r>
      <w:r w:rsidR="0008644B"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sidR="0008644B" w:rsidRPr="00F53EAF">
        <w:rPr>
          <w:rStyle w:val="ab"/>
        </w:rPr>
        <w:footnoteReference w:id="13"/>
      </w:r>
      <w:r w:rsidR="0008644B" w:rsidRPr="00F53EAF">
        <w:t>, обеспечения исполнения договора</w:t>
      </w:r>
      <w:r w:rsidR="0008644B" w:rsidRPr="00F53EAF">
        <w:rPr>
          <w:rStyle w:val="ab"/>
        </w:rPr>
        <w:footnoteReference w:id="14"/>
      </w:r>
      <w:r w:rsidR="0008644B" w:rsidRPr="00F53EAF">
        <w:t>, обеспечения гарантийных обязательств</w:t>
      </w:r>
      <w:r w:rsidR="0008644B" w:rsidRPr="00F53EAF">
        <w:rPr>
          <w:rStyle w:val="ab"/>
        </w:rPr>
        <w:footnoteReference w:id="15"/>
      </w:r>
      <w:r w:rsidR="0008644B"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0597F6A" w14:textId="77777777" w:rsidR="0008644B" w:rsidRPr="00F53EAF" w:rsidRDefault="0008644B" w:rsidP="00F53EAF">
      <w:pPr>
        <w:pStyle w:val="ConsPlusNormal"/>
        <w:widowControl w:val="0"/>
        <w:tabs>
          <w:tab w:val="left" w:pos="709"/>
        </w:tabs>
        <w:ind w:firstLine="709"/>
        <w:jc w:val="both"/>
      </w:pPr>
      <w:r w:rsidRPr="00F53EAF">
        <w:t xml:space="preserve">9)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извещением о проведении запроса котировок в электронной форме;</w:t>
      </w:r>
    </w:p>
    <w:p w14:paraId="3479FA52" w14:textId="77777777" w:rsidR="0008644B" w:rsidRPr="00F53EAF" w:rsidRDefault="0008644B" w:rsidP="00F53EAF">
      <w:pPr>
        <w:pStyle w:val="ConsPlusNormal"/>
        <w:widowControl w:val="0"/>
        <w:tabs>
          <w:tab w:val="left" w:pos="709"/>
        </w:tabs>
        <w:ind w:firstLine="709"/>
        <w:jc w:val="both"/>
      </w:pPr>
      <w:r w:rsidRPr="00F53EAF">
        <w:t>10)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684FC85" w14:textId="77777777" w:rsidR="0008644B" w:rsidRPr="00F53EAF" w:rsidRDefault="0008644B" w:rsidP="00F53EAF">
      <w:pPr>
        <w:pStyle w:val="ConsPlusNormal"/>
        <w:widowControl w:val="0"/>
        <w:tabs>
          <w:tab w:val="left" w:pos="709"/>
        </w:tabs>
        <w:ind w:firstLine="709"/>
        <w:jc w:val="both"/>
      </w:pPr>
      <w:r w:rsidRPr="00F53EAF">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76D86742" w14:textId="77777777" w:rsidR="0008644B" w:rsidRPr="00F53EAF" w:rsidRDefault="0008644B" w:rsidP="00F53EAF">
      <w:pPr>
        <w:pStyle w:val="ConsPlusNormal"/>
        <w:widowControl w:val="0"/>
        <w:tabs>
          <w:tab w:val="left" w:pos="709"/>
        </w:tabs>
        <w:ind w:firstLine="709"/>
        <w:jc w:val="both"/>
      </w:pPr>
      <w:r w:rsidRPr="00F53EAF">
        <w:t>12) иную информацию и документы, предусмотренные извещением о</w:t>
      </w:r>
      <w:r w:rsidRPr="00F53EAF">
        <w:rPr>
          <w:lang w:val="en-US"/>
        </w:rPr>
        <w:t> </w:t>
      </w:r>
      <w:r w:rsidRPr="00F53EAF">
        <w:t>проведении запроса котировок.</w:t>
      </w:r>
    </w:p>
    <w:p w14:paraId="66FE533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14:paraId="45CBA27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48.3. Участник запроса котировок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024E3F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48.4. Участник запроса котировок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14:paraId="25CD9985" w14:textId="124A0C57" w:rsidR="00AD635C" w:rsidRPr="00F53EAF" w:rsidRDefault="0008644B" w:rsidP="00F53EAF">
      <w:pPr>
        <w:pStyle w:val="ConsPlusNormal"/>
        <w:tabs>
          <w:tab w:val="left" w:pos="709"/>
        </w:tabs>
        <w:jc w:val="both"/>
        <w:rPr>
          <w:rFonts w:eastAsia="Times New Roman"/>
        </w:rPr>
      </w:pPr>
      <w:r w:rsidRPr="00F53EAF">
        <w:rPr>
          <w:rFonts w:eastAsia="Times New Roman"/>
        </w:rPr>
        <w:t>48.5.</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6DFBFEF" w14:textId="77777777" w:rsidR="00C267C4" w:rsidRPr="00F53EAF" w:rsidRDefault="00C267C4" w:rsidP="00F53EAF">
      <w:pPr>
        <w:pStyle w:val="ConsPlusNormal"/>
        <w:tabs>
          <w:tab w:val="left" w:pos="709"/>
        </w:tabs>
        <w:ind w:firstLine="709"/>
        <w:jc w:val="both"/>
      </w:pPr>
    </w:p>
    <w:p w14:paraId="50D2E80C" w14:textId="77777777" w:rsidR="00632ACA" w:rsidRPr="00F53EAF" w:rsidRDefault="001D5E82" w:rsidP="00F53EAF">
      <w:pPr>
        <w:pStyle w:val="ConsPlusNormal"/>
        <w:tabs>
          <w:tab w:val="left" w:pos="709"/>
        </w:tabs>
        <w:jc w:val="center"/>
        <w:outlineLvl w:val="1"/>
        <w:rPr>
          <w:b/>
        </w:rPr>
      </w:pPr>
      <w:bookmarkStart w:id="137" w:name="_Toc17704983"/>
      <w:bookmarkStart w:id="138" w:name="_Toc529531870"/>
      <w:r w:rsidRPr="00F53EAF">
        <w:rPr>
          <w:b/>
        </w:rPr>
        <w:t>49</w:t>
      </w:r>
      <w:r w:rsidR="00632ACA" w:rsidRPr="00F53EAF">
        <w:rPr>
          <w:b/>
        </w:rPr>
        <w:t xml:space="preserve">. Порядок </w:t>
      </w:r>
      <w:r w:rsidR="009614AA" w:rsidRPr="00F53EAF">
        <w:rPr>
          <w:b/>
        </w:rPr>
        <w:t xml:space="preserve">открытия доступа к поданным заявкам, </w:t>
      </w:r>
      <w:r w:rsidR="00632ACA" w:rsidRPr="00F53EAF">
        <w:rPr>
          <w:b/>
        </w:rPr>
        <w:t>рассмотрения и</w:t>
      </w:r>
      <w:r w:rsidR="00BF4D58" w:rsidRPr="00F53EAF">
        <w:rPr>
          <w:b/>
          <w:lang w:val="en-US"/>
        </w:rPr>
        <w:t> </w:t>
      </w:r>
      <w:r w:rsidR="00632ACA" w:rsidRPr="00F53EAF">
        <w:rPr>
          <w:b/>
        </w:rPr>
        <w:t xml:space="preserve">оценки </w:t>
      </w:r>
      <w:r w:rsidR="009614AA" w:rsidRPr="00F53EAF">
        <w:rPr>
          <w:b/>
        </w:rPr>
        <w:t xml:space="preserve">таких </w:t>
      </w:r>
      <w:r w:rsidR="00632ACA" w:rsidRPr="00F53EAF">
        <w:rPr>
          <w:b/>
        </w:rPr>
        <w:t xml:space="preserve">заявок на участие в запросе котировок </w:t>
      </w:r>
      <w:r w:rsidR="00147DCD" w:rsidRPr="00F53EAF">
        <w:rPr>
          <w:b/>
        </w:rPr>
        <w:t>в электронной форме</w:t>
      </w:r>
      <w:bookmarkEnd w:id="137"/>
      <w:bookmarkEnd w:id="138"/>
    </w:p>
    <w:p w14:paraId="461D055A" w14:textId="77777777" w:rsidR="00DB560E" w:rsidRPr="00F53EAF" w:rsidRDefault="00DB560E" w:rsidP="00F53EAF">
      <w:pPr>
        <w:spacing w:after="0" w:line="240" w:lineRule="auto"/>
        <w:ind w:firstLine="709"/>
        <w:jc w:val="both"/>
        <w:rPr>
          <w:rFonts w:ascii="Times New Roman" w:hAnsi="Times New Roman" w:cs="Times New Roman"/>
          <w:sz w:val="28"/>
          <w:szCs w:val="28"/>
        </w:rPr>
      </w:pPr>
    </w:p>
    <w:p w14:paraId="1B4AF98A"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2653E94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49.2. </w:t>
      </w:r>
      <w:r w:rsidRPr="00F53EAF">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7C28B023"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 xml:space="preserve">49.3. </w:t>
      </w:r>
      <w:r w:rsidRPr="00F53EAF">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14:paraId="3FFA3822"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48.2.1 настоящего Положения,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осуществления запроса котировок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w:t>
      </w:r>
      <w:r w:rsidRPr="00F53EAF">
        <w:rPr>
          <w:rFonts w:ascii="Times New Roman" w:eastAsia="Times New Roman" w:hAnsi="Times New Roman" w:cs="Times New Roman"/>
          <w:spacing w:val="-2"/>
          <w:sz w:val="28"/>
          <w:szCs w:val="28"/>
        </w:rPr>
        <w:t>малого и среднего предпринимательства или</w:t>
      </w:r>
      <w:r w:rsidRPr="00F53EAF">
        <w:rPr>
          <w:rFonts w:ascii="Times New Roman" w:hAnsi="Times New Roman" w:cs="Times New Roman"/>
          <w:spacing w:val="-2"/>
          <w:sz w:val="28"/>
          <w:szCs w:val="28"/>
        </w:rPr>
        <w:t xml:space="preserve"> </w:t>
      </w:r>
      <w:proofErr w:type="spellStart"/>
      <w:r w:rsidRPr="00F53EAF">
        <w:rPr>
          <w:rFonts w:ascii="Times New Roman" w:hAnsi="Times New Roman" w:cs="Times New Roman"/>
          <w:spacing w:val="-2"/>
          <w:sz w:val="28"/>
          <w:szCs w:val="28"/>
        </w:rPr>
        <w:t>непредоставления</w:t>
      </w:r>
      <w:proofErr w:type="spellEnd"/>
      <w:r w:rsidRPr="00F53EAF">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14:paraId="7D484F48"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lastRenderedPageBreak/>
        <w:t>2) несоответствия информации, предусмотренной пунктом 48.2.1 настоящего Положения, в случае осуществления запроса котировок в электронной форме</w:t>
      </w:r>
      <w:r w:rsidRPr="00F53EAF">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F53EAF">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14:paraId="5A1682AD"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14:paraId="2CA01B10"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извещением о проведении запроса котировок;</w:t>
      </w:r>
    </w:p>
    <w:p w14:paraId="153B0417" w14:textId="77777777" w:rsidR="0008644B" w:rsidRPr="00F53EAF" w:rsidRDefault="0008644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1418A094"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Отклонение заявок на участие в запросе котировок по иным основаниям      не допускается.</w:t>
      </w:r>
    </w:p>
    <w:p w14:paraId="0FD5066A" w14:textId="43CC716B"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49.4. Результаты рассмотрения и оценки заявок оформляются протоколом, в котором содерж</w:t>
      </w:r>
      <w:r w:rsidR="00DD20BF">
        <w:rPr>
          <w:spacing w:val="-2"/>
          <w:sz w:val="28"/>
          <w:szCs w:val="28"/>
        </w:rPr>
        <w:t>и</w:t>
      </w:r>
      <w:r w:rsidRPr="00F53EAF">
        <w:rPr>
          <w:spacing w:val="-2"/>
          <w:sz w:val="28"/>
          <w:szCs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7A63D045"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eastAsia="Times New Roman" w:hAnsi="Times New Roman" w:cs="Times New Roman"/>
          <w:spacing w:val="-2"/>
          <w:sz w:val="28"/>
          <w:szCs w:val="28"/>
        </w:rPr>
        <w:t xml:space="preserve">49.5. Протокол </w:t>
      </w:r>
      <w:r w:rsidRPr="00F53EAF">
        <w:rPr>
          <w:rFonts w:ascii="Times New Roman" w:hAnsi="Times New Roman" w:cs="Times New Roman"/>
          <w:sz w:val="28"/>
          <w:szCs w:val="28"/>
        </w:rPr>
        <w:t xml:space="preserve">открытия доступа к поданным заявкам на участие в запросе котировок, </w:t>
      </w:r>
      <w:r w:rsidRPr="00F53EAF">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F53EAF">
        <w:rPr>
          <w:rFonts w:ascii="Times New Roman" w:hAnsi="Times New Roman" w:cs="Times New Roman"/>
          <w:spacing w:val="-2"/>
          <w:sz w:val="28"/>
          <w:szCs w:val="28"/>
        </w:rPr>
        <w:t>не позднее чем через три дня со дня подписания.</w:t>
      </w:r>
    </w:p>
    <w:p w14:paraId="6239D702" w14:textId="77777777" w:rsidR="0008644B" w:rsidRPr="00F53EAF" w:rsidRDefault="0008644B" w:rsidP="00F53EAF">
      <w:pPr>
        <w:pStyle w:val="ConsPlusNormal"/>
        <w:widowControl w:val="0"/>
        <w:tabs>
          <w:tab w:val="left" w:pos="709"/>
        </w:tabs>
        <w:ind w:firstLine="709"/>
        <w:jc w:val="both"/>
      </w:pPr>
      <w:r w:rsidRPr="00F53EAF">
        <w:t xml:space="preserve">49.6. В случае если по окончании срока подачи заявок на участие в запросе </w:t>
      </w:r>
    </w:p>
    <w:p w14:paraId="5FFA4FF3" w14:textId="77777777" w:rsidR="0008644B" w:rsidRPr="00F53EAF" w:rsidRDefault="0008644B" w:rsidP="00F53EAF">
      <w:pPr>
        <w:pStyle w:val="ConsPlusNormal"/>
        <w:widowControl w:val="0"/>
        <w:tabs>
          <w:tab w:val="left" w:pos="709"/>
        </w:tabs>
        <w:jc w:val="both"/>
      </w:pPr>
      <w:r w:rsidRPr="00F53EAF">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F53EAF">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F53EAF">
        <w:t xml:space="preserve">, запрос котировок признается несостоявшимся. В случае если извещением предусмотрено два и </w:t>
      </w:r>
      <w:r w:rsidRPr="00F53EAF">
        <w:lastRenderedPageBreak/>
        <w:t xml:space="preserve">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20DA108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8B87FBA" w14:textId="77777777" w:rsidR="0008644B" w:rsidRPr="00F53EAF" w:rsidRDefault="0008644B" w:rsidP="00F53EAF">
      <w:pPr>
        <w:widowControl w:val="0"/>
        <w:spacing w:after="0" w:line="240" w:lineRule="auto"/>
        <w:ind w:firstLine="709"/>
        <w:jc w:val="both"/>
        <w:rPr>
          <w:spacing w:val="-2"/>
        </w:rPr>
      </w:pPr>
      <w:r w:rsidRPr="00F53EAF">
        <w:rPr>
          <w:rFonts w:ascii="Times New Roman" w:hAnsi="Times New Roman" w:cs="Times New Roman"/>
          <w:spacing w:val="-2"/>
          <w:sz w:val="28"/>
          <w:szCs w:val="28"/>
        </w:rPr>
        <w:t xml:space="preserve">49.7. В случае если запрос </w:t>
      </w:r>
      <w:r w:rsidRPr="00F53EAF">
        <w:rPr>
          <w:rFonts w:ascii="Times New Roman" w:eastAsia="Times New Roman" w:hAnsi="Times New Roman" w:cs="Times New Roman"/>
          <w:spacing w:val="-2"/>
          <w:sz w:val="28"/>
          <w:szCs w:val="28"/>
        </w:rPr>
        <w:t>котировок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запросе </w:t>
      </w:r>
      <w:r w:rsidRPr="00F53EAF">
        <w:rPr>
          <w:rFonts w:ascii="Times New Roman" w:eastAsia="Times New Roman" w:hAnsi="Times New Roman" w:cs="Times New Roman"/>
          <w:spacing w:val="-2"/>
          <w:sz w:val="28"/>
          <w:szCs w:val="28"/>
        </w:rPr>
        <w:t xml:space="preserve">котировок только одна такая заявка </w:t>
      </w:r>
      <w:r w:rsidRPr="00F53EAF">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908F25E" w14:textId="77777777" w:rsidR="0008644B" w:rsidRPr="00F53EAF" w:rsidRDefault="0008644B" w:rsidP="00F53EAF">
      <w:pPr>
        <w:pStyle w:val="ConsPlusNormal"/>
        <w:widowControl w:val="0"/>
        <w:tabs>
          <w:tab w:val="left" w:pos="709"/>
        </w:tabs>
        <w:ind w:firstLine="709"/>
        <w:jc w:val="both"/>
      </w:pPr>
      <w:r w:rsidRPr="00F53EAF">
        <w:t>49.8. В случае если запрос котировок признается несостоявшимся по</w:t>
      </w:r>
      <w:r w:rsidRPr="00F53EAF">
        <w:rPr>
          <w:lang w:val="en-US"/>
        </w:rPr>
        <w:t> </w:t>
      </w:r>
      <w:r w:rsidRPr="00F53EAF">
        <w:t xml:space="preserve">причине того, что в таком запросе не подано ни одной заявки </w:t>
      </w:r>
      <w:r w:rsidRPr="00F53EAF">
        <w:rPr>
          <w:rFonts w:eastAsia="Times New Roman"/>
          <w:spacing w:val="-2"/>
        </w:rPr>
        <w:t>или по </w:t>
      </w:r>
      <w:r w:rsidRPr="00F53EAF">
        <w:rPr>
          <w:spacing w:val="-2"/>
        </w:rPr>
        <w:t xml:space="preserve">результатам рассмотрения заявок на участие в запросе </w:t>
      </w:r>
      <w:r w:rsidRPr="00F53EAF">
        <w:rPr>
          <w:rFonts w:eastAsia="Times New Roman"/>
          <w:spacing w:val="-2"/>
        </w:rPr>
        <w:t>котировок комиссией отклонены все поданные заявки на участие в таком запросе</w:t>
      </w:r>
      <w:r w:rsidRPr="00F53EAF">
        <w:t>, заказчик вправе осуществить одно из следующих действий:</w:t>
      </w:r>
    </w:p>
    <w:p w14:paraId="3746B3ED"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2E715248" w14:textId="77777777" w:rsidR="0008644B" w:rsidRPr="00F53EAF" w:rsidRDefault="0008644B"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4C6E5D10" w14:textId="77777777" w:rsidR="0008644B" w:rsidRPr="00F53EAF" w:rsidRDefault="0008644B"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40F4FE89"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14:paraId="5F2F8721" w14:textId="11D5B1CD" w:rsidR="00E52925" w:rsidRPr="00F53EAF" w:rsidRDefault="0008644B"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14:paraId="3D5FEE48" w14:textId="77777777" w:rsidR="00942184" w:rsidRPr="00F53EAF" w:rsidRDefault="00942184" w:rsidP="00F53EAF">
      <w:pPr>
        <w:spacing w:after="0" w:line="240" w:lineRule="auto"/>
        <w:jc w:val="both"/>
        <w:rPr>
          <w:rFonts w:ascii="Times New Roman" w:hAnsi="Times New Roman" w:cs="Times New Roman"/>
          <w:b/>
          <w:sz w:val="28"/>
          <w:szCs w:val="28"/>
        </w:rPr>
      </w:pPr>
    </w:p>
    <w:p w14:paraId="07F2351C" w14:textId="09061DC3" w:rsidR="00942184" w:rsidRPr="00F53EAF" w:rsidRDefault="00942184" w:rsidP="00F53EAF">
      <w:pPr>
        <w:pStyle w:val="1"/>
        <w:numPr>
          <w:ilvl w:val="0"/>
          <w:numId w:val="0"/>
        </w:numPr>
        <w:spacing w:before="0" w:after="0"/>
        <w:rPr>
          <w:sz w:val="28"/>
          <w:szCs w:val="28"/>
        </w:rPr>
      </w:pPr>
      <w:bookmarkStart w:id="139" w:name="_Toc17704984"/>
      <w:bookmarkStart w:id="140" w:name="_Toc529531871"/>
      <w:r w:rsidRPr="00F53EAF">
        <w:rPr>
          <w:sz w:val="28"/>
          <w:szCs w:val="28"/>
          <w:lang w:val="en-US"/>
        </w:rPr>
        <w:t>V</w:t>
      </w:r>
      <w:r w:rsidRPr="00F53EAF">
        <w:rPr>
          <w:sz w:val="28"/>
          <w:szCs w:val="28"/>
        </w:rPr>
        <w:t xml:space="preserve">. УСЛОВИЯ </w:t>
      </w:r>
      <w:r w:rsidR="008F3EC1" w:rsidRPr="00F53EAF">
        <w:rPr>
          <w:sz w:val="28"/>
          <w:szCs w:val="28"/>
        </w:rPr>
        <w:t xml:space="preserve">ПРИМЕНЕНИЯ </w:t>
      </w:r>
      <w:r w:rsidRPr="00F53EAF">
        <w:rPr>
          <w:sz w:val="28"/>
          <w:szCs w:val="28"/>
        </w:rPr>
        <w:t>И ПОРЯДОК ПРОВЕДЕНИЯ ЗАПРОСА ЦЕН В ЭЛЕКТРОННОЙ ФОРМЕ</w:t>
      </w:r>
      <w:bookmarkEnd w:id="139"/>
      <w:bookmarkEnd w:id="140"/>
    </w:p>
    <w:p w14:paraId="0D8E231D" w14:textId="77777777" w:rsidR="00824965" w:rsidRPr="00F53EAF" w:rsidRDefault="00824965" w:rsidP="00F53EAF">
      <w:pPr>
        <w:pStyle w:val="2"/>
        <w:spacing w:before="0"/>
        <w:jc w:val="center"/>
        <w:rPr>
          <w:rFonts w:ascii="Times New Roman" w:hAnsi="Times New Roman" w:cs="Times New Roman"/>
          <w:color w:val="auto"/>
          <w:sz w:val="28"/>
          <w:szCs w:val="28"/>
        </w:rPr>
      </w:pPr>
      <w:bookmarkStart w:id="141" w:name="_Toc17704985"/>
      <w:bookmarkStart w:id="142" w:name="_Toc529531872"/>
    </w:p>
    <w:p w14:paraId="0A295046" w14:textId="42438E6F" w:rsidR="00942184" w:rsidRPr="00F53EAF" w:rsidRDefault="00A22571" w:rsidP="00F53EAF">
      <w:pPr>
        <w:pStyle w:val="2"/>
        <w:spacing w:before="0"/>
        <w:jc w:val="center"/>
        <w:rPr>
          <w:rFonts w:ascii="Times New Roman" w:hAnsi="Times New Roman" w:cs="Times New Roman"/>
          <w:color w:val="auto"/>
          <w:sz w:val="28"/>
          <w:szCs w:val="28"/>
        </w:rPr>
      </w:pPr>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0</w:t>
      </w:r>
      <w:r w:rsidR="00942184" w:rsidRPr="00F53EAF">
        <w:rPr>
          <w:rFonts w:ascii="Times New Roman" w:hAnsi="Times New Roman" w:cs="Times New Roman"/>
          <w:color w:val="auto"/>
          <w:sz w:val="28"/>
          <w:szCs w:val="28"/>
        </w:rPr>
        <w:t xml:space="preserve">. Условия применения запроса </w:t>
      </w:r>
      <w:r w:rsidR="00B612B7" w:rsidRPr="00F53EAF">
        <w:rPr>
          <w:rFonts w:ascii="Times New Roman" w:hAnsi="Times New Roman" w:cs="Times New Roman"/>
          <w:color w:val="auto"/>
          <w:sz w:val="28"/>
          <w:szCs w:val="28"/>
        </w:rPr>
        <w:t>цен</w:t>
      </w:r>
      <w:r w:rsidR="00133DD1" w:rsidRPr="00F53EAF">
        <w:rPr>
          <w:rFonts w:ascii="Times New Roman" w:hAnsi="Times New Roman" w:cs="Times New Roman"/>
          <w:color w:val="auto"/>
          <w:sz w:val="28"/>
          <w:szCs w:val="28"/>
        </w:rPr>
        <w:t xml:space="preserve"> </w:t>
      </w:r>
      <w:r w:rsidR="00942184" w:rsidRPr="00F53EAF">
        <w:rPr>
          <w:rFonts w:ascii="Times New Roman" w:hAnsi="Times New Roman" w:cs="Times New Roman"/>
          <w:color w:val="auto"/>
          <w:sz w:val="28"/>
          <w:szCs w:val="28"/>
        </w:rPr>
        <w:t>в электронной форме</w:t>
      </w:r>
      <w:bookmarkEnd w:id="141"/>
      <w:bookmarkEnd w:id="142"/>
    </w:p>
    <w:p w14:paraId="6DF954FC"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113E334C" w14:textId="20B07D5F" w:rsidR="00E24547" w:rsidRPr="00F53EAF" w:rsidRDefault="00A225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 xml:space="preserve">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00084C0C" w:rsidRPr="00F53EAF">
        <w:rPr>
          <w:rFonts w:ascii="Times New Roman" w:eastAsia="Times New Roman" w:hAnsi="Times New Roman" w:cs="Times New Roman"/>
          <w:sz w:val="28"/>
          <w:szCs w:val="28"/>
        </w:rPr>
        <w:t xml:space="preserve">в случае осуществления закупки в соответствии с главой </w:t>
      </w:r>
      <w:r w:rsidR="00084C0C" w:rsidRPr="00F53EAF">
        <w:rPr>
          <w:rFonts w:ascii="Times New Roman" w:eastAsia="Times New Roman" w:hAnsi="Times New Roman" w:cs="Times New Roman"/>
          <w:sz w:val="28"/>
          <w:szCs w:val="28"/>
        </w:rPr>
        <w:lastRenderedPageBreak/>
        <w:t xml:space="preserve">17 настоящего Положения – </w:t>
      </w:r>
      <w:r w:rsidR="00084C0C" w:rsidRPr="00F53EAF">
        <w:rPr>
          <w:rFonts w:ascii="Times New Roman" w:hAnsi="Times New Roman" w:cs="Times New Roman"/>
          <w:sz w:val="28"/>
          <w:szCs w:val="28"/>
        </w:rPr>
        <w:t>цену единицы (сумму цен единиц) товара, работы, услуги.</w:t>
      </w:r>
    </w:p>
    <w:p w14:paraId="49B5599F" w14:textId="29C344B8" w:rsidR="00084C0C" w:rsidRPr="00F53EAF" w:rsidRDefault="00A225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E24547" w:rsidRPr="00F53EAF">
        <w:rPr>
          <w:rFonts w:ascii="Times New Roman" w:hAnsi="Times New Roman" w:cs="Times New Roman"/>
          <w:sz w:val="28"/>
          <w:szCs w:val="28"/>
        </w:rPr>
        <w:t xml:space="preserve">.2. </w:t>
      </w:r>
      <w:r w:rsidR="00084C0C" w:rsidRPr="00F53EAF">
        <w:rPr>
          <w:rFonts w:ascii="Times New Roman" w:hAnsi="Times New Roman" w:cs="Times New Roman"/>
          <w:sz w:val="28"/>
          <w:szCs w:val="28"/>
        </w:rPr>
        <w:t xml:space="preserve">Заказчик вправе осуществлять закупку путем проведения запроса </w:t>
      </w:r>
      <w:r w:rsidR="0008644B" w:rsidRPr="00F53EAF">
        <w:rPr>
          <w:rFonts w:ascii="Times New Roman" w:hAnsi="Times New Roman" w:cs="Times New Roman"/>
          <w:sz w:val="28"/>
          <w:szCs w:val="28"/>
        </w:rPr>
        <w:t xml:space="preserve">цен </w:t>
      </w:r>
      <w:r w:rsidR="00084C0C" w:rsidRPr="00F53EAF">
        <w:rPr>
          <w:rFonts w:ascii="Times New Roman" w:hAnsi="Times New Roman" w:cs="Times New Roman"/>
          <w:sz w:val="28"/>
          <w:szCs w:val="28"/>
        </w:rPr>
        <w:t>при одновременном выполнении следующих условий:</w:t>
      </w:r>
    </w:p>
    <w:p w14:paraId="4D3C0F30"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141F89E5"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пять миллионов рублей.</w:t>
      </w:r>
    </w:p>
    <w:p w14:paraId="18F9C76C"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50.3.</w:t>
      </w:r>
      <w:r w:rsidRPr="00F53EAF">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0D117D58" w14:textId="18BBDECC" w:rsidR="00942184"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14:paraId="730245D9" w14:textId="77777777" w:rsidR="00942184" w:rsidRPr="00F53EAF" w:rsidRDefault="00942184" w:rsidP="00F53EAF">
      <w:pPr>
        <w:spacing w:after="0" w:line="240" w:lineRule="auto"/>
        <w:ind w:firstLine="709"/>
        <w:jc w:val="both"/>
        <w:rPr>
          <w:rFonts w:ascii="Times New Roman" w:hAnsi="Times New Roman" w:cs="Times New Roman"/>
          <w:sz w:val="28"/>
          <w:szCs w:val="28"/>
        </w:rPr>
      </w:pPr>
    </w:p>
    <w:p w14:paraId="393E8E78" w14:textId="4E2951B9" w:rsidR="00942184" w:rsidRPr="00F53EAF" w:rsidRDefault="00A22571" w:rsidP="00F53EAF">
      <w:pPr>
        <w:pStyle w:val="2"/>
        <w:spacing w:before="0"/>
        <w:jc w:val="center"/>
        <w:rPr>
          <w:rFonts w:ascii="Times New Roman" w:hAnsi="Times New Roman" w:cs="Times New Roman"/>
          <w:color w:val="auto"/>
          <w:sz w:val="28"/>
          <w:szCs w:val="28"/>
        </w:rPr>
      </w:pPr>
      <w:bookmarkStart w:id="143" w:name="_Toc17704986"/>
      <w:bookmarkStart w:id="144" w:name="_Toc529531873"/>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1</w:t>
      </w:r>
      <w:r w:rsidR="00942184" w:rsidRPr="00F53EAF">
        <w:rPr>
          <w:rFonts w:ascii="Times New Roman" w:hAnsi="Times New Roman" w:cs="Times New Roman"/>
          <w:color w:val="auto"/>
          <w:sz w:val="28"/>
          <w:szCs w:val="28"/>
        </w:rPr>
        <w:t xml:space="preserve">. </w:t>
      </w:r>
      <w:bookmarkEnd w:id="143"/>
      <w:bookmarkEnd w:id="144"/>
      <w:r w:rsidR="00084C0C" w:rsidRPr="00F53EAF">
        <w:rPr>
          <w:rFonts w:ascii="Times New Roman" w:hAnsi="Times New Roman" w:cs="Times New Roman"/>
          <w:color w:val="auto"/>
          <w:sz w:val="28"/>
          <w:szCs w:val="28"/>
        </w:rPr>
        <w:t>Извещение и документация о проведении запроса цен в электронной форме</w:t>
      </w:r>
    </w:p>
    <w:p w14:paraId="2FEC5628"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727E6301" w14:textId="77777777" w:rsidR="00084C0C" w:rsidRPr="00F53EAF" w:rsidRDefault="00A2257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1</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14:paraId="75A9189E"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14:paraId="73225DF5" w14:textId="75C16A64" w:rsidR="00084C0C" w:rsidRPr="00F53EAF" w:rsidRDefault="00DD20BF" w:rsidP="00F53EAF">
      <w:pPr>
        <w:widowControl w:val="0"/>
        <w:spacing w:after="0" w:line="240" w:lineRule="auto"/>
        <w:ind w:firstLine="709"/>
        <w:jc w:val="both"/>
        <w:rPr>
          <w:rFonts w:ascii="Times New Roman" w:hAnsi="Times New Roman" w:cs="Times New Roman"/>
          <w:sz w:val="28"/>
          <w:szCs w:val="28"/>
        </w:rPr>
      </w:pPr>
      <w:r w:rsidRPr="00DD20BF">
        <w:rPr>
          <w:rFonts w:ascii="Times New Roman" w:hAnsi="Times New Roman"/>
          <w:sz w:val="28"/>
        </w:rPr>
        <w:t>51.3. В извещении указывается информация, содержащаяся в пункте 8.3 настоящего Положения.</w:t>
      </w:r>
    </w:p>
    <w:p w14:paraId="087B63E3" w14:textId="6B6B618C"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51.4. </w:t>
      </w:r>
      <w:r w:rsidR="00DD20BF">
        <w:rPr>
          <w:rFonts w:ascii="Times New Roman" w:hAnsi="Times New Roman"/>
          <w:sz w:val="28"/>
        </w:rPr>
        <w:t xml:space="preserve">В документации указываются информация и документы, указанные в пунктах 8.4 и 8.5 настоящего Положения, </w:t>
      </w:r>
      <w:r w:rsidR="00DD20BF" w:rsidRPr="00DD20BF">
        <w:rPr>
          <w:rFonts w:ascii="Times New Roman" w:hAnsi="Times New Roman"/>
          <w:sz w:val="28"/>
        </w:rPr>
        <w:t>а также дата окончания срока рассмотрения заявок на участие в таком запросе цен в электронной форме.</w:t>
      </w:r>
    </w:p>
    <w:p w14:paraId="00B3B3E4"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14:paraId="2AD98A39" w14:textId="0908DCB1" w:rsidR="00ED397C"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14:paraId="76986859" w14:textId="77777777" w:rsidR="003B7DF0" w:rsidRPr="00F53EAF" w:rsidRDefault="003B7DF0" w:rsidP="00F53EAF">
      <w:pPr>
        <w:spacing w:after="0" w:line="240" w:lineRule="auto"/>
        <w:ind w:firstLine="709"/>
        <w:jc w:val="both"/>
        <w:rPr>
          <w:rFonts w:ascii="Times New Roman" w:hAnsi="Times New Roman" w:cs="Times New Roman"/>
          <w:sz w:val="28"/>
          <w:szCs w:val="28"/>
        </w:rPr>
      </w:pPr>
    </w:p>
    <w:p w14:paraId="4FE80EA6" w14:textId="77777777" w:rsidR="00942184" w:rsidRPr="00F53EAF" w:rsidRDefault="005C0C9F" w:rsidP="00F53EAF">
      <w:pPr>
        <w:pStyle w:val="2"/>
        <w:spacing w:before="0"/>
        <w:jc w:val="center"/>
        <w:rPr>
          <w:rFonts w:ascii="Times New Roman" w:hAnsi="Times New Roman" w:cs="Times New Roman"/>
          <w:color w:val="auto"/>
          <w:sz w:val="28"/>
          <w:szCs w:val="28"/>
        </w:rPr>
      </w:pPr>
      <w:bookmarkStart w:id="145" w:name="_Toc17704987"/>
      <w:bookmarkStart w:id="146" w:name="_Toc529531874"/>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2</w:t>
      </w:r>
      <w:r w:rsidR="00942184" w:rsidRPr="00F53EAF">
        <w:rPr>
          <w:rFonts w:ascii="Times New Roman" w:hAnsi="Times New Roman" w:cs="Times New Roman"/>
          <w:color w:val="auto"/>
          <w:sz w:val="28"/>
          <w:szCs w:val="28"/>
        </w:rPr>
        <w:t xml:space="preserve">. Порядок подачи заявок на участие в запросе </w:t>
      </w:r>
      <w:r w:rsidR="00F30A92" w:rsidRPr="00F53EAF">
        <w:rPr>
          <w:rFonts w:ascii="Times New Roman" w:hAnsi="Times New Roman" w:cs="Times New Roman"/>
          <w:color w:val="auto"/>
          <w:sz w:val="28"/>
          <w:szCs w:val="28"/>
        </w:rPr>
        <w:t>цен</w:t>
      </w:r>
      <w:r w:rsidR="00B6563E" w:rsidRPr="00F53EAF">
        <w:rPr>
          <w:rFonts w:ascii="Times New Roman" w:hAnsi="Times New Roman" w:cs="Times New Roman"/>
          <w:color w:val="auto"/>
          <w:sz w:val="28"/>
          <w:szCs w:val="28"/>
        </w:rPr>
        <w:t>, запросе цен в</w:t>
      </w:r>
      <w:r w:rsidR="00DE6FB1" w:rsidRPr="00F53EAF">
        <w:rPr>
          <w:rFonts w:ascii="Times New Roman" w:hAnsi="Times New Roman" w:cs="Times New Roman"/>
          <w:color w:val="auto"/>
          <w:sz w:val="28"/>
          <w:szCs w:val="28"/>
        </w:rPr>
        <w:t> </w:t>
      </w:r>
      <w:r w:rsidR="00B6563E" w:rsidRPr="00F53EAF">
        <w:rPr>
          <w:rFonts w:ascii="Times New Roman" w:hAnsi="Times New Roman" w:cs="Times New Roman"/>
          <w:color w:val="auto"/>
          <w:sz w:val="28"/>
          <w:szCs w:val="28"/>
        </w:rPr>
        <w:t>электронной форме</w:t>
      </w:r>
      <w:bookmarkEnd w:id="145"/>
      <w:bookmarkEnd w:id="146"/>
    </w:p>
    <w:p w14:paraId="1486DAF0"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BC99987" w14:textId="77777777" w:rsidR="00084C0C" w:rsidRPr="00F53EAF" w:rsidRDefault="00F245F6"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2</w:t>
      </w:r>
      <w:r w:rsidR="0083318E"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Заявка на участие в запросе цен подается на электронной площадке.</w:t>
      </w:r>
    </w:p>
    <w:p w14:paraId="50139281"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19E83D20"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52.3. Участник запроса цен вправе изменить или отозвать свою заявку </w:t>
      </w:r>
      <w:r w:rsidRPr="00F53EAF">
        <w:rPr>
          <w:rFonts w:ascii="Times New Roman" w:hAnsi="Times New Roman" w:cs="Times New Roman"/>
          <w:sz w:val="28"/>
          <w:szCs w:val="28"/>
        </w:rPr>
        <w:lastRenderedPageBreak/>
        <w:t>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7D7DBB6E"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52.4. Заявка на участие в запросе цен должна содержать:</w:t>
      </w:r>
    </w:p>
    <w:p w14:paraId="5B8C5DC0" w14:textId="60FD2A31" w:rsidR="00084C0C" w:rsidRPr="00F53EAF" w:rsidRDefault="00084C0C" w:rsidP="00F53EAF">
      <w:pPr>
        <w:pStyle w:val="ConsPlusNormal"/>
        <w:widowControl w:val="0"/>
        <w:tabs>
          <w:tab w:val="left" w:pos="709"/>
        </w:tabs>
        <w:ind w:firstLine="709"/>
        <w:jc w:val="both"/>
      </w:pPr>
      <w:r w:rsidRPr="00F53EAF">
        <w:t xml:space="preserve">1) </w:t>
      </w:r>
      <w:r w:rsidR="00EC61AC" w:rsidRPr="00F53EAF">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14:paraId="32F57315" w14:textId="77777777" w:rsidR="00084C0C" w:rsidRPr="00F53EAF" w:rsidRDefault="00084C0C" w:rsidP="00F53EAF">
      <w:pPr>
        <w:pStyle w:val="ConsPlusNormal"/>
        <w:widowControl w:val="0"/>
        <w:tabs>
          <w:tab w:val="left" w:pos="709"/>
        </w:tabs>
        <w:ind w:firstLine="709"/>
        <w:jc w:val="both"/>
      </w:pPr>
      <w:r w:rsidRPr="00F53EAF">
        <w:t>2) при осуществлении закупки товара или закупки работы, услуги, для выполнения, оказания которых используется товар:</w:t>
      </w:r>
    </w:p>
    <w:p w14:paraId="0D4CA86D" w14:textId="77777777" w:rsidR="00084C0C" w:rsidRPr="00F53EAF" w:rsidRDefault="00084C0C"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14:paraId="50E60F20" w14:textId="77777777" w:rsidR="00084C0C" w:rsidRPr="00F53EAF" w:rsidRDefault="00084C0C" w:rsidP="00F53EAF">
      <w:pPr>
        <w:pStyle w:val="ConsPlusNormal"/>
        <w:widowControl w:val="0"/>
        <w:tabs>
          <w:tab w:val="left" w:pos="709"/>
        </w:tabs>
        <w:ind w:firstLine="709"/>
        <w:jc w:val="both"/>
        <w:rPr>
          <w:strike/>
        </w:rPr>
      </w:pPr>
      <w:r w:rsidRPr="00F53EAF">
        <w:t>б) конкретные значения показателей товара, соответствующие значениям, установленным в документации, и указание на товарный знак (при наличии);</w:t>
      </w:r>
    </w:p>
    <w:p w14:paraId="24DF1AF0" w14:textId="77777777" w:rsidR="00084C0C" w:rsidRPr="00F53EAF" w:rsidRDefault="00084C0C" w:rsidP="00F53EAF">
      <w:pPr>
        <w:pStyle w:val="ConsPlusNormal"/>
        <w:widowControl w:val="0"/>
        <w:tabs>
          <w:tab w:val="left" w:pos="709"/>
        </w:tabs>
        <w:ind w:firstLine="709"/>
        <w:jc w:val="both"/>
      </w:pPr>
      <w:r w:rsidRPr="00F53EAF">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E193AA3" w14:textId="77777777" w:rsidR="00084C0C" w:rsidRPr="00F53EAF" w:rsidRDefault="00084C0C" w:rsidP="00F53EAF">
      <w:pPr>
        <w:pStyle w:val="ConsPlusNormal"/>
        <w:widowControl w:val="0"/>
        <w:tabs>
          <w:tab w:val="left" w:pos="709"/>
        </w:tabs>
        <w:ind w:firstLine="709"/>
        <w:jc w:val="both"/>
      </w:pPr>
      <w:r w:rsidRPr="00F53EAF">
        <w:t xml:space="preserve">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w:t>
      </w:r>
      <w:r w:rsidRPr="00F53EAF">
        <w:lastRenderedPageBreak/>
        <w:t>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48EB43B3" w14:textId="77777777" w:rsidR="00084C0C" w:rsidRPr="00F53EAF" w:rsidRDefault="00084C0C" w:rsidP="00F53EAF">
      <w:pPr>
        <w:pStyle w:val="ConsPlusNormal"/>
        <w:widowControl w:val="0"/>
        <w:tabs>
          <w:tab w:val="left" w:pos="709"/>
        </w:tabs>
        <w:ind w:firstLine="709"/>
        <w:jc w:val="both"/>
      </w:pPr>
      <w:r w:rsidRPr="00F53EAF">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0491049F" w14:textId="77777777" w:rsidR="00084C0C" w:rsidRPr="00F53EAF" w:rsidRDefault="00084C0C" w:rsidP="00F53EAF">
      <w:pPr>
        <w:pStyle w:val="ConsPlusNormal"/>
        <w:widowControl w:val="0"/>
        <w:tabs>
          <w:tab w:val="left" w:pos="709"/>
        </w:tabs>
        <w:ind w:firstLine="709"/>
        <w:jc w:val="both"/>
      </w:pPr>
      <w:r w:rsidRPr="00F53EAF">
        <w:t>6) копии учредительных документов участника закупки (для юридических лиц);</w:t>
      </w:r>
    </w:p>
    <w:p w14:paraId="33117FE4" w14:textId="77777777" w:rsidR="00EC61AC" w:rsidRPr="00F53EAF" w:rsidRDefault="00EC61AC" w:rsidP="00F53EAF">
      <w:pPr>
        <w:pStyle w:val="ConsPlusNormal"/>
        <w:widowControl w:val="0"/>
        <w:tabs>
          <w:tab w:val="left" w:pos="709"/>
        </w:tabs>
        <w:ind w:firstLine="709"/>
        <w:jc w:val="both"/>
      </w:pPr>
      <w:r w:rsidRPr="00F53EAF">
        <w:t>7) 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sidRPr="00F53EAF">
        <w:rPr>
          <w:rStyle w:val="ab"/>
        </w:rPr>
        <w:footnoteReference w:id="16"/>
      </w:r>
      <w:r w:rsidRPr="00F53EAF">
        <w:t>, обеспечения гарантийных обязательств</w:t>
      </w:r>
      <w:r w:rsidRPr="00F53EAF">
        <w:rPr>
          <w:rStyle w:val="ab"/>
        </w:rPr>
        <w:footnoteReference w:id="17"/>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41641709" w14:textId="77777777" w:rsidR="00EC61AC" w:rsidRPr="00F53EAF" w:rsidRDefault="00EC61AC" w:rsidP="00F53EAF">
      <w:pPr>
        <w:pStyle w:val="ConsPlusNormal"/>
        <w:widowControl w:val="0"/>
        <w:tabs>
          <w:tab w:val="left" w:pos="709"/>
        </w:tabs>
        <w:ind w:firstLine="709"/>
        <w:jc w:val="both"/>
      </w:pPr>
      <w:r w:rsidRPr="00F53EAF">
        <w:t xml:space="preserve">8)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запроса цен;</w:t>
      </w:r>
    </w:p>
    <w:p w14:paraId="37D47981" w14:textId="7775AC90" w:rsidR="00EC61AC" w:rsidRPr="00F53EAF" w:rsidRDefault="00EC61AC" w:rsidP="00F53EAF">
      <w:pPr>
        <w:pStyle w:val="ConsPlusNormal"/>
        <w:widowControl w:val="0"/>
        <w:tabs>
          <w:tab w:val="left" w:pos="709"/>
        </w:tabs>
        <w:ind w:firstLine="709"/>
        <w:jc w:val="both"/>
      </w:pPr>
      <w:r w:rsidRPr="00F53EAF">
        <w:t xml:space="preserve">9)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w:t>
      </w:r>
      <w:r w:rsidR="00BA18BE">
        <w:t>11</w:t>
      </w:r>
      <w:r w:rsidRPr="00F53EAF">
        <w:t xml:space="preserve"> пункта 12.1 настоящего Положения;</w:t>
      </w:r>
    </w:p>
    <w:p w14:paraId="6D461D68" w14:textId="77777777" w:rsidR="00EC61AC" w:rsidRPr="00F53EAF" w:rsidRDefault="00EC61AC" w:rsidP="00F53EAF">
      <w:pPr>
        <w:pStyle w:val="ConsPlusNormal"/>
        <w:widowControl w:val="0"/>
        <w:tabs>
          <w:tab w:val="left" w:pos="709"/>
        </w:tabs>
        <w:ind w:firstLine="709"/>
        <w:jc w:val="both"/>
      </w:pPr>
      <w:r w:rsidRPr="00F53EAF">
        <w:lastRenderedPageBreak/>
        <w:t>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35E30CED" w14:textId="77777777" w:rsidR="00EC61AC" w:rsidRPr="00F53EAF" w:rsidRDefault="00EC61AC"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6273BA89" w14:textId="77777777" w:rsidR="00EC61AC" w:rsidRPr="00F53EAF" w:rsidRDefault="00EC61AC" w:rsidP="00F53EAF">
      <w:pPr>
        <w:pStyle w:val="ConsPlusNormal"/>
        <w:widowControl w:val="0"/>
        <w:tabs>
          <w:tab w:val="left" w:pos="709"/>
        </w:tabs>
        <w:ind w:firstLine="709"/>
        <w:jc w:val="both"/>
      </w:pPr>
      <w:r w:rsidRPr="00F53EAF">
        <w:t>12) иную информацию и документы, предусмотренные извещением и (или) документацией о проведении запроса цен.</w:t>
      </w:r>
    </w:p>
    <w:p w14:paraId="74659F9D" w14:textId="5F6ECA7C" w:rsidR="00084C0C" w:rsidRPr="00F53EAF" w:rsidRDefault="00EC61AC" w:rsidP="00F53EAF">
      <w:pPr>
        <w:pStyle w:val="ConsPlusNormal"/>
        <w:widowControl w:val="0"/>
        <w:tabs>
          <w:tab w:val="left" w:pos="709"/>
        </w:tabs>
        <w:ind w:firstLine="709"/>
        <w:jc w:val="both"/>
      </w:pPr>
      <w:r w:rsidRPr="00F53EAF">
        <w:rPr>
          <w:rFonts w:eastAsia="Times New Roman"/>
        </w:rPr>
        <w:t>52.5.</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0254884" w14:textId="38291367" w:rsidR="00602290" w:rsidRPr="00F53EAF" w:rsidRDefault="00084C0C" w:rsidP="00F53EAF">
      <w:pPr>
        <w:spacing w:after="0" w:line="240" w:lineRule="auto"/>
        <w:ind w:firstLine="709"/>
        <w:jc w:val="both"/>
      </w:pPr>
      <w:r w:rsidRPr="00F53EAF">
        <w:rPr>
          <w:rFonts w:eastAsia="Times New Roman"/>
        </w:rPr>
        <w:tab/>
      </w:r>
    </w:p>
    <w:p w14:paraId="4793D4AD" w14:textId="5A845709" w:rsidR="00942184" w:rsidRPr="00F53EAF" w:rsidRDefault="00E771C1" w:rsidP="00F53EAF">
      <w:pPr>
        <w:pStyle w:val="2"/>
        <w:spacing w:before="0"/>
        <w:ind w:firstLine="709"/>
        <w:jc w:val="center"/>
        <w:rPr>
          <w:rFonts w:ascii="Times New Roman" w:hAnsi="Times New Roman" w:cs="Times New Roman"/>
          <w:color w:val="auto"/>
          <w:sz w:val="28"/>
          <w:szCs w:val="28"/>
        </w:rPr>
      </w:pPr>
      <w:bookmarkStart w:id="147" w:name="_Toc17704988"/>
      <w:bookmarkStart w:id="148" w:name="_Toc529531875"/>
      <w:r w:rsidRPr="00F53EAF">
        <w:rPr>
          <w:rFonts w:ascii="Times New Roman" w:hAnsi="Times New Roman" w:cs="Times New Roman"/>
          <w:color w:val="auto"/>
          <w:sz w:val="28"/>
          <w:szCs w:val="28"/>
        </w:rPr>
        <w:t>5</w:t>
      </w:r>
      <w:r w:rsidR="00D6313A" w:rsidRPr="00F53EAF">
        <w:rPr>
          <w:rFonts w:ascii="Times New Roman" w:hAnsi="Times New Roman" w:cs="Times New Roman"/>
          <w:color w:val="auto"/>
          <w:sz w:val="28"/>
          <w:szCs w:val="28"/>
        </w:rPr>
        <w:t>3</w:t>
      </w:r>
      <w:r w:rsidR="00942184" w:rsidRPr="00F53EAF">
        <w:rPr>
          <w:rFonts w:ascii="Times New Roman" w:hAnsi="Times New Roman" w:cs="Times New Roman"/>
          <w:color w:val="auto"/>
          <w:sz w:val="28"/>
          <w:szCs w:val="28"/>
        </w:rPr>
        <w:t xml:space="preserve">. </w:t>
      </w:r>
      <w:bookmarkEnd w:id="147"/>
      <w:bookmarkEnd w:id="148"/>
      <w:r w:rsidR="00084C0C" w:rsidRPr="00F53EAF">
        <w:rPr>
          <w:rFonts w:ascii="Times New Roman" w:hAnsi="Times New Roman" w:cs="Times New Roman"/>
          <w:color w:val="auto"/>
          <w:sz w:val="28"/>
          <w:szCs w:val="28"/>
        </w:rPr>
        <w:t>Порядок открытия доступа к заявкам на участие в запросе цен в электронной форме, рассмотрения и оценки таких заявок</w:t>
      </w:r>
    </w:p>
    <w:p w14:paraId="0D52D076"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65EF624" w14:textId="77777777" w:rsidR="00EC61AC" w:rsidRPr="00F53EAF" w:rsidRDefault="00EC61AC" w:rsidP="00F53EAF">
      <w:pPr>
        <w:pStyle w:val="formattext"/>
        <w:widowControl w:val="0"/>
        <w:spacing w:before="0" w:beforeAutospacing="0" w:after="0" w:afterAutospacing="0"/>
        <w:ind w:firstLine="709"/>
        <w:jc w:val="both"/>
        <w:rPr>
          <w:sz w:val="28"/>
          <w:szCs w:val="28"/>
        </w:rPr>
      </w:pPr>
      <w:r w:rsidRPr="00F53EAF">
        <w:rPr>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0415840C"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53.2. </w:t>
      </w:r>
      <w:r w:rsidRPr="00F53EAF">
        <w:rPr>
          <w:rFonts w:ascii="Times New Roman" w:eastAsia="Times New Roman" w:hAnsi="Times New Roman" w:cs="Times New Roman"/>
          <w:sz w:val="28"/>
          <w:szCs w:val="28"/>
        </w:rPr>
        <w:t>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48775FFB"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14:paraId="26A9ECB0"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5FE9E0DF"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w:t>
      </w:r>
      <w:r w:rsidRPr="00F53EAF">
        <w:rPr>
          <w:rFonts w:ascii="Times New Roman" w:eastAsia="Times New Roman" w:hAnsi="Times New Roman" w:cs="Times New Roman"/>
          <w:sz w:val="28"/>
          <w:szCs w:val="28"/>
        </w:rPr>
        <w:lastRenderedPageBreak/>
        <w:t xml:space="preserve">запросе цен; </w:t>
      </w:r>
    </w:p>
    <w:p w14:paraId="2A64A90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F53EAF">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14:paraId="72B6099F" w14:textId="77777777" w:rsidR="00EC61AC" w:rsidRPr="00F53EAF" w:rsidRDefault="00EC61AC"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цен.</w:t>
      </w:r>
    </w:p>
    <w:p w14:paraId="4C9C17E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14:paraId="1B4E4F4A" w14:textId="4C7635F6"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53.4. Результаты рассмотрения и оценки заявок оформляются протоколом, в котором содерж</w:t>
      </w:r>
      <w:r w:rsidR="00E00E22">
        <w:rPr>
          <w:rFonts w:ascii="Times New Roman" w:eastAsia="Times New Roman" w:hAnsi="Times New Roman" w:cs="Times New Roman"/>
          <w:sz w:val="28"/>
          <w:szCs w:val="28"/>
        </w:rPr>
        <w:t>и</w:t>
      </w:r>
      <w:r w:rsidRPr="00F53EAF">
        <w:rPr>
          <w:rFonts w:ascii="Times New Roman" w:eastAsia="Times New Roman" w:hAnsi="Times New Roman" w:cs="Times New Roman"/>
          <w:sz w:val="28"/>
          <w:szCs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2644973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53</w:t>
      </w:r>
      <w:r w:rsidRPr="00F53EAF">
        <w:rPr>
          <w:rFonts w:ascii="Times New Roman" w:eastAsia="Times New Roman" w:hAnsi="Times New Roman" w:cs="Times New Roman"/>
          <w:sz w:val="28"/>
          <w:szCs w:val="28"/>
        </w:rPr>
        <w:t>.5.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 xml:space="preserve">заседании членами комиссии по осуществлению закупок,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
    <w:p w14:paraId="3069B77A" w14:textId="77777777" w:rsidR="00EC61AC" w:rsidRPr="00F53EAF" w:rsidRDefault="00EC61AC" w:rsidP="00F53EAF">
      <w:pPr>
        <w:pStyle w:val="ConsPlusNormal"/>
        <w:widowControl w:val="0"/>
        <w:tabs>
          <w:tab w:val="left" w:pos="709"/>
        </w:tabs>
        <w:ind w:firstLine="709"/>
        <w:jc w:val="both"/>
      </w:pPr>
      <w:r w:rsidRPr="00F53EAF">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F53EAF">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F53EAF">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62B09A63"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C1FA45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hAnsi="Times New Roman" w:cs="Times New Roman"/>
          <w:spacing w:val="-2"/>
          <w:sz w:val="28"/>
          <w:szCs w:val="28"/>
        </w:rPr>
        <w:t xml:space="preserve">53.7. В случае если запрос </w:t>
      </w:r>
      <w:r w:rsidRPr="00F53EAF">
        <w:rPr>
          <w:rFonts w:ascii="Times New Roman" w:eastAsia="Times New Roman" w:hAnsi="Times New Roman" w:cs="Times New Roman"/>
          <w:spacing w:val="-2"/>
          <w:sz w:val="28"/>
          <w:szCs w:val="28"/>
        </w:rPr>
        <w:t>цен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w:t>
      </w:r>
      <w:r w:rsidRPr="00F53EAF">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4F0E91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 xml:space="preserve">53.8. В случае если запрос цен признается несостоявшимся по причине того, что в таком запросе не подано ни одной заявки или по результатам рассмотрения </w:t>
      </w:r>
      <w:r w:rsidRPr="00F53EAF">
        <w:rPr>
          <w:rFonts w:ascii="Times New Roman" w:eastAsia="Times New Roman" w:hAnsi="Times New Roman" w:cs="Times New Roman"/>
          <w:spacing w:val="-2"/>
          <w:sz w:val="28"/>
          <w:szCs w:val="28"/>
        </w:rPr>
        <w:lastRenderedPageBreak/>
        <w:t>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392BBDE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1) провести новую закупку;</w:t>
      </w:r>
    </w:p>
    <w:p w14:paraId="5E20FB84"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25DE46D" w14:textId="77777777" w:rsidR="00EC61AC" w:rsidRPr="00F53EAF" w:rsidRDefault="00EC61AC"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5710EB89"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14:paraId="6705E690" w14:textId="3F28BA9D" w:rsidR="00AA334F" w:rsidRPr="00F53EAF" w:rsidRDefault="00EC61AC" w:rsidP="00F53EAF">
      <w:pPr>
        <w:pStyle w:val="formattext"/>
        <w:spacing w:before="0" w:beforeAutospacing="0" w:after="0" w:afterAutospacing="0"/>
        <w:ind w:firstLine="709"/>
        <w:jc w:val="both"/>
        <w:rPr>
          <w:sz w:val="28"/>
        </w:rPr>
      </w:pPr>
      <w:r w:rsidRPr="00F53EAF">
        <w:rPr>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r w:rsidR="00084C0C" w:rsidRPr="00F53EAF">
        <w:rPr>
          <w:spacing w:val="-2"/>
          <w:sz w:val="28"/>
          <w:szCs w:val="28"/>
        </w:rPr>
        <w:t>.</w:t>
      </w:r>
    </w:p>
    <w:p w14:paraId="6B9772FE" w14:textId="77777777" w:rsidR="00350C73" w:rsidRPr="00F53EAF" w:rsidRDefault="00350C73" w:rsidP="00F53EAF">
      <w:pPr>
        <w:spacing w:after="0" w:line="240" w:lineRule="auto"/>
        <w:ind w:firstLine="709"/>
        <w:jc w:val="both"/>
        <w:rPr>
          <w:rFonts w:ascii="Times New Roman" w:eastAsia="Times New Roman" w:hAnsi="Times New Roman" w:cs="Times New Roman"/>
          <w:spacing w:val="2"/>
          <w:sz w:val="28"/>
          <w:szCs w:val="28"/>
        </w:rPr>
      </w:pPr>
    </w:p>
    <w:p w14:paraId="2C236C17" w14:textId="1D904D48" w:rsidR="00291E2F" w:rsidRPr="00F53EAF" w:rsidRDefault="00632ACA" w:rsidP="00F53EAF">
      <w:pPr>
        <w:pStyle w:val="1"/>
        <w:numPr>
          <w:ilvl w:val="0"/>
          <w:numId w:val="0"/>
        </w:numPr>
        <w:spacing w:before="0" w:after="0"/>
        <w:rPr>
          <w:spacing w:val="2"/>
          <w:sz w:val="28"/>
          <w:szCs w:val="28"/>
        </w:rPr>
      </w:pPr>
      <w:bookmarkStart w:id="149" w:name="_Toc17704989"/>
      <w:bookmarkStart w:id="150" w:name="_Toc529531876"/>
      <w:r w:rsidRPr="00F53EAF">
        <w:rPr>
          <w:spacing w:val="2"/>
          <w:sz w:val="28"/>
          <w:szCs w:val="28"/>
          <w:lang w:val="en-US"/>
        </w:rPr>
        <w:t>V</w:t>
      </w:r>
      <w:r w:rsidR="00E771C1" w:rsidRPr="00F53EAF">
        <w:rPr>
          <w:spacing w:val="2"/>
          <w:sz w:val="28"/>
          <w:szCs w:val="28"/>
          <w:lang w:val="en-US"/>
        </w:rPr>
        <w:t>I</w:t>
      </w:r>
      <w:r w:rsidRPr="00F53EAF">
        <w:rPr>
          <w:spacing w:val="2"/>
          <w:sz w:val="28"/>
          <w:szCs w:val="28"/>
        </w:rPr>
        <w:t xml:space="preserve">. УСЛОВИЯ </w:t>
      </w:r>
      <w:r w:rsidR="008F3EC1" w:rsidRPr="00F53EAF">
        <w:rPr>
          <w:spacing w:val="2"/>
          <w:sz w:val="28"/>
          <w:szCs w:val="28"/>
        </w:rPr>
        <w:t xml:space="preserve">ПРИМЕНЕНИЯ </w:t>
      </w:r>
      <w:r w:rsidRPr="00F53EAF">
        <w:rPr>
          <w:spacing w:val="2"/>
          <w:sz w:val="28"/>
          <w:szCs w:val="28"/>
        </w:rPr>
        <w:t>И ПОРЯДОК</w:t>
      </w:r>
      <w:r w:rsidR="00EC61AC" w:rsidRPr="00F53EAF">
        <w:rPr>
          <w:spacing w:val="2"/>
          <w:sz w:val="28"/>
          <w:szCs w:val="28"/>
        </w:rPr>
        <w:t xml:space="preserve"> ПРОВЕДЕНИЯ</w:t>
      </w:r>
      <w:r w:rsidRPr="00F53EAF">
        <w:rPr>
          <w:spacing w:val="2"/>
          <w:sz w:val="28"/>
          <w:szCs w:val="28"/>
        </w:rPr>
        <w:t xml:space="preserve"> </w:t>
      </w:r>
      <w:r w:rsidR="006528D7" w:rsidRPr="00F53EAF">
        <w:rPr>
          <w:spacing w:val="2"/>
          <w:sz w:val="28"/>
          <w:szCs w:val="28"/>
        </w:rPr>
        <w:t xml:space="preserve">ЗАПРОСА ПРЕДЛОЖЕНИЙ </w:t>
      </w:r>
      <w:r w:rsidR="00187042" w:rsidRPr="00F53EAF">
        <w:rPr>
          <w:spacing w:val="2"/>
          <w:sz w:val="28"/>
          <w:szCs w:val="28"/>
        </w:rPr>
        <w:t>В ЭЛЕКТРОННОЙ ФОРМЕ</w:t>
      </w:r>
      <w:bookmarkEnd w:id="149"/>
      <w:bookmarkEnd w:id="150"/>
    </w:p>
    <w:p w14:paraId="3D553D87" w14:textId="2699717E" w:rsidR="00FC7B1A" w:rsidRPr="00F53EAF" w:rsidRDefault="00FC7B1A" w:rsidP="00F53EAF">
      <w:pPr>
        <w:pStyle w:val="2"/>
        <w:jc w:val="center"/>
        <w:rPr>
          <w:rFonts w:ascii="Times New Roman" w:hAnsi="Times New Roman" w:cs="Times New Roman"/>
          <w:color w:val="auto"/>
          <w:spacing w:val="2"/>
          <w:sz w:val="28"/>
          <w:szCs w:val="28"/>
        </w:rPr>
      </w:pPr>
      <w:bookmarkStart w:id="151" w:name="_Toc17704990"/>
      <w:bookmarkStart w:id="152" w:name="_Toc529531877"/>
      <w:r w:rsidRPr="00F53EAF">
        <w:rPr>
          <w:rFonts w:ascii="Times New Roman" w:hAnsi="Times New Roman" w:cs="Times New Roman"/>
          <w:color w:val="auto"/>
          <w:spacing w:val="2"/>
          <w:sz w:val="28"/>
          <w:szCs w:val="28"/>
        </w:rPr>
        <w:t>54. Условия применения</w:t>
      </w:r>
      <w:r w:rsidR="00152CD3" w:rsidRPr="00F53EAF">
        <w:rPr>
          <w:rFonts w:ascii="Times New Roman" w:hAnsi="Times New Roman" w:cs="Times New Roman"/>
          <w:color w:val="auto"/>
          <w:spacing w:val="2"/>
          <w:sz w:val="28"/>
          <w:szCs w:val="28"/>
        </w:rPr>
        <w:t xml:space="preserve"> </w:t>
      </w:r>
      <w:r w:rsidRPr="00F53EAF">
        <w:rPr>
          <w:rFonts w:ascii="Times New Roman" w:hAnsi="Times New Roman" w:cs="Times New Roman"/>
          <w:color w:val="auto"/>
          <w:spacing w:val="2"/>
          <w:sz w:val="28"/>
          <w:szCs w:val="28"/>
        </w:rPr>
        <w:t>запроса предложений в</w:t>
      </w:r>
      <w:r w:rsidRPr="00F53EAF">
        <w:rPr>
          <w:rFonts w:ascii="Times New Roman" w:hAnsi="Times New Roman" w:cs="Times New Roman"/>
          <w:color w:val="auto"/>
          <w:spacing w:val="2"/>
          <w:sz w:val="28"/>
          <w:szCs w:val="28"/>
          <w:lang w:val="en-US"/>
        </w:rPr>
        <w:t> </w:t>
      </w:r>
      <w:r w:rsidRPr="00F53EAF">
        <w:rPr>
          <w:rFonts w:ascii="Times New Roman" w:hAnsi="Times New Roman" w:cs="Times New Roman"/>
          <w:color w:val="auto"/>
          <w:spacing w:val="2"/>
          <w:sz w:val="28"/>
          <w:szCs w:val="28"/>
        </w:rPr>
        <w:t>электронной форме</w:t>
      </w:r>
      <w:bookmarkEnd w:id="151"/>
      <w:bookmarkEnd w:id="152"/>
    </w:p>
    <w:p w14:paraId="0A2632F2" w14:textId="77777777" w:rsidR="00FC7B1A" w:rsidRPr="00F53EAF" w:rsidRDefault="00FC7B1A" w:rsidP="00F53EAF">
      <w:pPr>
        <w:spacing w:after="0" w:line="240" w:lineRule="auto"/>
        <w:ind w:firstLine="709"/>
        <w:rPr>
          <w:rFonts w:ascii="Times New Roman" w:hAnsi="Times New Roman" w:cs="Times New Roman"/>
          <w:spacing w:val="2"/>
          <w:sz w:val="28"/>
          <w:szCs w:val="28"/>
        </w:rPr>
      </w:pPr>
    </w:p>
    <w:p w14:paraId="767D2BA7" w14:textId="77777777" w:rsidR="00FC7B1A" w:rsidRPr="00F53EAF" w:rsidRDefault="00FC7B1A" w:rsidP="00F53EAF">
      <w:pPr>
        <w:spacing w:after="0" w:line="240" w:lineRule="auto"/>
        <w:ind w:firstLine="709"/>
        <w:jc w:val="both"/>
        <w:rPr>
          <w:rFonts w:ascii="Times New Roman" w:hAnsi="Times New Roman" w:cs="Times New Roman"/>
          <w:spacing w:val="2"/>
          <w:sz w:val="28"/>
          <w:szCs w:val="28"/>
        </w:rPr>
      </w:pPr>
      <w:r w:rsidRPr="00F53EAF">
        <w:rPr>
          <w:rFonts w:ascii="Times New Roman" w:hAnsi="Times New Roman"/>
          <w:spacing w:val="2"/>
          <w:sz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F53EAF">
        <w:rPr>
          <w:rFonts w:ascii="Times New Roman" w:hAnsi="Times New Roman"/>
          <w:spacing w:val="2"/>
          <w:sz w:val="28"/>
          <w:lang w:val="en-US"/>
        </w:rPr>
        <w:t> </w:t>
      </w:r>
      <w:r w:rsidRPr="00F53EAF">
        <w:rPr>
          <w:rFonts w:ascii="Times New Roman" w:hAnsi="Times New Roman"/>
          <w:spacing w:val="2"/>
          <w:sz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1FACE34" w14:textId="586B9666"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54.2.</w:t>
      </w:r>
      <w:r w:rsidRPr="00F53EAF">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6DC578C7" w14:textId="77777777"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4BB76CF8" w14:textId="5D39A326"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семь миллионов рублей.</w:t>
      </w:r>
    </w:p>
    <w:p w14:paraId="7CEB63BE" w14:textId="43EDD692" w:rsidR="00FC7B1A"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54.3. Этапами проведения запроса предложений являются рассмотрение заявок и оценка заявок.</w:t>
      </w:r>
      <w:r w:rsidR="00785F78" w:rsidRPr="00F53EAF">
        <w:rPr>
          <w:rFonts w:ascii="Times New Roman" w:hAnsi="Times New Roman" w:cs="Times New Roman"/>
          <w:sz w:val="28"/>
          <w:szCs w:val="28"/>
        </w:rPr>
        <w:t xml:space="preserve"> </w:t>
      </w:r>
      <w:r w:rsidR="00785F78" w:rsidRPr="00F53EAF">
        <w:rPr>
          <w:rFonts w:ascii="Times New Roman" w:hAnsi="Times New Roman"/>
          <w:sz w:val="28"/>
        </w:rPr>
        <w:t xml:space="preserve">По результатам каждого этапа составляется отдельный протокол. </w:t>
      </w:r>
      <w:r w:rsidR="00C90DE6" w:rsidRPr="00F53EAF">
        <w:rPr>
          <w:rFonts w:ascii="Times New Roman" w:hAnsi="Times New Roman"/>
          <w:sz w:val="28"/>
        </w:rPr>
        <w:t xml:space="preserve">Протокол оценки заявок на участие в запросе предложений является итоговым, а в </w:t>
      </w:r>
      <w:r w:rsidR="00785F78" w:rsidRPr="00F53EAF">
        <w:rPr>
          <w:rFonts w:ascii="Times New Roman" w:hAnsi="Times New Roman"/>
          <w:sz w:val="28"/>
        </w:rPr>
        <w:t>случа</w:t>
      </w:r>
      <w:r w:rsidR="00C90DE6" w:rsidRPr="00F53EAF">
        <w:rPr>
          <w:rFonts w:ascii="Times New Roman" w:hAnsi="Times New Roman"/>
          <w:sz w:val="28"/>
        </w:rPr>
        <w:t xml:space="preserve">ях, предусмотренных пунктами </w:t>
      </w:r>
      <w:r w:rsidR="004A663B" w:rsidRPr="00F53EAF">
        <w:rPr>
          <w:rFonts w:ascii="Times New Roman" w:hAnsi="Times New Roman" w:cs="Times New Roman"/>
          <w:sz w:val="28"/>
          <w:szCs w:val="28"/>
        </w:rPr>
        <w:t xml:space="preserve">58.3, 59.8, 59.9 </w:t>
      </w:r>
      <w:r w:rsidR="00B513D4" w:rsidRPr="00F53EAF">
        <w:rPr>
          <w:rFonts w:ascii="Times New Roman" w:hAnsi="Times New Roman"/>
          <w:sz w:val="28"/>
        </w:rPr>
        <w:t>Положения</w:t>
      </w:r>
      <w:r w:rsidR="00C90DE6" w:rsidRPr="00F53EAF">
        <w:rPr>
          <w:rFonts w:ascii="Times New Roman" w:hAnsi="Times New Roman"/>
          <w:sz w:val="28"/>
        </w:rPr>
        <w:t xml:space="preserve">, итоговым признается протокол признания </w:t>
      </w:r>
      <w:r w:rsidR="00216051" w:rsidRPr="00F53EAF">
        <w:rPr>
          <w:rFonts w:ascii="Times New Roman" w:hAnsi="Times New Roman"/>
          <w:sz w:val="28"/>
        </w:rPr>
        <w:t>закупки</w:t>
      </w:r>
      <w:r w:rsidR="00C90DE6" w:rsidRPr="00F53EAF">
        <w:rPr>
          <w:rFonts w:ascii="Times New Roman" w:hAnsi="Times New Roman"/>
          <w:sz w:val="28"/>
        </w:rPr>
        <w:t xml:space="preserve"> несостоявш</w:t>
      </w:r>
      <w:r w:rsidR="00216051" w:rsidRPr="00F53EAF">
        <w:rPr>
          <w:rFonts w:ascii="Times New Roman" w:hAnsi="Times New Roman"/>
          <w:sz w:val="28"/>
        </w:rPr>
        <w:t>ей</w:t>
      </w:r>
      <w:r w:rsidR="00C90DE6" w:rsidRPr="00F53EAF">
        <w:rPr>
          <w:rFonts w:ascii="Times New Roman" w:hAnsi="Times New Roman"/>
          <w:sz w:val="28"/>
        </w:rPr>
        <w:t>ся</w:t>
      </w:r>
      <w:r w:rsidR="00785F78" w:rsidRPr="00F53EAF">
        <w:rPr>
          <w:rFonts w:ascii="Times New Roman" w:hAnsi="Times New Roman"/>
          <w:sz w:val="28"/>
        </w:rPr>
        <w:t>.</w:t>
      </w:r>
    </w:p>
    <w:p w14:paraId="6D5E6549" w14:textId="77777777" w:rsidR="00CC6666"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54.4. По усмотрению заказчика рассмотрение заявок и оценка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участие в запросе предложений могут быть объединены в один этап, за </w:t>
      </w:r>
      <w:r w:rsidRPr="00F53EAF">
        <w:rPr>
          <w:rFonts w:ascii="Times New Roman" w:hAnsi="Times New Roman" w:cs="Times New Roman"/>
          <w:sz w:val="28"/>
          <w:szCs w:val="28"/>
        </w:rPr>
        <w:lastRenderedPageBreak/>
        <w:t>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w:t>
      </w:r>
      <w:r w:rsidR="00CC6666" w:rsidRPr="00F53EAF">
        <w:rPr>
          <w:rFonts w:ascii="Times New Roman" w:hAnsi="Times New Roman" w:cs="Times New Roman"/>
          <w:sz w:val="28"/>
          <w:szCs w:val="28"/>
        </w:rPr>
        <w:t xml:space="preserve"> </w:t>
      </w:r>
    </w:p>
    <w:p w14:paraId="596085B3" w14:textId="77777777" w:rsidR="00CC6666" w:rsidRPr="00F53EAF" w:rsidRDefault="00CC666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w:t>
      </w:r>
      <w:r w:rsidR="00A75299" w:rsidRPr="00F53EAF">
        <w:rPr>
          <w:rFonts w:ascii="Times New Roman" w:hAnsi="Times New Roman"/>
          <w:sz w:val="28"/>
        </w:rPr>
        <w:t xml:space="preserve"> направляется заказчиком оператору электронной площадки и подлежит размещению в ЕИС</w:t>
      </w:r>
      <w:r w:rsidRPr="00F53EAF">
        <w:rPr>
          <w:rFonts w:ascii="Times New Roman" w:hAnsi="Times New Roman"/>
          <w:sz w:val="28"/>
        </w:rPr>
        <w:t xml:space="preserve"> не позднее чем через три дня со дня подписания.</w:t>
      </w:r>
      <w:r w:rsidRPr="00F53EAF">
        <w:rPr>
          <w:rFonts w:ascii="Times New Roman" w:hAnsi="Times New Roman" w:cs="Times New Roman"/>
          <w:sz w:val="28"/>
          <w:szCs w:val="28"/>
        </w:rPr>
        <w:t xml:space="preserve"> </w:t>
      </w:r>
    </w:p>
    <w:p w14:paraId="054448E5" w14:textId="77777777"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14:paraId="27AD2A45"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393B71EF" w14:textId="15FBF026" w:rsidR="00FC7B1A" w:rsidRPr="00F53EAF" w:rsidRDefault="00FC7B1A" w:rsidP="00F53EAF">
      <w:pPr>
        <w:pStyle w:val="2"/>
        <w:spacing w:before="0"/>
        <w:jc w:val="center"/>
        <w:rPr>
          <w:rFonts w:ascii="Times New Roman" w:hAnsi="Times New Roman" w:cs="Times New Roman"/>
          <w:color w:val="auto"/>
          <w:sz w:val="28"/>
          <w:szCs w:val="28"/>
        </w:rPr>
      </w:pPr>
      <w:bookmarkStart w:id="153" w:name="_Toc17704991"/>
      <w:bookmarkStart w:id="154" w:name="_Toc529531878"/>
      <w:r w:rsidRPr="00F53EAF">
        <w:rPr>
          <w:rFonts w:ascii="Times New Roman" w:hAnsi="Times New Roman" w:cs="Times New Roman"/>
          <w:color w:val="auto"/>
          <w:sz w:val="28"/>
          <w:szCs w:val="28"/>
        </w:rPr>
        <w:t>55. </w:t>
      </w:r>
      <w:bookmarkEnd w:id="153"/>
      <w:bookmarkEnd w:id="154"/>
      <w:r w:rsidR="004A663B" w:rsidRPr="00F53EAF">
        <w:rPr>
          <w:rFonts w:ascii="Times New Roman" w:hAnsi="Times New Roman" w:cs="Times New Roman"/>
          <w:color w:val="auto"/>
          <w:sz w:val="28"/>
          <w:szCs w:val="28"/>
        </w:rPr>
        <w:t>Извещение и документация о проведении запроса предложений в электронной форме</w:t>
      </w:r>
    </w:p>
    <w:p w14:paraId="388EA1A3"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2658CBE5" w14:textId="1BAE0DDD" w:rsidR="004A663B" w:rsidRPr="00F53EAF" w:rsidRDefault="00FC7B1A"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55.1. </w:t>
      </w:r>
      <w:r w:rsidR="004A663B" w:rsidRPr="00F53EAF">
        <w:rPr>
          <w:rFonts w:ascii="Times New Roman" w:hAnsi="Times New Roman" w:cs="Times New Roman"/>
          <w:sz w:val="28"/>
          <w:szCs w:val="28"/>
        </w:rPr>
        <w:t>При проведении запроса предложений извещение об осуществлении закупки и</w:t>
      </w:r>
      <w:r w:rsidR="004A663B" w:rsidRPr="00F53EAF">
        <w:rPr>
          <w:rFonts w:ascii="Times New Roman" w:hAnsi="Times New Roman" w:cs="Times New Roman"/>
          <w:sz w:val="28"/>
          <w:szCs w:val="28"/>
          <w:lang w:val="en-US"/>
        </w:rPr>
        <w:t> </w:t>
      </w:r>
      <w:r w:rsidR="004A663B" w:rsidRPr="00F53EAF">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14:paraId="3792DE0B"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55.2. Извещение о проведении запроса предложений и документация о нем, вносимые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них изменения должны быть разработаны и размещены в ЕИС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требованиями настоящей главы и главы 8 настоящего Положения.</w:t>
      </w:r>
    </w:p>
    <w:p w14:paraId="185D1B4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14:paraId="46EC06A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55.4. В документацию о проведении запроса предложений включаются информация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документы, содержащиеся в пунктах 8.4 и 8.5 настоящего Положения.</w:t>
      </w:r>
    </w:p>
    <w:p w14:paraId="67C7ED5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55.5. Порядок предоставления разъяснений положений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требований главы 9 настоящего Положения.</w:t>
      </w:r>
    </w:p>
    <w:p w14:paraId="307D4A4F" w14:textId="7BE7FC30" w:rsidR="00FC7B1A" w:rsidRPr="00F53EAF" w:rsidRDefault="004A663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14:paraId="519886D9" w14:textId="77777777" w:rsidR="00DF5DFA" w:rsidRPr="00F53EAF" w:rsidRDefault="00DF5DFA" w:rsidP="00F53EAF">
      <w:pPr>
        <w:pStyle w:val="ConsPlusNormal"/>
        <w:tabs>
          <w:tab w:val="left" w:pos="709"/>
        </w:tabs>
        <w:ind w:firstLine="709"/>
        <w:jc w:val="both"/>
        <w:rPr>
          <w:b/>
        </w:rPr>
      </w:pPr>
    </w:p>
    <w:p w14:paraId="637A1DFA" w14:textId="5315FB3A" w:rsidR="00797A01" w:rsidRPr="00F53EAF" w:rsidRDefault="00797A01" w:rsidP="00F53EAF">
      <w:pPr>
        <w:pStyle w:val="ConsPlusNormal"/>
        <w:tabs>
          <w:tab w:val="left" w:pos="709"/>
        </w:tabs>
        <w:jc w:val="center"/>
        <w:outlineLvl w:val="1"/>
        <w:rPr>
          <w:b/>
        </w:rPr>
      </w:pPr>
      <w:bookmarkStart w:id="155" w:name="_Toc17704992"/>
      <w:bookmarkStart w:id="156" w:name="_Toc529531879"/>
      <w:r w:rsidRPr="00F53EAF">
        <w:rPr>
          <w:b/>
        </w:rPr>
        <w:t>56. </w:t>
      </w:r>
      <w:bookmarkEnd w:id="155"/>
      <w:bookmarkEnd w:id="156"/>
      <w:r w:rsidR="004A663B" w:rsidRPr="00F53EAF">
        <w:rPr>
          <w:b/>
        </w:rPr>
        <w:t>Критерии оценки заявок на участие в запросе предложений в электронной форме</w:t>
      </w:r>
    </w:p>
    <w:p w14:paraId="5EDCF648"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5DE108AA"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56.1. Для оценки заявок, поданных участниками закупки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запросе </w:t>
      </w:r>
      <w:r w:rsidRPr="00F53EAF">
        <w:rPr>
          <w:rFonts w:ascii="Times New Roman" w:hAnsi="Times New Roman"/>
          <w:sz w:val="28"/>
        </w:rPr>
        <w:t>предложений</w:t>
      </w:r>
      <w:r w:rsidRPr="00F53EAF">
        <w:rPr>
          <w:rFonts w:ascii="Times New Roman" w:hAnsi="Times New Roman" w:cs="Times New Roman"/>
          <w:sz w:val="28"/>
          <w:szCs w:val="28"/>
        </w:rPr>
        <w:t>, заказчик устанавливает в документации о таком запросе критерии оценки заявок и порядок оценки заявок.</w:t>
      </w:r>
    </w:p>
    <w:p w14:paraId="1D1639CD"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56.2.</w:t>
      </w:r>
      <w:r w:rsidRPr="00F53EAF">
        <w:rPr>
          <w:rFonts w:ascii="Times New Roman" w:hAnsi="Times New Roman" w:cs="Times New Roman"/>
          <w:sz w:val="28"/>
          <w:szCs w:val="28"/>
        </w:rPr>
        <w:tab/>
        <w:t>Критериями оценки заявок могут быть:</w:t>
      </w:r>
    </w:p>
    <w:p w14:paraId="78B4315B"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lastRenderedPageBreak/>
        <w:t>1) цена договора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в случае осуществления закупки в соответствии с главой 17 настоящего Положения – цена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 xml:space="preserve">единицы </w:t>
      </w:r>
      <w:r w:rsidR="008272FB" w:rsidRPr="00F53EAF">
        <w:rPr>
          <w:rFonts w:ascii="Times New Roman" w:hAnsi="Times New Roman"/>
          <w:sz w:val="28"/>
        </w:rPr>
        <w:t>(сумма цен единиц</w:t>
      </w:r>
      <w:r w:rsidR="007E38F7" w:rsidRPr="00F53EAF">
        <w:rPr>
          <w:rFonts w:ascii="Times New Roman" w:hAnsi="Times New Roman"/>
          <w:sz w:val="28"/>
        </w:rPr>
        <w:t>)</w:t>
      </w:r>
      <w:r w:rsidR="008272FB" w:rsidRPr="00F53EAF">
        <w:rPr>
          <w:rFonts w:ascii="Times New Roman" w:hAnsi="Times New Roman"/>
          <w:sz w:val="28"/>
        </w:rPr>
        <w:t xml:space="preserve"> товара, работы, услуги</w:t>
      </w:r>
      <w:r w:rsidRPr="00F53EAF">
        <w:rPr>
          <w:rFonts w:ascii="Times New Roman" w:eastAsia="Times New Roman" w:hAnsi="Times New Roman" w:cs="Times New Roman"/>
          <w:sz w:val="28"/>
          <w:szCs w:val="28"/>
          <w:lang w:eastAsia="ru-RU"/>
        </w:rPr>
        <w:t>;</w:t>
      </w:r>
    </w:p>
    <w:p w14:paraId="33D65FA1"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14:paraId="421F68CC"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14:paraId="1E63A1CA"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hAnsi="Times New Roman"/>
          <w:sz w:val="28"/>
        </w:rPr>
        <w:t>4</w:t>
      </w:r>
      <w:r w:rsidR="00797A01" w:rsidRPr="00F53EAF">
        <w:rPr>
          <w:rFonts w:ascii="Times New Roman" w:eastAsia="Times New Roman" w:hAnsi="Times New Roman" w:cs="Times New Roman"/>
          <w:sz w:val="28"/>
          <w:szCs w:val="28"/>
          <w:lang w:eastAsia="ru-RU"/>
        </w:rPr>
        <w:t xml:space="preserve">) квалификация участников закупки, в том числе наличие </w:t>
      </w:r>
      <w:r w:rsidR="00797A01" w:rsidRPr="00F53EAF">
        <w:rPr>
          <w:rFonts w:ascii="Times New Roman" w:hAnsi="Times New Roman"/>
          <w:sz w:val="28"/>
        </w:rPr>
        <w:t>у них деловой репутации</w:t>
      </w:r>
      <w:r w:rsidR="00797A01"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6F4276AE"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797A01" w:rsidRPr="00F53EAF">
        <w:rPr>
          <w:rFonts w:ascii="Times New Roman" w:eastAsia="Times New Roman" w:hAnsi="Times New Roman" w:cs="Times New Roman"/>
          <w:sz w:val="28"/>
          <w:szCs w:val="28"/>
          <w:lang w:eastAsia="ru-RU"/>
        </w:rPr>
        <w:t>) аналогичный опыт поставки товаров, выполнения работ, оказания услуг с</w:t>
      </w:r>
      <w:r w:rsidR="00797A01" w:rsidRPr="00F53EAF">
        <w:rPr>
          <w:rFonts w:ascii="Times New Roman" w:hAnsi="Times New Roman" w:cs="Times New Roman"/>
          <w:sz w:val="28"/>
          <w:szCs w:val="28"/>
        </w:rPr>
        <w:t xml:space="preserve"> </w:t>
      </w:r>
      <w:r w:rsidR="00797A01" w:rsidRPr="00F53EAF">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14:paraId="63CFE92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797A01" w:rsidRPr="00F53EAF">
        <w:rPr>
          <w:rFonts w:ascii="Times New Roman" w:eastAsia="Times New Roman" w:hAnsi="Times New Roman" w:cs="Times New Roman"/>
          <w:sz w:val="28"/>
          <w:szCs w:val="28"/>
          <w:lang w:eastAsia="ru-RU"/>
        </w:rPr>
        <w:t>) оснащение материально-техническими, трудовыми, финансовыми ресурсами, необходимыми для поставки товаров, выполнения работ, оказания услуг;</w:t>
      </w:r>
    </w:p>
    <w:p w14:paraId="3A310F7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797A01" w:rsidRPr="00F53EAF">
        <w:rPr>
          <w:rFonts w:ascii="Times New Roman" w:eastAsia="Times New Roman" w:hAnsi="Times New Roman" w:cs="Times New Roman"/>
          <w:sz w:val="28"/>
          <w:szCs w:val="28"/>
          <w:lang w:eastAsia="ru-RU"/>
        </w:rPr>
        <w:t>) срок поставки товара, выполнения работы, оказания услуги;</w:t>
      </w:r>
    </w:p>
    <w:p w14:paraId="072BBB00"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797A01"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33B1B642"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56.3.</w:t>
      </w:r>
      <w:r w:rsidRPr="00F53EAF">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43A9D1DA" w14:textId="77777777" w:rsidR="00797A01" w:rsidRPr="00F53EAF" w:rsidRDefault="00797A0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hAnsi="Times New Roman" w:cs="Times New Roman"/>
          <w:sz w:val="28"/>
          <w:szCs w:val="28"/>
        </w:rPr>
        <w:t>56.4.</w:t>
      </w:r>
      <w:r w:rsidRPr="00F53EAF">
        <w:rPr>
          <w:rFonts w:ascii="Times New Roman" w:hAnsi="Times New Roman" w:cs="Times New Roman"/>
          <w:sz w:val="28"/>
          <w:szCs w:val="28"/>
        </w:rPr>
        <w:tab/>
      </w:r>
      <w:r w:rsidRPr="00F53EAF">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F53EAF">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14:paraId="28D56D84"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w:t>
      </w:r>
      <w:r w:rsidR="00556319"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субъективной оценке заявок членами комиссии, </w:t>
      </w:r>
      <w:r w:rsidRPr="00F53EAF">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F53EAF">
        <w:rPr>
          <w:rFonts w:ascii="Times New Roman" w:hAnsi="Times New Roman" w:cs="Times New Roman"/>
          <w:sz w:val="28"/>
          <w:szCs w:val="28"/>
        </w:rPr>
        <w:t>.</w:t>
      </w:r>
    </w:p>
    <w:p w14:paraId="1ED723B7"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3E81F740" w14:textId="572AE18F" w:rsidR="00797A01" w:rsidRPr="00F53EAF" w:rsidRDefault="00797A01" w:rsidP="00F53EAF">
      <w:pPr>
        <w:pStyle w:val="2"/>
        <w:spacing w:before="0"/>
        <w:jc w:val="center"/>
        <w:rPr>
          <w:rFonts w:ascii="Times New Roman" w:hAnsi="Times New Roman" w:cs="Times New Roman"/>
          <w:color w:val="auto"/>
          <w:sz w:val="28"/>
          <w:szCs w:val="28"/>
        </w:rPr>
      </w:pPr>
      <w:bookmarkStart w:id="157" w:name="_Toc17704993"/>
      <w:bookmarkStart w:id="158" w:name="_Toc529531880"/>
      <w:r w:rsidRPr="00F53EAF">
        <w:rPr>
          <w:rFonts w:ascii="Times New Roman" w:hAnsi="Times New Roman" w:cs="Times New Roman"/>
          <w:color w:val="auto"/>
          <w:sz w:val="28"/>
          <w:szCs w:val="28"/>
        </w:rPr>
        <w:t xml:space="preserve">57. </w:t>
      </w:r>
      <w:bookmarkEnd w:id="157"/>
      <w:bookmarkEnd w:id="158"/>
      <w:r w:rsidR="004A663B" w:rsidRPr="00F53EAF">
        <w:rPr>
          <w:rFonts w:ascii="Times New Roman" w:hAnsi="Times New Roman" w:cs="Times New Roman"/>
          <w:color w:val="auto"/>
          <w:sz w:val="28"/>
          <w:szCs w:val="28"/>
        </w:rPr>
        <w:t>Содержание и порядок подачи заявок на участие в запросе предложений в электронной форме</w:t>
      </w:r>
    </w:p>
    <w:p w14:paraId="1AF72EF0"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17D07B1E" w14:textId="0F8DF340"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14:paraId="340FDDC7" w14:textId="0F46EB93"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57.2. Заявки на участие в запросе предложений представляются согласно требованиям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14:paraId="5FBBF7C1" w14:textId="6FB75F8D"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491C867F" w14:textId="77777777" w:rsidR="00F8014B"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57.4. Участник запроса предложений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w:t>
      </w:r>
      <w:r w:rsidR="00F8014B" w:rsidRPr="00F53EAF">
        <w:rPr>
          <w:rFonts w:ascii="Times New Roman" w:hAnsi="Times New Roman" w:cs="Times New Roman"/>
          <w:sz w:val="28"/>
          <w:szCs w:val="28"/>
        </w:rPr>
        <w:t xml:space="preserve"> (лота)</w:t>
      </w:r>
      <w:r w:rsidRPr="00F53EAF">
        <w:rPr>
          <w:rFonts w:ascii="Times New Roman" w:hAnsi="Times New Roman" w:cs="Times New Roman"/>
          <w:sz w:val="28"/>
          <w:szCs w:val="28"/>
        </w:rPr>
        <w:t xml:space="preserve">. </w:t>
      </w:r>
      <w:r w:rsidR="00F8014B" w:rsidRPr="00F53EAF">
        <w:rPr>
          <w:rFonts w:ascii="Times New Roman" w:hAnsi="Times New Roman"/>
          <w:sz w:val="28"/>
        </w:rPr>
        <w:t>В случае установления факта подачи одним участником запроса предложений двух и более заявок на участие в таком запросе в</w:t>
      </w:r>
      <w:r w:rsidR="00F8014B" w:rsidRPr="00F53EAF">
        <w:rPr>
          <w:rFonts w:ascii="Times New Roman" w:hAnsi="Times New Roman"/>
          <w:sz w:val="28"/>
          <w:lang w:val="en-US"/>
        </w:rPr>
        <w:t> </w:t>
      </w:r>
      <w:r w:rsidR="00F8014B" w:rsidRPr="00F53EAF">
        <w:rPr>
          <w:rFonts w:ascii="Times New Roman" w:hAnsi="Times New Roman"/>
          <w:sz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00F8014B" w:rsidRPr="00F53EAF">
        <w:rPr>
          <w:rFonts w:ascii="Times New Roman" w:hAnsi="Times New Roman"/>
          <w:sz w:val="28"/>
          <w:lang w:val="en-US"/>
        </w:rPr>
        <w:t> </w:t>
      </w:r>
      <w:r w:rsidR="00F8014B" w:rsidRPr="00F53EAF">
        <w:rPr>
          <w:rFonts w:ascii="Times New Roman" w:hAnsi="Times New Roman"/>
          <w:sz w:val="28"/>
        </w:rPr>
        <w:t>возвращаются участнику.</w:t>
      </w:r>
    </w:p>
    <w:p w14:paraId="666098BE"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57.5. Участник запроса предложений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w:t>
      </w:r>
    </w:p>
    <w:p w14:paraId="22D08C5D" w14:textId="435C9635"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35A58F5F"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57.6. Изменение или отзыв заявки после окончания срока подачи заявок не допускается.</w:t>
      </w:r>
    </w:p>
    <w:p w14:paraId="244F978E" w14:textId="77777777" w:rsidR="004A663B" w:rsidRPr="00F53EAF" w:rsidRDefault="00797A0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57.7. </w:t>
      </w:r>
      <w:r w:rsidR="004A663B" w:rsidRPr="00F53EAF">
        <w:rPr>
          <w:rFonts w:ascii="Times New Roman" w:hAnsi="Times New Roman" w:cs="Times New Roman"/>
          <w:sz w:val="28"/>
          <w:szCs w:val="28"/>
        </w:rPr>
        <w:t>Заявка на участие в запросе предложений должна содержать:</w:t>
      </w:r>
    </w:p>
    <w:p w14:paraId="1C75DEE8" w14:textId="4F04F19E" w:rsidR="004A663B" w:rsidRPr="00F53EAF" w:rsidRDefault="004A663B" w:rsidP="00F53EAF">
      <w:pPr>
        <w:pStyle w:val="ConsPlusNormal"/>
        <w:widowControl w:val="0"/>
        <w:tabs>
          <w:tab w:val="left" w:pos="709"/>
        </w:tabs>
        <w:ind w:firstLine="709"/>
        <w:jc w:val="both"/>
      </w:pPr>
      <w:r w:rsidRPr="00F53EAF">
        <w:t xml:space="preserve">1) </w:t>
      </w:r>
      <w:r w:rsidR="00EC61AC" w:rsidRPr="00F53EAF">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00EC61AC"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70F52639" w14:textId="77777777" w:rsidR="004A663B" w:rsidRPr="00F53EAF" w:rsidRDefault="004A663B" w:rsidP="00F53EAF">
      <w:pPr>
        <w:pStyle w:val="ConsPlusNormal"/>
        <w:widowControl w:val="0"/>
        <w:tabs>
          <w:tab w:val="left" w:pos="709"/>
        </w:tabs>
        <w:ind w:firstLine="709"/>
        <w:jc w:val="both"/>
      </w:pPr>
      <w:r w:rsidRPr="00F53EAF">
        <w:t>2) при</w:t>
      </w:r>
      <w:r w:rsidRPr="00F53EAF">
        <w:rPr>
          <w:lang w:val="en-US"/>
        </w:rPr>
        <w:t> </w:t>
      </w:r>
      <w:r w:rsidRPr="00F53EAF">
        <w:t>осуществлении закупки товара или закупки работы, услуги, для</w:t>
      </w:r>
      <w:r w:rsidRPr="00F53EAF">
        <w:rPr>
          <w:lang w:val="en-US"/>
        </w:rPr>
        <w:t> </w:t>
      </w:r>
      <w:r w:rsidRPr="00F53EAF">
        <w:t>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07C83E8A" w14:textId="77777777" w:rsidR="004A663B" w:rsidRPr="00F53EAF" w:rsidRDefault="004A663B" w:rsidP="00F53EAF">
      <w:pPr>
        <w:pStyle w:val="ConsPlusNormal"/>
        <w:widowControl w:val="0"/>
        <w:tabs>
          <w:tab w:val="left" w:pos="709"/>
        </w:tabs>
        <w:ind w:firstLine="709"/>
        <w:jc w:val="both"/>
      </w:pPr>
      <w:r w:rsidRPr="00F53EAF">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F53EAF">
        <w:rPr>
          <w:lang w:val="en-US"/>
        </w:rPr>
        <w:t> </w:t>
      </w:r>
      <w:r w:rsidRPr="00F53EAF">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w:t>
      </w:r>
      <w:r w:rsidRPr="00F53EAF">
        <w:lastRenderedPageBreak/>
        <w:t>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2813E1EA" w14:textId="77777777" w:rsidR="004A663B" w:rsidRPr="00F53EAF" w:rsidRDefault="004A663B"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F53EAF">
        <w:rPr>
          <w:lang w:val="en-US"/>
        </w:rPr>
        <w:t> </w:t>
      </w:r>
      <w:r w:rsidRPr="00F53EAF">
        <w:t>ранее чем за сто восемьдесят дней до дня размещения в ЕИС извещения о</w:t>
      </w:r>
      <w:r w:rsidRPr="00F53EAF">
        <w:rPr>
          <w:lang w:val="en-US"/>
        </w:rPr>
        <w:t> </w:t>
      </w:r>
      <w:r w:rsidRPr="00F53EAF">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14:paraId="1DCEA72D" w14:textId="77777777" w:rsidR="004A663B" w:rsidRPr="00F53EAF" w:rsidRDefault="004A663B" w:rsidP="00F53EAF">
      <w:pPr>
        <w:pStyle w:val="ConsPlusNormal"/>
        <w:widowControl w:val="0"/>
        <w:tabs>
          <w:tab w:val="left" w:pos="709"/>
        </w:tabs>
        <w:ind w:firstLine="709"/>
        <w:jc w:val="both"/>
      </w:pPr>
      <w:r w:rsidRPr="00F53EAF">
        <w:t>5) копии документов, подтверждающих полномочия лица на</w:t>
      </w:r>
      <w:r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F53EAF">
        <w:rPr>
          <w:lang w:val="en-US"/>
        </w:rPr>
        <w:t> </w:t>
      </w:r>
      <w:r w:rsidRPr="00F53EAF">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F53EAF">
        <w:rPr>
          <w:lang w:val="en-US"/>
        </w:rPr>
        <w:t> </w:t>
      </w:r>
      <w:r w:rsidRPr="00F53EAF">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BF022AC" w14:textId="77777777" w:rsidR="004A663B" w:rsidRPr="00F53EAF" w:rsidRDefault="004A663B" w:rsidP="00F53EAF">
      <w:pPr>
        <w:pStyle w:val="ConsPlusNormal"/>
        <w:widowControl w:val="0"/>
        <w:tabs>
          <w:tab w:val="left" w:pos="709"/>
        </w:tabs>
        <w:ind w:firstLine="709"/>
        <w:jc w:val="both"/>
      </w:pPr>
      <w:r w:rsidRPr="00F53EAF">
        <w:t>6) копии учредительных документов участника запроса предложений (для юридических лиц);</w:t>
      </w:r>
    </w:p>
    <w:p w14:paraId="67F6D786" w14:textId="77777777" w:rsidR="00EC61AC" w:rsidRPr="00F53EAF" w:rsidRDefault="00EC61AC" w:rsidP="00F53EAF">
      <w:pPr>
        <w:pStyle w:val="ConsPlusNormal"/>
        <w:widowControl w:val="0"/>
        <w:tabs>
          <w:tab w:val="left" w:pos="709"/>
        </w:tabs>
        <w:ind w:firstLine="709"/>
        <w:jc w:val="both"/>
      </w:pPr>
      <w:r w:rsidRPr="00F53EAF">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w:t>
      </w:r>
      <w:r w:rsidRPr="00F53EAF">
        <w:lastRenderedPageBreak/>
        <w:t>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предложений</w:t>
      </w:r>
      <w:r w:rsidRPr="00F53EAF">
        <w:rPr>
          <w:rStyle w:val="ab"/>
        </w:rPr>
        <w:footnoteReference w:id="18"/>
      </w:r>
      <w:r w:rsidRPr="00F53EAF">
        <w:t>, обеспечения исполнения договора</w:t>
      </w:r>
      <w:r w:rsidRPr="00F53EAF">
        <w:rPr>
          <w:rStyle w:val="ab"/>
        </w:rPr>
        <w:footnoteReference w:id="19"/>
      </w:r>
      <w:r w:rsidRPr="00F53EAF">
        <w:t>, обеспечения гарантийных обязательств</w:t>
      </w:r>
      <w:r w:rsidRPr="00F53EAF">
        <w:rPr>
          <w:rStyle w:val="ab"/>
        </w:rPr>
        <w:footnoteReference w:id="20"/>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03B70F84" w14:textId="77777777" w:rsidR="00EC61AC" w:rsidRPr="00F53EAF" w:rsidRDefault="00EC61AC" w:rsidP="00F53EAF">
      <w:pPr>
        <w:pStyle w:val="ConsPlusNormal"/>
        <w:widowControl w:val="0"/>
        <w:tabs>
          <w:tab w:val="left" w:pos="709"/>
        </w:tabs>
        <w:ind w:firstLine="709"/>
        <w:jc w:val="both"/>
      </w:pPr>
      <w:r w:rsidRPr="00F53EAF">
        <w:t>8) документы, подтверждающие соответствие участника запроса предложений требованиям, указанным в извещении и документации о таком запросе;</w:t>
      </w:r>
    </w:p>
    <w:p w14:paraId="20DAFAA5" w14:textId="77777777" w:rsidR="00EC61AC" w:rsidRPr="00F53EAF" w:rsidRDefault="00EC61AC" w:rsidP="00F53EAF">
      <w:pPr>
        <w:pStyle w:val="ConsPlusNormal"/>
        <w:widowControl w:val="0"/>
        <w:tabs>
          <w:tab w:val="left" w:pos="709"/>
        </w:tabs>
        <w:ind w:firstLine="709"/>
        <w:jc w:val="both"/>
      </w:pPr>
      <w:r w:rsidRPr="00F53EAF">
        <w:t>9)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0BCE4E8E" w14:textId="77777777" w:rsidR="00EC61AC" w:rsidRPr="00F53EAF" w:rsidRDefault="00EC61AC" w:rsidP="00F53EAF">
      <w:pPr>
        <w:pStyle w:val="ConsPlusNormal"/>
        <w:widowControl w:val="0"/>
        <w:tabs>
          <w:tab w:val="left" w:pos="709"/>
        </w:tabs>
        <w:jc w:val="both"/>
      </w:pPr>
      <w:r w:rsidRPr="00F53EAF">
        <w:tab/>
        <w:t>10)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04A8636C" w14:textId="77777777" w:rsidR="00EC61AC" w:rsidRPr="00F53EAF" w:rsidRDefault="00EC61AC"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4AFAE4CD" w14:textId="77777777" w:rsidR="00EC61AC" w:rsidRPr="00F53EAF" w:rsidRDefault="00EC61AC" w:rsidP="00F53EAF">
      <w:pPr>
        <w:pStyle w:val="ConsPlusNormal"/>
        <w:widowControl w:val="0"/>
        <w:tabs>
          <w:tab w:val="left" w:pos="709"/>
        </w:tabs>
        <w:ind w:firstLine="709"/>
        <w:jc w:val="both"/>
      </w:pPr>
      <w:r w:rsidRPr="00F53EAF">
        <w:t xml:space="preserve">12)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цене единицы </w:t>
      </w:r>
      <w:r w:rsidRPr="00F53EAF">
        <w:t>(</w:t>
      </w:r>
      <w:r w:rsidRPr="00F53EAF">
        <w:rPr>
          <w:spacing w:val="-2"/>
        </w:rPr>
        <w:t>сумме цен единиц) товара, работы, услуги</w:t>
      </w:r>
      <w:r w:rsidRPr="00F53EAF">
        <w:t>, а</w:t>
      </w:r>
      <w:r w:rsidRPr="00F53EAF">
        <w:rPr>
          <w:lang w:val="en-US"/>
        </w:rPr>
        <w:t> </w:t>
      </w:r>
      <w:r w:rsidRPr="00F53EAF">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162859A7" w14:textId="77777777" w:rsidR="00EC61AC" w:rsidRPr="00F53EAF" w:rsidRDefault="00EC61AC" w:rsidP="00F53EAF">
      <w:pPr>
        <w:pStyle w:val="ConsPlusNormal"/>
        <w:widowControl w:val="0"/>
        <w:tabs>
          <w:tab w:val="left" w:pos="709"/>
        </w:tabs>
        <w:ind w:firstLine="709"/>
        <w:jc w:val="both"/>
      </w:pPr>
      <w:r w:rsidRPr="00F53EAF">
        <w:t>13)</w:t>
      </w:r>
      <w:r w:rsidRPr="00F53EAF">
        <w:tab/>
        <w:t>иные документы и сведения, предоставление которых предусмотрено извещением и (или) документацией о запросе предложений.</w:t>
      </w:r>
    </w:p>
    <w:p w14:paraId="25041298"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w:t>
      </w:r>
      <w:r w:rsidRPr="00F53EAF">
        <w:rPr>
          <w:rFonts w:ascii="Times New Roman" w:hAnsi="Times New Roman" w:cs="Times New Roman"/>
          <w:sz w:val="28"/>
          <w:szCs w:val="28"/>
        </w:rPr>
        <w:lastRenderedPageBreak/>
        <w:t xml:space="preserve">участие в запросе предложений должна состоять из двух частей и предложения участника такого запроса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(сумме цен единиц) товара, работы, услуги.</w:t>
      </w:r>
    </w:p>
    <w:p w14:paraId="284A0A2B"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3B74C8E5"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57.7.3. Вторая часть заявки на участие в запросе предложений,  участниками которого могут быть только субъекты малого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0A4BD8A7" w14:textId="77777777" w:rsidR="00EC61AC" w:rsidRPr="00F53EAF" w:rsidRDefault="00EC61AC" w:rsidP="00F53EAF">
      <w:pPr>
        <w:pStyle w:val="ConsPlusNormal"/>
        <w:widowControl w:val="0"/>
        <w:tabs>
          <w:tab w:val="left" w:pos="709"/>
        </w:tabs>
        <w:ind w:firstLine="709"/>
        <w:jc w:val="both"/>
      </w:pPr>
      <w:r w:rsidRPr="00F53EAF">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1AC341E2" w14:textId="77777777" w:rsidR="00EC61AC" w:rsidRPr="00F53EAF" w:rsidRDefault="00EC61AC" w:rsidP="00F53EAF">
      <w:pPr>
        <w:pStyle w:val="ConsPlusNormal"/>
        <w:widowControl w:val="0"/>
        <w:tabs>
          <w:tab w:val="left" w:pos="709"/>
        </w:tabs>
        <w:jc w:val="both"/>
        <w:rPr>
          <w:rFonts w:eastAsia="Times New Roman"/>
        </w:rPr>
      </w:pPr>
      <w:r w:rsidRPr="00F53EAF">
        <w:rPr>
          <w:rFonts w:eastAsia="Times New Roman"/>
        </w:rPr>
        <w:tab/>
        <w:t>57.9.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FC32BF4" w14:textId="77777777" w:rsidR="00EC61AC" w:rsidRPr="00F53EAF" w:rsidRDefault="00EC61AC" w:rsidP="00F53EAF">
      <w:pPr>
        <w:pStyle w:val="ConsPlusNormal"/>
        <w:widowControl w:val="0"/>
        <w:tabs>
          <w:tab w:val="left" w:pos="709"/>
        </w:tabs>
        <w:ind w:firstLine="709"/>
        <w:jc w:val="both"/>
      </w:pPr>
      <w:r w:rsidRPr="00F53EAF">
        <w:t xml:space="preserve">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w:t>
      </w:r>
      <w:r w:rsidRPr="00F53EAF">
        <w:lastRenderedPageBreak/>
        <w:t>очередного этапа закупки.</w:t>
      </w:r>
    </w:p>
    <w:p w14:paraId="38816FC6" w14:textId="77777777" w:rsidR="00EA43FC" w:rsidRPr="00F53EAF" w:rsidRDefault="00EA43FC" w:rsidP="00F53EAF">
      <w:pPr>
        <w:pStyle w:val="ConsPlusNormal"/>
        <w:tabs>
          <w:tab w:val="left" w:pos="709"/>
        </w:tabs>
        <w:ind w:firstLine="709"/>
        <w:jc w:val="both"/>
      </w:pPr>
      <w:bookmarkStart w:id="159" w:name="_Toc529531881"/>
    </w:p>
    <w:p w14:paraId="58A9DD30" w14:textId="77777777" w:rsidR="00327E6D" w:rsidRPr="00F53EAF" w:rsidRDefault="00327E6D" w:rsidP="00F53EAF">
      <w:pPr>
        <w:pStyle w:val="ConsPlusNormal"/>
        <w:tabs>
          <w:tab w:val="left" w:pos="709"/>
        </w:tabs>
        <w:jc w:val="center"/>
        <w:outlineLvl w:val="1"/>
      </w:pPr>
      <w:bookmarkStart w:id="160" w:name="_Toc17704994"/>
      <w:r w:rsidRPr="00F53EAF">
        <w:rPr>
          <w:b/>
        </w:rPr>
        <w:t>58. Открытие доступа к поданным заявкам на участие в запросе предложений в электронной форме</w:t>
      </w:r>
      <w:bookmarkEnd w:id="159"/>
      <w:bookmarkEnd w:id="160"/>
    </w:p>
    <w:p w14:paraId="0797679D" w14:textId="77777777" w:rsidR="00327E6D" w:rsidRPr="00F53EAF" w:rsidRDefault="00327E6D" w:rsidP="00F53EAF">
      <w:pPr>
        <w:pStyle w:val="ConsPlusNormal"/>
        <w:tabs>
          <w:tab w:val="left" w:pos="709"/>
        </w:tabs>
        <w:ind w:firstLine="709"/>
        <w:jc w:val="both"/>
        <w:rPr>
          <w:b/>
        </w:rPr>
      </w:pPr>
    </w:p>
    <w:p w14:paraId="713AD5C5" w14:textId="77777777" w:rsidR="004A663B" w:rsidRPr="00F53EAF" w:rsidRDefault="00327E6D" w:rsidP="00F53EAF">
      <w:pPr>
        <w:pStyle w:val="ConsPlusNormal"/>
        <w:widowControl w:val="0"/>
        <w:tabs>
          <w:tab w:val="left" w:pos="709"/>
        </w:tabs>
        <w:ind w:firstLine="709"/>
        <w:jc w:val="both"/>
      </w:pPr>
      <w:r w:rsidRPr="00F53EAF">
        <w:t xml:space="preserve">58.1. </w:t>
      </w:r>
      <w:r w:rsidR="004A663B" w:rsidRPr="00F53EAF">
        <w:t>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7927D7EE" w14:textId="77777777" w:rsidR="004A663B" w:rsidRPr="00F53EAF" w:rsidRDefault="004A663B" w:rsidP="00F53EAF">
      <w:pPr>
        <w:pStyle w:val="ConsPlusNormal"/>
        <w:widowControl w:val="0"/>
        <w:tabs>
          <w:tab w:val="left" w:pos="709"/>
        </w:tabs>
        <w:ind w:firstLine="709"/>
        <w:jc w:val="both"/>
      </w:pPr>
      <w:r w:rsidRPr="00F53EAF">
        <w:t>58.2. Открытие доступа осуществляется оператором электронной площадки, на которой проводится запрос предложений.</w:t>
      </w:r>
    </w:p>
    <w:p w14:paraId="0893BEEC" w14:textId="77777777" w:rsidR="004A663B" w:rsidRPr="00F53EAF" w:rsidRDefault="004A663B" w:rsidP="00F53EAF">
      <w:pPr>
        <w:pStyle w:val="ConsPlusNormal"/>
        <w:widowControl w:val="0"/>
        <w:tabs>
          <w:tab w:val="left" w:pos="709"/>
        </w:tabs>
        <w:ind w:firstLine="709"/>
        <w:jc w:val="both"/>
      </w:pPr>
      <w:r w:rsidRPr="00F53EAF">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27102825" w14:textId="77777777" w:rsidR="004A663B" w:rsidRPr="00F53EAF" w:rsidRDefault="004A663B" w:rsidP="00F53EAF">
      <w:pPr>
        <w:pStyle w:val="ConsPlusNormal"/>
        <w:widowControl w:val="0"/>
        <w:tabs>
          <w:tab w:val="left" w:pos="709"/>
        </w:tabs>
        <w:ind w:firstLine="709"/>
        <w:jc w:val="both"/>
      </w:pPr>
      <w:r w:rsidRPr="00F53EAF">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73914C6E" w14:textId="77777777" w:rsidR="00CF2EFE" w:rsidRPr="00F53EAF" w:rsidRDefault="004A663B" w:rsidP="00F53EAF">
      <w:pPr>
        <w:pStyle w:val="ConsPlusNormal"/>
        <w:widowControl w:val="0"/>
        <w:tabs>
          <w:tab w:val="left" w:pos="709"/>
        </w:tabs>
        <w:ind w:firstLine="709"/>
        <w:jc w:val="both"/>
      </w:pPr>
      <w:r w:rsidRPr="00F53EAF">
        <w:t xml:space="preserve">58.5. </w:t>
      </w:r>
      <w:r w:rsidR="00CF2EFE" w:rsidRPr="00F53EAF">
        <w:t>В случае если на участие в запросе предложений не было подано ни одной заявки, комиссия по осуществлению закупок в</w:t>
      </w:r>
      <w:r w:rsidR="00CF2EFE" w:rsidRPr="00F53EAF">
        <w:rPr>
          <w:lang w:val="en-US"/>
        </w:rPr>
        <w:t> </w:t>
      </w:r>
      <w:r w:rsidR="00CF2EFE" w:rsidRPr="00F53EAF">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00CF2EFE"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82E0715" w14:textId="77777777" w:rsidR="00CF2EFE" w:rsidRPr="00F53EAF" w:rsidRDefault="00CF2EFE" w:rsidP="00F53EAF">
      <w:pPr>
        <w:pStyle w:val="ConsPlusNormal"/>
        <w:widowControl w:val="0"/>
        <w:tabs>
          <w:tab w:val="left" w:pos="709"/>
        </w:tabs>
        <w:ind w:firstLine="709"/>
        <w:jc w:val="both"/>
      </w:pPr>
      <w:r w:rsidRPr="00F53EAF">
        <w:t>В случае, указанном в абзаце первом пункта 58.5 настоящего Положения, заказчик вправе осуществить одно из следующих действий:</w:t>
      </w:r>
    </w:p>
    <w:p w14:paraId="08D2727F" w14:textId="77777777" w:rsidR="00CF2EFE" w:rsidRPr="00F53EAF" w:rsidRDefault="00CF2EFE" w:rsidP="00F53EAF">
      <w:pPr>
        <w:pStyle w:val="ConsPlusNormal"/>
        <w:widowControl w:val="0"/>
        <w:tabs>
          <w:tab w:val="left" w:pos="709"/>
        </w:tabs>
        <w:ind w:firstLine="709"/>
        <w:jc w:val="both"/>
      </w:pPr>
      <w:r w:rsidRPr="00F53EAF">
        <w:t>1) провести новую закупку;</w:t>
      </w:r>
    </w:p>
    <w:p w14:paraId="0C7F18A7"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98C1D2D" w14:textId="02E18016" w:rsidR="004A663B"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61C574D9" w14:textId="3F482ADA" w:rsidR="00327E6D" w:rsidRPr="00F53EAF" w:rsidRDefault="004A663B" w:rsidP="00F53EAF">
      <w:pPr>
        <w:pStyle w:val="ConsPlusNormal"/>
        <w:tabs>
          <w:tab w:val="left" w:pos="709"/>
        </w:tabs>
        <w:ind w:firstLine="709"/>
        <w:jc w:val="both"/>
      </w:pPr>
      <w:r w:rsidRPr="00F53EAF">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524C7817" w14:textId="77777777" w:rsidR="00E91575" w:rsidRPr="00F53EAF" w:rsidRDefault="00E91575" w:rsidP="00F53EAF">
      <w:pPr>
        <w:pStyle w:val="ConsPlusNormal"/>
        <w:tabs>
          <w:tab w:val="left" w:pos="709"/>
        </w:tabs>
        <w:ind w:firstLine="709"/>
        <w:jc w:val="both"/>
      </w:pPr>
    </w:p>
    <w:p w14:paraId="5AA7DAE7" w14:textId="4E3E5A8B" w:rsidR="00327E6D" w:rsidRPr="00F53EAF" w:rsidRDefault="00327E6D" w:rsidP="00F53EAF">
      <w:pPr>
        <w:pStyle w:val="2"/>
        <w:spacing w:before="0"/>
        <w:jc w:val="center"/>
        <w:rPr>
          <w:rFonts w:ascii="Times New Roman" w:hAnsi="Times New Roman" w:cs="Times New Roman"/>
          <w:color w:val="auto"/>
          <w:sz w:val="28"/>
          <w:szCs w:val="28"/>
        </w:rPr>
      </w:pPr>
      <w:bookmarkStart w:id="161" w:name="_Toc17704995"/>
      <w:bookmarkStart w:id="162" w:name="_Toc529531882"/>
      <w:r w:rsidRPr="00F53EAF">
        <w:rPr>
          <w:rFonts w:ascii="Times New Roman" w:hAnsi="Times New Roman" w:cs="Times New Roman"/>
          <w:color w:val="auto"/>
          <w:sz w:val="28"/>
          <w:szCs w:val="28"/>
        </w:rPr>
        <w:lastRenderedPageBreak/>
        <w:t>59. Порядок рассмотрения и оценки заявок на участие в запросе предложений в электронной форме</w:t>
      </w:r>
      <w:bookmarkEnd w:id="161"/>
      <w:bookmarkEnd w:id="162"/>
    </w:p>
    <w:p w14:paraId="7485B3DF" w14:textId="77777777" w:rsidR="00327E6D" w:rsidRPr="00F53EAF" w:rsidRDefault="00327E6D" w:rsidP="00F53EAF">
      <w:pPr>
        <w:spacing w:after="0" w:line="240" w:lineRule="auto"/>
        <w:ind w:firstLine="709"/>
        <w:jc w:val="both"/>
        <w:rPr>
          <w:rFonts w:ascii="Times New Roman" w:hAnsi="Times New Roman" w:cs="Times New Roman"/>
          <w:sz w:val="28"/>
          <w:szCs w:val="28"/>
        </w:rPr>
      </w:pPr>
    </w:p>
    <w:p w14:paraId="664D093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14:paraId="3467D3B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 Срок рассмотрения заявок не может превышать трех дней с даты открытия доступа к поданными заявками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запросе предложений.</w:t>
      </w:r>
    </w:p>
    <w:p w14:paraId="0E3288B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59.3. В рамках рассмотрения заявок выполняются следующие действия:</w:t>
      </w:r>
    </w:p>
    <w:p w14:paraId="43B3E83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проверка состава заявок на соблюдение требований извещения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документации;</w:t>
      </w:r>
    </w:p>
    <w:p w14:paraId="67E14D7D" w14:textId="77777777" w:rsidR="00CF2EFE" w:rsidRPr="00F53EAF" w:rsidRDefault="00CF2EFE"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F53EAF">
        <w:rPr>
          <w:sz w:val="28"/>
          <w:szCs w:val="28"/>
          <w:lang w:val="en-US"/>
        </w:rPr>
        <w:t> </w:t>
      </w:r>
      <w:r w:rsidRPr="00F53EAF">
        <w:rPr>
          <w:sz w:val="28"/>
          <w:szCs w:val="28"/>
        </w:rPr>
        <w:t>подпунктами 14, 16 пункта 8.4 настоящего Положения;</w:t>
      </w:r>
    </w:p>
    <w:p w14:paraId="4966B2B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принятие решений о допуске, отказе в допуске (отклонении заявки)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участию по соответствующим основаниям.</w:t>
      </w:r>
    </w:p>
    <w:p w14:paraId="03E3DFF2"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5812EDE0"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693C959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подпунктами 14, 16 пункта 8.4 настоящего Положения;</w:t>
      </w:r>
    </w:p>
    <w:p w14:paraId="5443E5A6"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14:paraId="4BCDEDB1"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w:t>
      </w:r>
      <w:r w:rsidRPr="00F53EAF">
        <w:rPr>
          <w:spacing w:val="-2"/>
          <w:sz w:val="28"/>
          <w:szCs w:val="28"/>
        </w:rPr>
        <w:lastRenderedPageBreak/>
        <w:t>предложений;</w:t>
      </w:r>
    </w:p>
    <w:p w14:paraId="362477B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14:paraId="30118E35"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2C896238"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2D89C57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1968B515"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59.7. По результатам проведения рассмотрения заявок комиссией по</w:t>
      </w:r>
      <w:r w:rsidRPr="00F53EAF">
        <w:rPr>
          <w:sz w:val="28"/>
          <w:szCs w:val="28"/>
          <w:lang w:val="en-US"/>
        </w:rPr>
        <w:t> </w:t>
      </w:r>
      <w:r w:rsidRPr="00F53EAF">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F53EAF">
        <w:rPr>
          <w:sz w:val="28"/>
          <w:szCs w:val="28"/>
          <w:lang w:val="en-US"/>
        </w:rPr>
        <w:t> </w:t>
      </w:r>
      <w:r w:rsidRPr="00F53EAF">
        <w:rPr>
          <w:sz w:val="28"/>
          <w:szCs w:val="28"/>
        </w:rPr>
        <w:t xml:space="preserve">его усмотрению, если указание таких сведений не нарушает норм законодательства.   </w:t>
      </w:r>
    </w:p>
    <w:p w14:paraId="60F7941C"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14F9D9D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02663D2"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F53EAF">
        <w:t xml:space="preserve"> </w:t>
      </w:r>
      <w:r w:rsidRPr="00F53EAF">
        <w:rPr>
          <w:rFonts w:ascii="Times New Roman" w:hAnsi="Times New Roman" w:cs="Times New Roman"/>
          <w:sz w:val="28"/>
          <w:szCs w:val="28"/>
        </w:rPr>
        <w:t xml:space="preserve">формирует протокол о признании закупки несостоявшейся, в котором должна содержаться информация в соответствии с частью 14 статьи 3.2 Закона </w:t>
      </w:r>
      <w:r w:rsidRPr="00F53EAF">
        <w:rPr>
          <w:rFonts w:ascii="Times New Roman" w:hAnsi="Times New Roman" w:cs="Times New Roman"/>
          <w:sz w:val="28"/>
          <w:szCs w:val="28"/>
        </w:rPr>
        <w:lastRenderedPageBreak/>
        <w:t>№ 223-ФЗ. Заказчик вправе включать в протокол иные сведения по его усмотрению, если указание таких сведений не нарушает норм законодательства.</w:t>
      </w:r>
    </w:p>
    <w:p w14:paraId="6BD045E7"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14:paraId="3016AE39" w14:textId="77777777" w:rsidR="00CF2EFE" w:rsidRPr="00F53EAF" w:rsidRDefault="00CF2EFE" w:rsidP="00F53EAF">
      <w:pPr>
        <w:pStyle w:val="ConsPlusNormal"/>
        <w:widowControl w:val="0"/>
        <w:tabs>
          <w:tab w:val="left" w:pos="709"/>
        </w:tabs>
        <w:ind w:firstLine="709"/>
        <w:jc w:val="both"/>
      </w:pPr>
      <w:r w:rsidRPr="00F53EAF">
        <w:t>1) провести новую закупку;</w:t>
      </w:r>
    </w:p>
    <w:p w14:paraId="71268B8F"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EC4D865"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0AE86D1" w14:textId="77777777" w:rsidR="00CF2EFE" w:rsidRPr="00F53EAF" w:rsidRDefault="00CF2EFE" w:rsidP="00F53EAF">
      <w:pPr>
        <w:pStyle w:val="ConsPlusNormal"/>
        <w:widowControl w:val="0"/>
        <w:tabs>
          <w:tab w:val="left" w:pos="709"/>
        </w:tabs>
        <w:ind w:firstLine="709"/>
        <w:jc w:val="both"/>
      </w:pPr>
      <w:r w:rsidRPr="00F53EAF">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F53EAF">
        <w:rPr>
          <w:rFonts w:eastAsia="Times New Roman"/>
        </w:rPr>
        <w:t xml:space="preserve">Подписанный присутствующими членами комиссии протокол </w:t>
      </w:r>
      <w:r w:rsidRPr="00F53EAF">
        <w:t xml:space="preserve">направляется заказчиком оператору электронной площадки и подлежит размещению в ЕИС </w:t>
      </w:r>
      <w:r w:rsidRPr="00F53EAF">
        <w:rPr>
          <w:rFonts w:eastAsia="Times New Roman"/>
        </w:rPr>
        <w:t xml:space="preserve">не позднее чем через три дня со дня подписания. </w:t>
      </w:r>
    </w:p>
    <w:p w14:paraId="1276B79A" w14:textId="77777777" w:rsidR="00CF2EFE" w:rsidRPr="00F53EAF" w:rsidRDefault="00CF2EFE" w:rsidP="00F53EAF">
      <w:pPr>
        <w:widowControl w:val="0"/>
        <w:tabs>
          <w:tab w:val="left" w:pos="709"/>
        </w:tabs>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F53EAF">
        <w:rPr>
          <w:rFonts w:ascii="Times New Roman" w:hAnsi="Times New Roman" w:cs="Times New Roman"/>
          <w:sz w:val="28"/>
          <w:szCs w:val="28"/>
        </w:rPr>
        <w:t>о признании закупки несостоявшейся</w:t>
      </w:r>
      <w:r w:rsidRPr="00F53EAF">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F53EAF">
        <w:rPr>
          <w:rFonts w:ascii="Times New Roman" w:eastAsia="Times New Roman" w:hAnsi="Times New Roman" w:cs="Times New Roman"/>
          <w:sz w:val="28"/>
          <w:szCs w:val="28"/>
          <w:lang w:eastAsia="ru-RU"/>
        </w:rPr>
        <w:noBreakHyphen/>
        <w:t xml:space="preserve">ФЗ. </w:t>
      </w:r>
      <w:r w:rsidRPr="00F53EAF">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6F6E40D8" w14:textId="77777777" w:rsidR="00CF2EFE" w:rsidRPr="00F53EAF" w:rsidRDefault="00CF2EFE" w:rsidP="00F53EAF">
      <w:pPr>
        <w:widowControl w:val="0"/>
        <w:spacing w:after="0" w:line="240" w:lineRule="auto"/>
        <w:ind w:firstLine="709"/>
        <w:jc w:val="both"/>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w:t>
      </w:r>
      <w:r w:rsidRPr="00F53EAF">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73BA9D9F"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таком запросе</w:t>
      </w:r>
      <w:r w:rsidRPr="00F53EAF">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F53EAF">
        <w:rPr>
          <w:rFonts w:ascii="Times New Roman" w:hAnsi="Times New Roman" w:cs="Times New Roman"/>
          <w:sz w:val="28"/>
          <w:szCs w:val="28"/>
        </w:rPr>
        <w:t xml:space="preserve"> заказчик вправе</w:t>
      </w:r>
      <w:r w:rsidRPr="00F53EAF">
        <w:t xml:space="preserve"> </w:t>
      </w:r>
      <w:r w:rsidRPr="00F53EAF">
        <w:rPr>
          <w:rFonts w:ascii="Times New Roman" w:hAnsi="Times New Roman" w:cs="Times New Roman"/>
          <w:sz w:val="28"/>
          <w:szCs w:val="28"/>
        </w:rPr>
        <w:t>осуществить одно из следующих действий:</w:t>
      </w:r>
    </w:p>
    <w:p w14:paraId="593DC00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30FD336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A99BE1"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1CE000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14:paraId="26E4A933"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59.13. Оценка заявок на участие в запросе предложений (далее в главе – </w:t>
      </w:r>
      <w:r w:rsidRPr="00F53EAF">
        <w:rPr>
          <w:rFonts w:ascii="Times New Roman" w:hAnsi="Times New Roman" w:cs="Times New Roman"/>
          <w:sz w:val="28"/>
          <w:szCs w:val="28"/>
        </w:rPr>
        <w:lastRenderedPageBreak/>
        <w:t>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2D3BBF07"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59.14. Оценка заявок проводится в отношении тех заявок, которые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были отклонены на этапе рассмотрения заявок. </w:t>
      </w:r>
    </w:p>
    <w:p w14:paraId="681C3D8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14:paraId="1E71DAB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14:paraId="10E02A1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2BBBA7B"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59.18. По результатам проведения оценки и сопоставления заявок комиссией по</w:t>
      </w:r>
      <w:r w:rsidRPr="00F53EAF">
        <w:rPr>
          <w:sz w:val="28"/>
          <w:szCs w:val="28"/>
          <w:lang w:val="en-US"/>
        </w:rPr>
        <w:t> </w:t>
      </w:r>
      <w:r w:rsidRPr="00F53EAF">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6EDB967" w14:textId="77777777" w:rsidR="00CF2EFE" w:rsidRPr="00F53EAF" w:rsidRDefault="00CF2EFE" w:rsidP="00F53EAF">
      <w:pPr>
        <w:pStyle w:val="ConsPlusNormal"/>
        <w:widowControl w:val="0"/>
        <w:tabs>
          <w:tab w:val="left" w:pos="709"/>
        </w:tabs>
        <w:ind w:firstLine="709"/>
        <w:jc w:val="both"/>
      </w:pPr>
      <w:r w:rsidRPr="00F53EAF">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18EE9185"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14:paraId="1A82EF9D" w14:textId="1351517E" w:rsidR="00212BE7" w:rsidRPr="00F53EAF" w:rsidRDefault="00CF2EFE"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2C2F118F" w14:textId="77777777" w:rsidR="00F23C0D" w:rsidRPr="00F53EAF" w:rsidRDefault="00F23C0D" w:rsidP="00F53EAF">
      <w:pPr>
        <w:spacing w:after="0" w:line="240" w:lineRule="auto"/>
        <w:ind w:firstLine="709"/>
        <w:jc w:val="both"/>
        <w:rPr>
          <w:rFonts w:ascii="Times New Roman" w:hAnsi="Times New Roman" w:cs="Times New Roman"/>
          <w:sz w:val="28"/>
          <w:szCs w:val="28"/>
        </w:rPr>
      </w:pPr>
    </w:p>
    <w:p w14:paraId="1441B30A" w14:textId="77777777" w:rsidR="00E4436D" w:rsidRPr="00F53EAF" w:rsidRDefault="00E4436D" w:rsidP="00F53EAF">
      <w:pPr>
        <w:pStyle w:val="1"/>
        <w:numPr>
          <w:ilvl w:val="0"/>
          <w:numId w:val="0"/>
        </w:numPr>
        <w:spacing w:before="0" w:after="0" w:line="240" w:lineRule="auto"/>
        <w:rPr>
          <w:sz w:val="28"/>
          <w:szCs w:val="28"/>
        </w:rPr>
      </w:pPr>
      <w:bookmarkStart w:id="163" w:name="_Toc522723221"/>
      <w:bookmarkStart w:id="164" w:name="_Toc17704997"/>
      <w:bookmarkStart w:id="165" w:name="_Toc529531884"/>
      <w:r w:rsidRPr="00F53EAF">
        <w:rPr>
          <w:sz w:val="28"/>
          <w:szCs w:val="28"/>
          <w:lang w:val="en-US"/>
        </w:rPr>
        <w:t>VII</w:t>
      </w:r>
      <w:r w:rsidRPr="00F53EAF">
        <w:rPr>
          <w:sz w:val="28"/>
          <w:szCs w:val="28"/>
        </w:rPr>
        <w:t>. ОСОБЕННОСТИ ПРОВЕДЕНИЯ ЗАКРЫТЫХ ЗАКУПОК</w:t>
      </w:r>
      <w:bookmarkEnd w:id="163"/>
      <w:bookmarkEnd w:id="164"/>
      <w:bookmarkEnd w:id="165"/>
    </w:p>
    <w:p w14:paraId="377E47F9" w14:textId="77777777" w:rsidR="00E4436D" w:rsidRPr="00F53EAF" w:rsidRDefault="00C8229D" w:rsidP="00F53EAF">
      <w:pPr>
        <w:spacing w:after="0" w:line="240" w:lineRule="auto"/>
        <w:jc w:val="both"/>
        <w:rPr>
          <w:rFonts w:ascii="Times New Roman" w:hAnsi="Times New Roman" w:cs="Times New Roman"/>
          <w:b/>
          <w:sz w:val="28"/>
          <w:szCs w:val="28"/>
        </w:rPr>
      </w:pPr>
      <w:r w:rsidRPr="00F53EAF">
        <w:rPr>
          <w:rFonts w:ascii="Times New Roman" w:hAnsi="Times New Roman" w:cs="Times New Roman"/>
          <w:b/>
          <w:sz w:val="28"/>
          <w:szCs w:val="28"/>
        </w:rPr>
        <w:t xml:space="preserve">                     </w:t>
      </w:r>
    </w:p>
    <w:p w14:paraId="029BDDEC" w14:textId="77777777" w:rsidR="00E4436D" w:rsidRPr="00F53EAF" w:rsidRDefault="00305AFA" w:rsidP="00F53EAF">
      <w:pPr>
        <w:pStyle w:val="21"/>
        <w:ind w:firstLine="0"/>
        <w:jc w:val="center"/>
        <w:outlineLvl w:val="1"/>
        <w:rPr>
          <w:rFonts w:cs="Times New Roman"/>
          <w:b/>
        </w:rPr>
      </w:pPr>
      <w:bookmarkStart w:id="166" w:name="_Toc522723222"/>
      <w:bookmarkStart w:id="167" w:name="_Toc17704998"/>
      <w:bookmarkStart w:id="168" w:name="_Toc529531885"/>
      <w:r w:rsidRPr="00F53EAF">
        <w:rPr>
          <w:rFonts w:cs="Times New Roman"/>
          <w:b/>
        </w:rPr>
        <w:t>6</w:t>
      </w:r>
      <w:r w:rsidR="006C2E8A" w:rsidRPr="00F53EAF">
        <w:rPr>
          <w:rFonts w:cs="Times New Roman"/>
          <w:b/>
        </w:rPr>
        <w:t>0</w:t>
      </w:r>
      <w:r w:rsidR="00E4436D" w:rsidRPr="00F53EAF">
        <w:rPr>
          <w:rFonts w:cs="Times New Roman"/>
          <w:b/>
        </w:rPr>
        <w:t>. Условия применения закрытых закупок</w:t>
      </w:r>
      <w:bookmarkEnd w:id="166"/>
      <w:bookmarkEnd w:id="167"/>
      <w:bookmarkEnd w:id="168"/>
    </w:p>
    <w:p w14:paraId="309D5EA2" w14:textId="77777777" w:rsidR="00E4436D" w:rsidRPr="00F53EAF" w:rsidRDefault="00E4436D" w:rsidP="00F53EAF">
      <w:pPr>
        <w:tabs>
          <w:tab w:val="left" w:pos="851"/>
        </w:tabs>
        <w:spacing w:after="0" w:line="240" w:lineRule="auto"/>
        <w:jc w:val="both"/>
        <w:rPr>
          <w:rFonts w:ascii="Times New Roman" w:hAnsi="Times New Roman" w:cs="Times New Roman"/>
          <w:sz w:val="28"/>
          <w:szCs w:val="28"/>
        </w:rPr>
      </w:pPr>
    </w:p>
    <w:p w14:paraId="57594E23" w14:textId="7620AC79" w:rsidR="00E4436D" w:rsidRPr="00F53EAF" w:rsidRDefault="004A663B" w:rsidP="00F53EAF">
      <w:pPr>
        <w:pStyle w:val="3"/>
        <w:rPr>
          <w:rFonts w:cs="Times New Roman"/>
        </w:rPr>
      </w:pPr>
      <w:r w:rsidRPr="00F53EAF">
        <w:rPr>
          <w:rFonts w:cs="Times New Roman"/>
        </w:rPr>
        <w:t>Закрытые закупки проводятся в случаях, установленных частью 1 статьи 3.5 Закона № 223-ФЗ.</w:t>
      </w:r>
    </w:p>
    <w:p w14:paraId="18177A78" w14:textId="77777777" w:rsidR="00E4436D" w:rsidRPr="00F53EAF" w:rsidRDefault="00E4436D" w:rsidP="00F53EAF">
      <w:pPr>
        <w:pStyle w:val="21"/>
        <w:ind w:left="709" w:firstLine="0"/>
        <w:rPr>
          <w:rFonts w:cs="Times New Roman"/>
        </w:rPr>
      </w:pPr>
    </w:p>
    <w:p w14:paraId="57C21AB2" w14:textId="77777777" w:rsidR="00E4436D" w:rsidRPr="00F53EAF" w:rsidRDefault="00305AFA" w:rsidP="00F53EAF">
      <w:pPr>
        <w:pStyle w:val="21"/>
        <w:ind w:firstLine="0"/>
        <w:jc w:val="center"/>
        <w:outlineLvl w:val="1"/>
        <w:rPr>
          <w:rFonts w:cs="Times New Roman"/>
          <w:b/>
        </w:rPr>
      </w:pPr>
      <w:bookmarkStart w:id="169" w:name="_Toc522723223"/>
      <w:bookmarkStart w:id="170" w:name="_Toc17704999"/>
      <w:bookmarkStart w:id="171" w:name="_Toc529531886"/>
      <w:r w:rsidRPr="00F53EAF">
        <w:rPr>
          <w:rFonts w:cs="Times New Roman"/>
          <w:b/>
        </w:rPr>
        <w:t>6</w:t>
      </w:r>
      <w:r w:rsidR="006C2E8A" w:rsidRPr="00F53EAF">
        <w:rPr>
          <w:rFonts w:cs="Times New Roman"/>
          <w:b/>
        </w:rPr>
        <w:t>1</w:t>
      </w:r>
      <w:r w:rsidR="00E4436D" w:rsidRPr="00F53EAF">
        <w:rPr>
          <w:rFonts w:cs="Times New Roman"/>
          <w:b/>
        </w:rPr>
        <w:t>. Особенности проведения закрытых закупок</w:t>
      </w:r>
      <w:bookmarkEnd w:id="169"/>
      <w:bookmarkEnd w:id="170"/>
      <w:bookmarkEnd w:id="171"/>
    </w:p>
    <w:p w14:paraId="4C86F4FB" w14:textId="77777777" w:rsidR="00E4436D" w:rsidRPr="00F53EAF" w:rsidRDefault="00E4436D" w:rsidP="00F53EAF">
      <w:pPr>
        <w:pStyle w:val="3"/>
        <w:rPr>
          <w:rFonts w:cs="Times New Roman"/>
        </w:rPr>
      </w:pPr>
    </w:p>
    <w:p w14:paraId="57AC39C7" w14:textId="283B0305" w:rsidR="001A64F5" w:rsidRPr="00F53EAF" w:rsidRDefault="00663105" w:rsidP="00F53EAF">
      <w:pPr>
        <w:pStyle w:val="3"/>
        <w:rPr>
          <w:rFonts w:cs="Times New Roman"/>
        </w:rPr>
      </w:pPr>
      <w:r w:rsidRPr="00F53EAF">
        <w:lastRenderedPageBreak/>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14:paraId="05316D0D" w14:textId="77777777" w:rsidR="007F438E" w:rsidRPr="00F53EAF" w:rsidRDefault="007F438E" w:rsidP="00F53EAF">
      <w:pPr>
        <w:pStyle w:val="3"/>
        <w:rPr>
          <w:rFonts w:cs="Times New Roman"/>
        </w:rPr>
      </w:pPr>
    </w:p>
    <w:p w14:paraId="7E69AF2E" w14:textId="16479881" w:rsidR="00632ACA" w:rsidRPr="00F53EAF" w:rsidRDefault="00632ACA" w:rsidP="00F53EAF">
      <w:pPr>
        <w:pStyle w:val="3"/>
        <w:ind w:firstLine="0"/>
        <w:jc w:val="center"/>
        <w:outlineLvl w:val="0"/>
        <w:rPr>
          <w:b/>
        </w:rPr>
      </w:pPr>
      <w:bookmarkStart w:id="172" w:name="_Toc529531887"/>
      <w:bookmarkStart w:id="173" w:name="_Toc17705000"/>
      <w:r w:rsidRPr="00F53EAF">
        <w:rPr>
          <w:b/>
          <w:lang w:val="en-US"/>
        </w:rPr>
        <w:t>VII</w:t>
      </w:r>
      <w:r w:rsidR="00E4436D" w:rsidRPr="00F53EAF">
        <w:rPr>
          <w:b/>
          <w:lang w:val="en-US"/>
        </w:rPr>
        <w:t>I</w:t>
      </w:r>
      <w:r w:rsidRPr="00F53EAF">
        <w:rPr>
          <w:b/>
        </w:rPr>
        <w:t xml:space="preserve">. УСЛОВИЯ ПРИМЕНЕНИЯ И ПОРЯДОК ПРОВЕДЕНИЯ </w:t>
      </w:r>
      <w:bookmarkEnd w:id="172"/>
      <w:r w:rsidR="006C2E8A" w:rsidRPr="00F53EAF">
        <w:rPr>
          <w:b/>
        </w:rPr>
        <w:t>НЕКОНКУРЕНТНЫХ ЗАКУПОК</w:t>
      </w:r>
      <w:r w:rsidRPr="00F53EAF">
        <w:rPr>
          <w:b/>
        </w:rPr>
        <w:t xml:space="preserve"> </w:t>
      </w:r>
      <w:bookmarkEnd w:id="173"/>
    </w:p>
    <w:p w14:paraId="37728181" w14:textId="77777777" w:rsidR="00632ACA" w:rsidRPr="00F53EAF" w:rsidRDefault="00632ACA" w:rsidP="00F53EAF">
      <w:pPr>
        <w:spacing w:after="0" w:line="240" w:lineRule="auto"/>
        <w:jc w:val="both"/>
        <w:rPr>
          <w:rFonts w:ascii="Times New Roman" w:hAnsi="Times New Roman" w:cs="Times New Roman"/>
          <w:b/>
          <w:sz w:val="28"/>
          <w:szCs w:val="28"/>
        </w:rPr>
      </w:pPr>
    </w:p>
    <w:p w14:paraId="3EDF0D34" w14:textId="77777777" w:rsidR="00F074AF" w:rsidRPr="00F53EAF" w:rsidRDefault="00F074AF" w:rsidP="00F53EAF">
      <w:pPr>
        <w:pStyle w:val="2"/>
        <w:spacing w:before="0"/>
        <w:jc w:val="center"/>
        <w:rPr>
          <w:rFonts w:ascii="Times New Roman" w:hAnsi="Times New Roman" w:cs="Times New Roman"/>
          <w:color w:val="auto"/>
          <w:sz w:val="28"/>
          <w:szCs w:val="28"/>
        </w:rPr>
      </w:pPr>
      <w:bookmarkStart w:id="174" w:name="_Toc17705001"/>
      <w:r w:rsidRPr="00F53EAF">
        <w:rPr>
          <w:rFonts w:ascii="Times New Roman" w:hAnsi="Times New Roman"/>
          <w:color w:val="auto"/>
          <w:sz w:val="28"/>
        </w:rPr>
        <w:t>62. Условия применения и порядок проведения запроса оферт в электронной форме</w:t>
      </w:r>
      <w:bookmarkEnd w:id="174"/>
    </w:p>
    <w:p w14:paraId="73CA86F0" w14:textId="77777777" w:rsidR="004A663B" w:rsidRPr="00F53EAF" w:rsidRDefault="004A663B" w:rsidP="00F53EAF">
      <w:pPr>
        <w:spacing w:after="0"/>
        <w:ind w:firstLine="709"/>
        <w:jc w:val="both"/>
        <w:rPr>
          <w:rFonts w:ascii="Times New Roman" w:hAnsi="Times New Roman"/>
          <w:sz w:val="28"/>
        </w:rPr>
      </w:pPr>
    </w:p>
    <w:p w14:paraId="5AD7A810" w14:textId="77777777" w:rsidR="004A663B" w:rsidRPr="00F53EAF" w:rsidRDefault="00F074AF"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62.1. </w:t>
      </w:r>
      <w:r w:rsidR="004A663B" w:rsidRPr="00F53EAF">
        <w:rPr>
          <w:rFonts w:ascii="Times New Roman" w:hAnsi="Times New Roman" w:cs="Times New Roman"/>
          <w:sz w:val="28"/>
          <w:szCs w:val="28"/>
        </w:rPr>
        <w:t xml:space="preserve">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14:paraId="1E575956"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14:paraId="180B04D2" w14:textId="0FE0A650"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w:t>
      </w:r>
      <w:r w:rsidR="00083F63">
        <w:rPr>
          <w:rFonts w:ascii="Times New Roman" w:hAnsi="Times New Roman" w:cs="Times New Roman"/>
          <w:sz w:val="28"/>
          <w:szCs w:val="28"/>
        </w:rPr>
        <w:t>я</w:t>
      </w:r>
      <w:r w:rsidRPr="00F53EAF">
        <w:rPr>
          <w:rFonts w:ascii="Times New Roman" w:hAnsi="Times New Roman" w:cs="Times New Roman"/>
          <w:sz w:val="28"/>
          <w:szCs w:val="28"/>
        </w:rPr>
        <w:t xml:space="preserve"> страны происхождения товара, требовани</w:t>
      </w:r>
      <w:r w:rsidR="00083F63">
        <w:rPr>
          <w:rFonts w:ascii="Times New Roman" w:hAnsi="Times New Roman" w:cs="Times New Roman"/>
          <w:sz w:val="28"/>
          <w:szCs w:val="28"/>
        </w:rPr>
        <w:t>й</w:t>
      </w:r>
      <w:r w:rsidRPr="00F53EAF">
        <w:rPr>
          <w:rFonts w:ascii="Times New Roman" w:hAnsi="Times New Roman" w:cs="Times New Roman"/>
          <w:sz w:val="28"/>
          <w:szCs w:val="28"/>
        </w:rPr>
        <w:t xml:space="preserve"> к товарам;</w:t>
      </w:r>
    </w:p>
    <w:p w14:paraId="79C4B83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соблюдение требования, указанного во втором абзаце пункта 7.7 настоящего Положения.</w:t>
      </w:r>
    </w:p>
    <w:p w14:paraId="0ADB09B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62.3.</w:t>
      </w:r>
      <w:r w:rsidRPr="00F53EAF">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10108A2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14:paraId="658F9C87" w14:textId="77777777" w:rsidR="004A663B" w:rsidRPr="00F53EAF"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5174DC0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14:paraId="0B2900F6"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14:paraId="3F1694BD" w14:textId="2C13386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685C21" w:rsidRPr="00685C21">
        <w:rPr>
          <w:rFonts w:ascii="Times New Roman" w:hAnsi="Times New Roman"/>
          <w:sz w:val="28"/>
        </w:rPr>
        <w:t>описание предмета такой закупки без учета требований части 6.1 статьи 3 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14:paraId="6054F96A"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место, условия и сроки (периоды) поставки товара;</w:t>
      </w:r>
    </w:p>
    <w:p w14:paraId="36F140C8" w14:textId="3618F06E"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r w:rsidR="003C067B" w:rsidRPr="00F53EAF">
        <w:rPr>
          <w:rFonts w:ascii="Times New Roman" w:hAnsi="Times New Roman" w:cs="Times New Roman"/>
          <w:sz w:val="28"/>
          <w:szCs w:val="28"/>
        </w:rPr>
        <w:t xml:space="preserve">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003C067B"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604F1A5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форма, сроки и порядок оплаты товара;</w:t>
      </w:r>
    </w:p>
    <w:p w14:paraId="55B3363A" w14:textId="560FA4D8"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w:t>
      </w:r>
      <w:r w:rsidR="00B657C7"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734441B"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14:paraId="0B25B56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порядок применения официального курса иностранной валюты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40ABD72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порядок, дата начала, дата и время окончания срока подачи оферт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и порядок подведения итогов такой закупки;</w:t>
      </w:r>
    </w:p>
    <w:p w14:paraId="1B68C9C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14:paraId="1E10D6DE"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070FCFC1"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порядок и срок отзыва заявок на участие в закупке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22B3569A" w14:textId="77777777" w:rsidR="00FE0F48" w:rsidRPr="00127B99" w:rsidRDefault="00FE0F48" w:rsidP="00FE0F48">
      <w:pPr>
        <w:widowControl w:val="0"/>
        <w:spacing w:after="0" w:line="240" w:lineRule="auto"/>
        <w:ind w:firstLine="708"/>
        <w:jc w:val="both"/>
        <w:rPr>
          <w:rFonts w:ascii="Times New Roman" w:hAnsi="Times New Roman"/>
          <w:sz w:val="28"/>
        </w:rPr>
      </w:pPr>
      <w:r w:rsidRPr="00127B99">
        <w:rPr>
          <w:rFonts w:ascii="Times New Roman" w:hAnsi="Times New Roman"/>
          <w:sz w:val="28"/>
        </w:rPr>
        <w:t>12) требования к содержанию, форме, оформлению и составу заявки на участие в закупке (при необходимости);</w:t>
      </w:r>
    </w:p>
    <w:p w14:paraId="7F842956" w14:textId="550E2736" w:rsidR="00FE0F48" w:rsidRDefault="00FE0F48" w:rsidP="00FE0F48">
      <w:pPr>
        <w:widowControl w:val="0"/>
        <w:spacing w:after="0" w:line="240" w:lineRule="auto"/>
        <w:ind w:firstLine="708"/>
        <w:jc w:val="both"/>
        <w:rPr>
          <w:rFonts w:ascii="Times New Roman" w:hAnsi="Times New Roman" w:cs="Times New Roman"/>
          <w:sz w:val="28"/>
          <w:szCs w:val="28"/>
        </w:rPr>
      </w:pPr>
      <w:r w:rsidRPr="00127B99">
        <w:rPr>
          <w:rFonts w:ascii="Times New Roman" w:hAnsi="Times New Roman"/>
          <w:sz w:val="28"/>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127B99">
        <w:rPr>
          <w:rFonts w:ascii="Times New Roman" w:hAnsi="Times New Roman"/>
          <w:sz w:val="28"/>
        </w:rPr>
        <w:br/>
      </w:r>
      <w:r w:rsidRPr="00127B99">
        <w:rPr>
          <w:rFonts w:ascii="Times New Roman" w:hAnsi="Times New Roman"/>
          <w:sz w:val="28"/>
        </w:rPr>
        <w:lastRenderedPageBreak/>
        <w:t>в подпункте 1 пункта 62.7 Положения);</w:t>
      </w:r>
    </w:p>
    <w:p w14:paraId="04A1CF12" w14:textId="3F9837AE"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FE0F48">
        <w:rPr>
          <w:rFonts w:ascii="Times New Roman" w:hAnsi="Times New Roman" w:cs="Times New Roman"/>
          <w:sz w:val="28"/>
          <w:szCs w:val="28"/>
        </w:rPr>
        <w:t>4</w:t>
      </w:r>
      <w:r w:rsidRPr="00F53EAF">
        <w:rPr>
          <w:rFonts w:ascii="Times New Roman" w:hAnsi="Times New Roman" w:cs="Times New Roman"/>
          <w:sz w:val="28"/>
          <w:szCs w:val="28"/>
        </w:rPr>
        <w:t>) порядок и срок внесения изменений в заявки на участие в закупке;</w:t>
      </w:r>
    </w:p>
    <w:p w14:paraId="4E91A29B" w14:textId="08CED68D"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FE0F48">
        <w:rPr>
          <w:rFonts w:ascii="Times New Roman" w:hAnsi="Times New Roman" w:cs="Times New Roman"/>
          <w:sz w:val="28"/>
          <w:szCs w:val="28"/>
        </w:rPr>
        <w:t>5</w:t>
      </w:r>
      <w:r w:rsidRPr="00F53EAF">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4417EF92" w14:textId="65E90769"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FE0F48">
        <w:rPr>
          <w:rFonts w:ascii="Times New Roman" w:hAnsi="Times New Roman" w:cs="Times New Roman"/>
          <w:sz w:val="28"/>
          <w:szCs w:val="28"/>
        </w:rPr>
        <w:t>6</w:t>
      </w:r>
      <w:r w:rsidRPr="00F53EAF">
        <w:rPr>
          <w:rFonts w:ascii="Times New Roman" w:hAnsi="Times New Roman" w:cs="Times New Roman"/>
          <w:sz w:val="28"/>
          <w:szCs w:val="28"/>
        </w:rPr>
        <w:t>) дата рассмотрения оферт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подведения итогов такой закупки. При этом срок рассмотрения оферт не должен превышать </w:t>
      </w:r>
      <w:r w:rsidR="00127B99">
        <w:rPr>
          <w:rFonts w:ascii="Times New Roman" w:hAnsi="Times New Roman" w:cs="Times New Roman"/>
          <w:sz w:val="28"/>
          <w:szCs w:val="28"/>
        </w:rPr>
        <w:t>десять</w:t>
      </w:r>
      <w:r w:rsidRPr="00F53EAF">
        <w:rPr>
          <w:rFonts w:ascii="Times New Roman" w:hAnsi="Times New Roman" w:cs="Times New Roman"/>
          <w:sz w:val="28"/>
          <w:szCs w:val="28"/>
        </w:rPr>
        <w:t xml:space="preserve"> рабочих дней со дня окончания срока подачи таких оферт;</w:t>
      </w:r>
    </w:p>
    <w:p w14:paraId="654E9704" w14:textId="6849E572" w:rsidR="004A663B" w:rsidRPr="00F53EAF" w:rsidRDefault="004A663B"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1</w:t>
      </w:r>
      <w:r w:rsidR="00FE0F48">
        <w:rPr>
          <w:rFonts w:ascii="Times New Roman" w:eastAsia="Calibri" w:hAnsi="Times New Roman" w:cs="Times New Roman"/>
          <w:sz w:val="28"/>
          <w:szCs w:val="28"/>
        </w:rPr>
        <w:t>7</w:t>
      </w:r>
      <w:r w:rsidRPr="00F53EAF">
        <w:rPr>
          <w:rFonts w:ascii="Times New Roman" w:eastAsia="Calibri" w:hAnsi="Times New Roman" w:cs="Times New Roman"/>
          <w:sz w:val="28"/>
          <w:szCs w:val="28"/>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F53EAF">
        <w:rPr>
          <w:rFonts w:ascii="Times New Roman" w:eastAsia="Calibri" w:hAnsi="Times New Roman" w:cs="Times New Roman"/>
          <w:sz w:val="28"/>
          <w:szCs w:val="28"/>
          <w:lang w:val="en-US"/>
        </w:rPr>
        <w:t> </w:t>
      </w:r>
      <w:r w:rsidRPr="00F53EAF">
        <w:rPr>
          <w:rFonts w:ascii="Times New Roman" w:eastAsia="Calibri" w:hAnsi="Times New Roman" w:cs="Times New Roman"/>
          <w:sz w:val="28"/>
          <w:szCs w:val="28"/>
        </w:rPr>
        <w:t>указание на то, что обеспечение заявки не требуется;</w:t>
      </w:r>
    </w:p>
    <w:p w14:paraId="130472A3" w14:textId="7F9BCC3D"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FE0F48">
        <w:rPr>
          <w:rFonts w:ascii="Times New Roman" w:hAnsi="Times New Roman" w:cs="Times New Roman"/>
          <w:sz w:val="28"/>
          <w:szCs w:val="28"/>
        </w:rPr>
        <w:t>8</w:t>
      </w:r>
      <w:r w:rsidRPr="00F53EAF">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11693659" w14:textId="77777777" w:rsidR="00127B99" w:rsidRPr="00127B99" w:rsidRDefault="00127B99" w:rsidP="00127B99">
      <w:pPr>
        <w:widowControl w:val="0"/>
        <w:spacing w:after="0" w:line="240" w:lineRule="auto"/>
        <w:ind w:firstLine="708"/>
        <w:jc w:val="both"/>
        <w:rPr>
          <w:rFonts w:ascii="Times New Roman" w:hAnsi="Times New Roman"/>
          <w:sz w:val="28"/>
        </w:rPr>
      </w:pPr>
      <w:r w:rsidRPr="00127B99">
        <w:rPr>
          <w:rFonts w:ascii="Times New Roman" w:hAnsi="Times New Roman"/>
          <w:sz w:val="28"/>
        </w:rPr>
        <w:t xml:space="preserve">19) размер (в денежном выражении), порядок предоставления обеспечения </w:t>
      </w:r>
      <w:r w:rsidRPr="00127B99">
        <w:rPr>
          <w:rFonts w:ascii="Times New Roman" w:hAnsi="Times New Roman"/>
          <w:spacing w:val="-4"/>
          <w:sz w:val="28"/>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127B99">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C56A257" w14:textId="77777777" w:rsidR="00127B99" w:rsidRPr="00127B99" w:rsidRDefault="00127B99" w:rsidP="00127B99">
      <w:pPr>
        <w:widowControl w:val="0"/>
        <w:spacing w:after="0" w:line="240" w:lineRule="auto"/>
        <w:ind w:firstLine="708"/>
        <w:jc w:val="both"/>
        <w:rPr>
          <w:rFonts w:ascii="Times New Roman" w:hAnsi="Times New Roman"/>
          <w:sz w:val="28"/>
        </w:rPr>
      </w:pPr>
      <w:r w:rsidRPr="00127B99">
        <w:rPr>
          <w:rFonts w:ascii="Times New Roman" w:hAnsi="Times New Roman"/>
          <w:sz w:val="28"/>
        </w:rPr>
        <w:t>20) указание на антидемпинговые меры и их описание согласно требованиям главы 23 настоящего Положения;</w:t>
      </w:r>
    </w:p>
    <w:p w14:paraId="729EAB4F" w14:textId="77777777" w:rsidR="00127B99" w:rsidRDefault="00127B99" w:rsidP="00127B99">
      <w:pPr>
        <w:widowControl w:val="0"/>
        <w:spacing w:after="0" w:line="240" w:lineRule="auto"/>
        <w:ind w:firstLine="708"/>
        <w:jc w:val="both"/>
        <w:rPr>
          <w:rFonts w:ascii="Times New Roman" w:hAnsi="Times New Roman"/>
          <w:sz w:val="28"/>
        </w:rPr>
      </w:pPr>
      <w:r w:rsidRPr="00127B99">
        <w:rPr>
          <w:rFonts w:ascii="Times New Roman" w:hAnsi="Times New Roman"/>
          <w:sz w:val="28"/>
        </w:rPr>
        <w:t>21) сведения, предусмотренные в пункте 13.2 настоящего Положения;</w:t>
      </w:r>
    </w:p>
    <w:p w14:paraId="4C1EEF62" w14:textId="77777777" w:rsidR="00127B99" w:rsidRDefault="00127B99" w:rsidP="00127B99">
      <w:pPr>
        <w:widowControl w:val="0"/>
        <w:spacing w:after="0" w:line="240" w:lineRule="auto"/>
        <w:ind w:firstLine="708"/>
        <w:jc w:val="both"/>
        <w:rPr>
          <w:rFonts w:ascii="Times New Roman" w:hAnsi="Times New Roman"/>
          <w:sz w:val="28"/>
        </w:rPr>
      </w:pPr>
      <w:r w:rsidRPr="00127B99">
        <w:rPr>
          <w:rFonts w:ascii="Times New Roman" w:hAnsi="Times New Roman"/>
          <w:sz w:val="28"/>
        </w:rPr>
        <w:t>22</w:t>
      </w:r>
      <w:r>
        <w:rPr>
          <w:rFonts w:ascii="Times New Roman" w:hAnsi="Times New Roman"/>
          <w:sz w:val="28"/>
        </w:rPr>
        <w:t xml:space="preserve">)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3E5F01BC" w14:textId="59D25BD7" w:rsidR="004A663B" w:rsidRPr="00F53EAF" w:rsidRDefault="00127B99" w:rsidP="00127B99">
      <w:pPr>
        <w:widowControl w:val="0"/>
        <w:spacing w:after="0" w:line="240" w:lineRule="auto"/>
        <w:ind w:firstLine="708"/>
        <w:jc w:val="both"/>
        <w:rPr>
          <w:rFonts w:ascii="Times New Roman" w:hAnsi="Times New Roman" w:cs="Times New Roman"/>
          <w:sz w:val="28"/>
          <w:szCs w:val="28"/>
        </w:rPr>
      </w:pPr>
      <w:r w:rsidRPr="00127B99">
        <w:rPr>
          <w:rFonts w:ascii="Times New Roman" w:hAnsi="Times New Roman"/>
          <w:sz w:val="28"/>
        </w:rPr>
        <w:t>23</w:t>
      </w:r>
      <w:r>
        <w:rPr>
          <w:rFonts w:ascii="Times New Roman" w:hAnsi="Times New Roman"/>
          <w:sz w:val="28"/>
        </w:rPr>
        <w:t>) возможность заказчика изменить условия договора в случаях, предусмотренных настоящим Положением.</w:t>
      </w:r>
    </w:p>
    <w:p w14:paraId="5DD24D68" w14:textId="77777777" w:rsidR="004A663B" w:rsidRPr="00F53EAF" w:rsidRDefault="004A663B" w:rsidP="00F53EAF">
      <w:pPr>
        <w:pStyle w:val="formattext"/>
        <w:widowControl w:val="0"/>
        <w:spacing w:before="0" w:beforeAutospacing="0" w:after="0" w:afterAutospacing="0"/>
        <w:ind w:firstLine="708"/>
        <w:jc w:val="both"/>
        <w:rPr>
          <w:sz w:val="28"/>
          <w:szCs w:val="28"/>
        </w:rPr>
      </w:pPr>
      <w:r w:rsidRPr="00F53EAF">
        <w:rPr>
          <w:sz w:val="28"/>
          <w:szCs w:val="28"/>
        </w:rPr>
        <w:t>62.8.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67F06CE4" w14:textId="77777777" w:rsidR="004A663B" w:rsidRPr="00F53EAF" w:rsidRDefault="004A663B"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0D8E461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2622A87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14:paraId="1AA65A44"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62.12. Заказчик вправе внести изменения в извещение и (или) документацию о запросе оферт в соответствии с положениями главы 9 настоящего Положения.</w:t>
      </w:r>
    </w:p>
    <w:p w14:paraId="7AE1A589" w14:textId="77777777" w:rsidR="004A663B" w:rsidRPr="00F53EAF"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3D9879DF"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1D8838A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454C3363"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62.16. Заявка на участие в запросе оферт должна содержать:</w:t>
      </w:r>
    </w:p>
    <w:p w14:paraId="175C262C" w14:textId="77777777" w:rsidR="00533EA3" w:rsidRPr="00F53EAF" w:rsidRDefault="00533EA3" w:rsidP="00F53EAF">
      <w:pPr>
        <w:pStyle w:val="ConsPlusNormal"/>
        <w:widowControl w:val="0"/>
        <w:tabs>
          <w:tab w:val="left" w:pos="709"/>
        </w:tabs>
        <w:ind w:firstLine="709"/>
        <w:jc w:val="both"/>
      </w:pPr>
      <w:r w:rsidRPr="00F53EAF">
        <w:t>1) согласие участника закупки на поставку товара на условиях, предусмотренных извещением и документацией;</w:t>
      </w:r>
    </w:p>
    <w:p w14:paraId="45312B38" w14:textId="77777777" w:rsidR="00533EA3" w:rsidRPr="00F53EAF" w:rsidRDefault="00533EA3" w:rsidP="00F53EAF">
      <w:pPr>
        <w:pStyle w:val="ConsPlusNormal"/>
        <w:widowControl w:val="0"/>
        <w:tabs>
          <w:tab w:val="left" w:pos="709"/>
        </w:tabs>
        <w:ind w:firstLine="709"/>
        <w:jc w:val="both"/>
      </w:pPr>
      <w:r w:rsidRPr="00F53EAF">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A53D6E4" w14:textId="77777777" w:rsidR="00533EA3" w:rsidRPr="00F53EAF" w:rsidRDefault="00533EA3" w:rsidP="00F53EAF">
      <w:pPr>
        <w:pStyle w:val="ConsPlusNormal"/>
        <w:widowControl w:val="0"/>
        <w:tabs>
          <w:tab w:val="left" w:pos="709"/>
        </w:tabs>
        <w:ind w:firstLine="709"/>
        <w:jc w:val="both"/>
      </w:pPr>
      <w:r w:rsidRPr="00F53EAF">
        <w:t xml:space="preserve">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w:t>
      </w:r>
      <w:r w:rsidRPr="00F53EAF">
        <w:lastRenderedPageBreak/>
        <w:t>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4D67B09C" w14:textId="77777777" w:rsidR="00533EA3" w:rsidRPr="00F53EAF" w:rsidRDefault="00533EA3" w:rsidP="00F53EAF">
      <w:pPr>
        <w:pStyle w:val="ConsPlusNormal"/>
        <w:widowControl w:val="0"/>
        <w:tabs>
          <w:tab w:val="left" w:pos="709"/>
        </w:tabs>
        <w:ind w:firstLine="709"/>
        <w:jc w:val="both"/>
      </w:pPr>
      <w:r w:rsidRPr="00F53EAF">
        <w:t xml:space="preserve">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DEF2AF6" w14:textId="77777777" w:rsidR="00533EA3" w:rsidRPr="00F53EAF" w:rsidRDefault="00533EA3" w:rsidP="00F53EAF">
      <w:pPr>
        <w:pStyle w:val="ConsPlusNormal"/>
        <w:widowControl w:val="0"/>
        <w:tabs>
          <w:tab w:val="left" w:pos="709"/>
        </w:tabs>
        <w:ind w:firstLine="709"/>
        <w:jc w:val="both"/>
      </w:pPr>
      <w:r w:rsidRPr="00F53EAF">
        <w:t>5) копии учредительных документов участника закупки (для юридических лиц);</w:t>
      </w:r>
    </w:p>
    <w:p w14:paraId="7B4FF47C" w14:textId="77777777" w:rsidR="00533EA3" w:rsidRPr="00F53EAF" w:rsidRDefault="00533EA3" w:rsidP="00F53EAF">
      <w:pPr>
        <w:pStyle w:val="ConsPlusNormal"/>
        <w:widowControl w:val="0"/>
        <w:tabs>
          <w:tab w:val="left" w:pos="709"/>
        </w:tabs>
        <w:jc w:val="both"/>
      </w:pPr>
      <w:r w:rsidRPr="00F53EAF">
        <w:tab/>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оферт</w:t>
      </w:r>
      <w:r w:rsidRPr="00F53EAF">
        <w:rPr>
          <w:rStyle w:val="ab"/>
        </w:rPr>
        <w:footnoteReference w:id="21"/>
      </w:r>
      <w:r w:rsidRPr="00F53EAF">
        <w:t>, обеспечения исполнения договора</w:t>
      </w:r>
      <w:r w:rsidRPr="00F53EAF">
        <w:rPr>
          <w:rStyle w:val="ab"/>
        </w:rPr>
        <w:footnoteReference w:id="22"/>
      </w:r>
      <w:r w:rsidRPr="00F53EAF">
        <w:t>, обеспечения гарантийных обязательств</w:t>
      </w:r>
      <w:r w:rsidRPr="00F53EAF">
        <w:rPr>
          <w:rStyle w:val="ab"/>
        </w:rPr>
        <w:footnoteReference w:id="23"/>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45632013" w14:textId="00B4E7C3" w:rsidR="00533EA3" w:rsidRPr="00F53EAF" w:rsidRDefault="00533EA3" w:rsidP="00F53EAF">
      <w:pPr>
        <w:pStyle w:val="ConsPlusNormal"/>
        <w:widowControl w:val="0"/>
        <w:tabs>
          <w:tab w:val="left" w:pos="709"/>
        </w:tabs>
        <w:ind w:firstLine="709"/>
        <w:jc w:val="both"/>
      </w:pPr>
      <w:r w:rsidRPr="00F53EAF">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F53EAF">
        <w:rPr>
          <w:lang w:val="en-US"/>
        </w:rPr>
        <w:t> </w:t>
      </w:r>
      <w:r w:rsidRPr="00F53EAF">
        <w:t xml:space="preserve">подпунктами 2 – </w:t>
      </w:r>
      <w:r w:rsidR="005600F3">
        <w:t>11</w:t>
      </w:r>
      <w:r w:rsidRPr="00F53EAF">
        <w:t xml:space="preserve"> пункта 12.1 настоящего Положения;</w:t>
      </w:r>
    </w:p>
    <w:p w14:paraId="06D24974" w14:textId="77777777" w:rsidR="00533EA3" w:rsidRPr="00F53EAF" w:rsidRDefault="00533EA3" w:rsidP="00F53EAF">
      <w:pPr>
        <w:pStyle w:val="ConsPlusNormal"/>
        <w:widowControl w:val="0"/>
        <w:tabs>
          <w:tab w:val="left" w:pos="709"/>
        </w:tabs>
        <w:ind w:firstLine="709"/>
        <w:jc w:val="both"/>
      </w:pPr>
      <w:r w:rsidRPr="00F53EAF">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4C58A4BB" w14:textId="77777777" w:rsidR="00533EA3" w:rsidRPr="00F53EAF" w:rsidRDefault="00533EA3" w:rsidP="00F53EAF">
      <w:pPr>
        <w:pStyle w:val="ConsPlusNormal"/>
        <w:widowControl w:val="0"/>
        <w:tabs>
          <w:tab w:val="left" w:pos="709"/>
        </w:tabs>
        <w:ind w:firstLine="709"/>
        <w:jc w:val="both"/>
      </w:pPr>
      <w:r w:rsidRPr="00F53EAF">
        <w:lastRenderedPageBreak/>
        <w:t xml:space="preserve">9)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запроса оферт;</w:t>
      </w:r>
    </w:p>
    <w:p w14:paraId="7FB47F9C" w14:textId="77777777" w:rsidR="00533EA3" w:rsidRPr="00F53EAF" w:rsidRDefault="00533EA3" w:rsidP="00F53EAF">
      <w:pPr>
        <w:pStyle w:val="ConsPlusNormal"/>
        <w:widowControl w:val="0"/>
        <w:tabs>
          <w:tab w:val="left" w:pos="709"/>
        </w:tabs>
        <w:ind w:firstLine="709"/>
        <w:jc w:val="both"/>
      </w:pPr>
      <w:r w:rsidRPr="00F53EAF">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p>
    <w:p w14:paraId="4A90702B" w14:textId="77777777" w:rsidR="00533EA3" w:rsidRPr="00F53EAF" w:rsidRDefault="00533EA3" w:rsidP="00F53EAF">
      <w:pPr>
        <w:pStyle w:val="ConsPlusNormal"/>
        <w:widowControl w:val="0"/>
        <w:tabs>
          <w:tab w:val="left" w:pos="709"/>
        </w:tabs>
        <w:ind w:firstLine="709"/>
        <w:jc w:val="both"/>
      </w:pPr>
      <w:r w:rsidRPr="00F53EAF">
        <w:t>11) иную информацию и документы, предусмотренные извещением и (или) документацией о проведении запроса оферт.</w:t>
      </w:r>
    </w:p>
    <w:p w14:paraId="222BFC1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62.17. Участник запроса оферт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0C71AE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62.18. Участник запроса оферт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14:paraId="004069A7" w14:textId="77777777" w:rsidR="00533EA3" w:rsidRPr="00F53EAF" w:rsidRDefault="00533EA3" w:rsidP="00F53EAF">
      <w:pPr>
        <w:pStyle w:val="ConsPlusNormal"/>
        <w:widowControl w:val="0"/>
        <w:tabs>
          <w:tab w:val="left" w:pos="709"/>
        </w:tabs>
        <w:jc w:val="both"/>
        <w:rPr>
          <w:rFonts w:eastAsia="Times New Roman"/>
        </w:rPr>
      </w:pPr>
      <w:r w:rsidRPr="00F53EAF">
        <w:rPr>
          <w:rFonts w:eastAsia="Times New Roman"/>
        </w:rPr>
        <w:tab/>
        <w:t>62.19.</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221D687" w14:textId="77777777" w:rsidR="00533EA3" w:rsidRPr="00F53EAF" w:rsidRDefault="00533EA3"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14:paraId="272FCEFD" w14:textId="77777777" w:rsidR="00533EA3" w:rsidRPr="00F53EAF" w:rsidRDefault="00533EA3"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70248EE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62.22. </w:t>
      </w:r>
      <w:r w:rsidRPr="00F53EAF">
        <w:rPr>
          <w:rFonts w:ascii="Times New Roman" w:eastAsia="Times New Roman" w:hAnsi="Times New Roman" w:cs="Times New Roman"/>
          <w:sz w:val="28"/>
          <w:szCs w:val="28"/>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458A5F2D"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14:paraId="68720A8D"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lastRenderedPageBreak/>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62.16 настоящего Положения,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7A0BAED1"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14:paraId="2D3E81D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14:paraId="5207B69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запроса оферт;</w:t>
      </w:r>
    </w:p>
    <w:p w14:paraId="0CF4ECD8"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2B2EC51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14:paraId="3C4C5DD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14:paraId="58B91AC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045596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0F8389B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4477F15"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05E332A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781B0B54"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lastRenderedPageBreak/>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408E8D7A"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37D653D1"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345A523E"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0811DBC9"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w:t>
      </w:r>
      <w:r w:rsidRPr="00F53EAF">
        <w:rPr>
          <w:rFonts w:ascii="Times New Roman" w:eastAsia="Times New Roman" w:hAnsi="Times New Roman" w:cs="Times New Roman"/>
          <w:sz w:val="28"/>
          <w:szCs w:val="28"/>
        </w:rPr>
        <w:t>.25. Протокол рассмотрения заявок на участие в запросе оферт</w:t>
      </w:r>
      <w:r w:rsidRPr="00F53EAF">
        <w:rPr>
          <w:rFonts w:ascii="Times New Roman" w:hAnsi="Times New Roman" w:cs="Times New Roman"/>
          <w:sz w:val="28"/>
          <w:szCs w:val="28"/>
        </w:rPr>
        <w:t xml:space="preserve"> 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14:paraId="30295788"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запрос оферт признается несостоявшимся. </w:t>
      </w:r>
    </w:p>
    <w:p w14:paraId="3D0FC802"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2178D922" w14:textId="75DC6414" w:rsidR="00533EA3" w:rsidRPr="00F53EAF" w:rsidRDefault="00533EA3" w:rsidP="00F53EAF">
      <w:pPr>
        <w:widowControl w:val="0"/>
        <w:spacing w:after="0" w:line="240" w:lineRule="auto"/>
        <w:ind w:firstLine="709"/>
        <w:jc w:val="both"/>
      </w:pPr>
      <w:r w:rsidRPr="00F53EAF">
        <w:rPr>
          <w:rFonts w:ascii="Times New Roman" w:hAnsi="Times New Roman" w:cs="Times New Roman"/>
          <w:spacing w:val="-2"/>
          <w:sz w:val="28"/>
          <w:szCs w:val="28"/>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 xml:space="preserve">вправе провести новую </w:t>
      </w:r>
      <w:r w:rsidR="003D1913" w:rsidRPr="00F53EAF">
        <w:rPr>
          <w:rFonts w:ascii="Times New Roman" w:hAnsi="Times New Roman"/>
          <w:sz w:val="28"/>
        </w:rPr>
        <w:t>закупку, за исключением закупки у единственного поставщика (исполнителя, подрядчика), предусмотренной подпунктом 3 пункта 63.1 Положения.</w:t>
      </w:r>
    </w:p>
    <w:p w14:paraId="342EB01D"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62.28. Договор по результатам проведения запроса оферт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 xml:space="preserve">сумма цен единиц) товара не могут превышать соответственно начальную (максимальную) цену </w:t>
      </w:r>
      <w:proofErr w:type="gramStart"/>
      <w:r w:rsidRPr="00F53EAF">
        <w:rPr>
          <w:rFonts w:ascii="Times New Roman" w:hAnsi="Times New Roman" w:cs="Times New Roman"/>
          <w:sz w:val="28"/>
          <w:szCs w:val="28"/>
        </w:rPr>
        <w:t>договора</w:t>
      </w:r>
      <w:proofErr w:type="gramEnd"/>
      <w:r w:rsidRPr="00F53EAF">
        <w:rPr>
          <w:rFonts w:ascii="Times New Roman" w:hAnsi="Times New Roman" w:cs="Times New Roman"/>
          <w:sz w:val="28"/>
          <w:szCs w:val="28"/>
        </w:rPr>
        <w:t xml:space="preserve"> либо начальную цену единицы (сумму цен единиц) товара и максимальное значение цены договора, указанные в извещении об осуществлении закупки.</w:t>
      </w:r>
    </w:p>
    <w:p w14:paraId="7E271C4D" w14:textId="77777777" w:rsidR="00533EA3" w:rsidRPr="00F53EAF" w:rsidRDefault="00533EA3" w:rsidP="00F53EAF">
      <w:pPr>
        <w:widowControl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3D75B906"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62.30.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запроса оферт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6847E92E"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62.31. Победитель закупки, единственный участник закупки в </w:t>
      </w:r>
      <w:r w:rsidRPr="00F53EAF">
        <w:rPr>
          <w:rFonts w:ascii="Times New Roman" w:hAnsi="Times New Roman" w:cs="Times New Roman"/>
          <w:sz w:val="28"/>
          <w:szCs w:val="28"/>
        </w:rPr>
        <w:lastRenderedPageBreak/>
        <w:t>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9C966EC"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E7E4414"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3D066CA9"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836E7B"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Положения. </w:t>
      </w:r>
    </w:p>
    <w:p w14:paraId="5F322B6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22B86D5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184717F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7A6F4082"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190ABD0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4C0199EB"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747A9BF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наличие в составе заявки такого участника закупки недостоверных сведений, предоставление которых требовалось в соответствии с условиями </w:t>
      </w:r>
      <w:r w:rsidRPr="00F53EAF">
        <w:rPr>
          <w:rFonts w:ascii="Times New Roman" w:hAnsi="Times New Roman" w:cs="Times New Roman"/>
          <w:sz w:val="28"/>
          <w:szCs w:val="28"/>
        </w:rPr>
        <w:lastRenderedPageBreak/>
        <w:t>извещения и (или) документации о закупке;</w:t>
      </w:r>
    </w:p>
    <w:p w14:paraId="5EEB3AB0" w14:textId="77777777" w:rsidR="003D191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3D1913" w:rsidRPr="00F53EAF">
        <w:rPr>
          <w:rFonts w:ascii="Times New Roman" w:hAnsi="Times New Roman" w:cs="Times New Roman"/>
          <w:sz w:val="28"/>
          <w:szCs w:val="28"/>
        </w:rPr>
        <w:t>;</w:t>
      </w:r>
    </w:p>
    <w:p w14:paraId="1EBD6902" w14:textId="0381C44F" w:rsidR="00533EA3" w:rsidRPr="00F53EAF" w:rsidRDefault="003D1913"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533EA3" w:rsidRPr="00F53EAF">
        <w:rPr>
          <w:rFonts w:ascii="Times New Roman" w:hAnsi="Times New Roman" w:cs="Times New Roman"/>
          <w:sz w:val="28"/>
          <w:szCs w:val="28"/>
        </w:rPr>
        <w:t xml:space="preserve"> </w:t>
      </w:r>
    </w:p>
    <w:p w14:paraId="637240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14:paraId="311A9EB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6548E31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383DFF0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3D6D25B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1F4D324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6F8EA23C"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Положения.</w:t>
      </w:r>
    </w:p>
    <w:p w14:paraId="4DF2CCD6"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76A8FD1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4C0242E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0DCD99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14:paraId="2B07D19C" w14:textId="237FACDE" w:rsidR="00F074AF" w:rsidRPr="00F53EAF" w:rsidRDefault="00533EA3" w:rsidP="00F53EAF">
      <w:pPr>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66012A95" w14:textId="77777777" w:rsidR="00F074AF" w:rsidRPr="00F53EAF" w:rsidRDefault="00F074AF" w:rsidP="00F53EAF">
      <w:bookmarkStart w:id="175" w:name="_Toc529531889"/>
    </w:p>
    <w:p w14:paraId="55CB78F5" w14:textId="77777777" w:rsidR="00632ACA" w:rsidRPr="00F53EAF" w:rsidRDefault="00E771C1" w:rsidP="00F53EAF">
      <w:pPr>
        <w:pStyle w:val="2"/>
        <w:spacing w:before="0"/>
        <w:jc w:val="center"/>
        <w:rPr>
          <w:rFonts w:ascii="Times New Roman" w:hAnsi="Times New Roman" w:cs="Times New Roman"/>
          <w:color w:val="auto"/>
          <w:sz w:val="28"/>
          <w:szCs w:val="28"/>
        </w:rPr>
      </w:pPr>
      <w:bookmarkStart w:id="176" w:name="_Toc17705002"/>
      <w:r w:rsidRPr="00F53EAF">
        <w:rPr>
          <w:rFonts w:ascii="Times New Roman" w:hAnsi="Times New Roman" w:cs="Times New Roman"/>
          <w:color w:val="auto"/>
          <w:sz w:val="28"/>
          <w:szCs w:val="28"/>
        </w:rPr>
        <w:t>6</w:t>
      </w:r>
      <w:r w:rsidR="00305AFA"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w:t>
      </w:r>
      <w:r w:rsidR="00054AFC" w:rsidRPr="00F53EAF">
        <w:rPr>
          <w:rFonts w:ascii="Times New Roman" w:hAnsi="Times New Roman" w:cs="Times New Roman"/>
          <w:color w:val="auto"/>
          <w:sz w:val="28"/>
          <w:szCs w:val="28"/>
        </w:rPr>
        <w:t> </w:t>
      </w:r>
      <w:r w:rsidR="002A1534" w:rsidRPr="00F53EAF">
        <w:rPr>
          <w:rFonts w:ascii="Times New Roman" w:hAnsi="Times New Roman" w:cs="Times New Roman"/>
          <w:color w:val="auto"/>
          <w:sz w:val="28"/>
          <w:szCs w:val="28"/>
        </w:rPr>
        <w:t>Условия применения и порядок проведения закупки у единственного поставщика (подрядчика, исполнителя)</w:t>
      </w:r>
      <w:bookmarkEnd w:id="176"/>
    </w:p>
    <w:p w14:paraId="79EC3F3E" w14:textId="77777777" w:rsidR="00F935A6" w:rsidRPr="00F53EAF" w:rsidRDefault="00F935A6" w:rsidP="00F53EAF">
      <w:pPr>
        <w:spacing w:after="0" w:line="240" w:lineRule="auto"/>
        <w:ind w:firstLine="709"/>
        <w:jc w:val="both"/>
        <w:rPr>
          <w:rFonts w:ascii="Times New Roman" w:hAnsi="Times New Roman" w:cs="Times New Roman"/>
          <w:sz w:val="28"/>
          <w:szCs w:val="28"/>
        </w:rPr>
      </w:pPr>
    </w:p>
    <w:p w14:paraId="30830B6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63.1.</w:t>
      </w:r>
      <w:r w:rsidRPr="00F53EAF">
        <w:rPr>
          <w:rStyle w:val="ab"/>
          <w:rFonts w:ascii="Times New Roman" w:hAnsi="Times New Roman" w:cs="Times New Roman"/>
          <w:sz w:val="28"/>
          <w:szCs w:val="28"/>
        </w:rPr>
        <w:footnoteReference w:id="24"/>
      </w:r>
      <w:r w:rsidRPr="00F53EAF">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14:paraId="7D5658BF" w14:textId="77777777" w:rsidR="00B60AE5" w:rsidRPr="00F53EAF" w:rsidRDefault="00533EA3"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 </w:t>
      </w:r>
      <w:r w:rsidR="00B60AE5" w:rsidRPr="00F53EAF">
        <w:rPr>
          <w:rFonts w:ascii="Times New Roman" w:hAnsi="Times New Roman" w:cs="Times New Roman"/>
          <w:spacing w:val="6"/>
          <w:sz w:val="28"/>
          <w:szCs w:val="28"/>
        </w:rPr>
        <w:t>осуществление закупки товара, работы или услуги на сумму, не превышающую один миллион рублей:</w:t>
      </w:r>
    </w:p>
    <w:p w14:paraId="749781C8" w14:textId="77777777"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а) с использованием функционала электронных площадок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w:t>
      </w:r>
    </w:p>
    <w:p w14:paraId="735AD329" w14:textId="77777777"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б) без использования электронных магазинов.</w:t>
      </w:r>
    </w:p>
    <w:p w14:paraId="2E58313A" w14:textId="544D1A1D" w:rsidR="00533EA3" w:rsidRPr="00F53EAF" w:rsidRDefault="00B60A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r w:rsidR="00533EA3" w:rsidRPr="00F53EAF">
        <w:rPr>
          <w:rFonts w:ascii="Times New Roman" w:hAnsi="Times New Roman" w:cs="Times New Roman"/>
          <w:sz w:val="28"/>
          <w:szCs w:val="28"/>
        </w:rPr>
        <w:t>;</w:t>
      </w:r>
    </w:p>
    <w:p w14:paraId="08653F4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условиях, предусмотренных извещением, документацией о закупке, по цене,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14:paraId="2F38A1D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w:t>
      </w:r>
      <w:r w:rsidRPr="00F53EAF">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14:paraId="2AA681C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провести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50CDE871" w14:textId="77777777" w:rsidR="00533EA3" w:rsidRPr="00F53EAF" w:rsidRDefault="00533EA3" w:rsidP="00F53EAF">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ab/>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в</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r w:rsidRPr="00F53EAF">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снижению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F53EAF">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065B0A86"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заключить договор на основании настоящего подпункта </w:t>
      </w:r>
      <w:r w:rsidRPr="00F53EAF">
        <w:rPr>
          <w:rFonts w:ascii="Times New Roman" w:eastAsia="Times New Roman" w:hAnsi="Times New Roman" w:cs="Times New Roman"/>
          <w:sz w:val="28"/>
          <w:szCs w:val="28"/>
        </w:rPr>
        <w:lastRenderedPageBreak/>
        <w:t>не ранее чем через десять дней и не позднее чем через двадцать дней со дня размещения в ЕИС протокола о признании закупки несостоявшейся.</w:t>
      </w:r>
    </w:p>
    <w:p w14:paraId="6DAF777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7F87FB2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1EBC0ED2"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2F91528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7518B0E7"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4F478B4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w:t>
      </w:r>
      <w:r w:rsidRPr="00F53EAF">
        <w:rPr>
          <w:rFonts w:ascii="Times New Roman" w:hAnsi="Times New Roman" w:cs="Times New Roman"/>
          <w:sz w:val="28"/>
          <w:szCs w:val="28"/>
        </w:rPr>
        <w:lastRenderedPageBreak/>
        <w:t>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пропорциональным уменьшением цены договора;</w:t>
      </w:r>
    </w:p>
    <w:p w14:paraId="06B6D1E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2EA02E3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521ABC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14:paraId="66BA272F" w14:textId="2123570C"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 оказание услуг по водоснабжению, водоотведению, теплоснабжению, обращению с твердыми коммунальными (бытовыми) отходами, </w:t>
      </w:r>
      <w:r w:rsidR="007C629C" w:rsidRPr="00F53EAF">
        <w:rPr>
          <w:rFonts w:ascii="Times New Roman" w:hAnsi="Times New Roman"/>
          <w:sz w:val="28"/>
        </w:rPr>
        <w:t xml:space="preserve">отходами </w:t>
      </w:r>
      <w:r w:rsidR="007C629C" w:rsidRPr="00F53EAF">
        <w:rPr>
          <w:rFonts w:ascii="Times New Roman" w:hAnsi="Times New Roman"/>
          <w:sz w:val="28"/>
          <w:lang w:val="en-US"/>
        </w:rPr>
        <w:t>I</w:t>
      </w:r>
      <w:r w:rsidR="007C629C" w:rsidRPr="00F53EAF">
        <w:rPr>
          <w:rFonts w:ascii="Times New Roman" w:hAnsi="Times New Roman"/>
          <w:sz w:val="28"/>
        </w:rPr>
        <w:t xml:space="preserve"> и II классов опасности,</w:t>
      </w:r>
      <w:r w:rsidR="007C629C" w:rsidRPr="00F53EAF">
        <w:rPr>
          <w:rFonts w:ascii="Times New Roman" w:hAnsi="Times New Roman" w:cs="Times New Roman"/>
          <w:sz w:val="28"/>
          <w:szCs w:val="28"/>
        </w:rPr>
        <w:t xml:space="preserve"> </w:t>
      </w:r>
      <w:r w:rsidRPr="00F53EAF">
        <w:rPr>
          <w:rFonts w:ascii="Times New Roman" w:hAnsi="Times New Roman" w:cs="Times New Roman"/>
          <w:sz w:val="28"/>
          <w:szCs w:val="28"/>
        </w:rPr>
        <w:t>газоснабжению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w:t>
      </w:r>
    </w:p>
    <w:p w14:paraId="0E7E34A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14:paraId="1AB5D65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F53EAF">
        <w:rPr>
          <w:rFonts w:ascii="Times New Roman" w:hAnsi="Times New Roman" w:cs="Times New Roman"/>
          <w:sz w:val="28"/>
          <w:szCs w:val="28"/>
        </w:rPr>
        <w:t>телематические</w:t>
      </w:r>
      <w:proofErr w:type="spellEnd"/>
      <w:r w:rsidRPr="00F53EAF">
        <w:rPr>
          <w:rFonts w:ascii="Times New Roman" w:hAnsi="Times New Roman" w:cs="Times New Roman"/>
          <w:sz w:val="28"/>
          <w:szCs w:val="28"/>
        </w:rPr>
        <w:t xml:space="preserve"> услуги, услуги связи по передаче данных), а также услуг связи для целей </w:t>
      </w:r>
      <w:r w:rsidRPr="00F53EAF">
        <w:rPr>
          <w:rFonts w:ascii="Times New Roman" w:hAnsi="Times New Roman" w:cs="Times New Roman"/>
          <w:sz w:val="28"/>
          <w:szCs w:val="28"/>
        </w:rPr>
        <w:lastRenderedPageBreak/>
        <w:t>телерадиовещания, услуг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спутниковых пакетах;</w:t>
      </w:r>
    </w:p>
    <w:p w14:paraId="4CEB7C06" w14:textId="439EF1DA"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9) аренда</w:t>
      </w:r>
      <w:r w:rsidR="002E3FCE">
        <w:rPr>
          <w:rFonts w:ascii="Times New Roman" w:hAnsi="Times New Roman" w:cs="Times New Roman"/>
          <w:sz w:val="28"/>
          <w:szCs w:val="28"/>
        </w:rPr>
        <w:t xml:space="preserve"> (субарен</w:t>
      </w:r>
      <w:r w:rsidR="0082351C">
        <w:rPr>
          <w:rFonts w:ascii="Times New Roman" w:hAnsi="Times New Roman" w:cs="Times New Roman"/>
          <w:sz w:val="28"/>
          <w:szCs w:val="28"/>
        </w:rPr>
        <w:t>да)</w:t>
      </w:r>
      <w:r w:rsidRPr="00F53EAF">
        <w:rPr>
          <w:rFonts w:ascii="Times New Roman" w:hAnsi="Times New Roman" w:cs="Times New Roman"/>
          <w:sz w:val="28"/>
          <w:szCs w:val="28"/>
        </w:rPr>
        <w:t xml:space="preserve"> нежилого здания, строения, сооружения, нежилого помещения, а также аренда земельного участка;</w:t>
      </w:r>
    </w:p>
    <w:p w14:paraId="0101DE8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3FC2AD8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2A889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12) закупка определенных товаров, работ, услуг вследствие аварии,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непрерывности осуществления деятельности заказчика, в случае иных чрезвычайных ситуаций природного или техногенного характера, </w:t>
      </w:r>
      <w:r w:rsidRPr="00F53EAF">
        <w:rPr>
          <w:rFonts w:ascii="Times New Roman" w:hAnsi="Times New Roman" w:cs="Times New Roman"/>
          <w:sz w:val="28"/>
          <w:szCs w:val="28"/>
        </w:rPr>
        <w:lastRenderedPageBreak/>
        <w:t>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поставку товара, выполнение работы или оказание услуги соответственно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количестве, объеме, которые необходимы для предотвращения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555A8D3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13) поставка культурных ценностей (в том числе музейных предметов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иное культурное значение);</w:t>
      </w:r>
    </w:p>
    <w:p w14:paraId="0DE97A2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50FF5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F53EAF">
        <w:rPr>
          <w:rFonts w:ascii="Times New Roman" w:eastAsia="Times New Roman" w:hAnsi="Times New Roman" w:cs="Times New Roman"/>
          <w:sz w:val="28"/>
          <w:szCs w:val="28"/>
          <w:lang w:eastAsia="ru-RU"/>
        </w:rPr>
        <w:t>в случае, если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указанным издателям принадлежат исключительные права 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F53EAF">
        <w:rPr>
          <w:rFonts w:ascii="Times New Roman" w:hAnsi="Times New Roman" w:cs="Times New Roman"/>
          <w:sz w:val="28"/>
          <w:szCs w:val="28"/>
        </w:rPr>
        <w:t>а также оказание услуг по предоставлению доступа к таким электронным изданиям;</w:t>
      </w:r>
    </w:p>
    <w:p w14:paraId="6EFE59E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w:t>
      </w:r>
      <w:r w:rsidRPr="00F53EAF">
        <w:rPr>
          <w:rFonts w:ascii="Times New Roman" w:hAnsi="Times New Roman" w:cs="Times New Roman"/>
          <w:sz w:val="28"/>
          <w:szCs w:val="28"/>
        </w:rPr>
        <w:lastRenderedPageBreak/>
        <w:t>театральных кукол и иных предметов, необходимых для создания и (или) исполнения произведений;</w:t>
      </w:r>
    </w:p>
    <w:p w14:paraId="2ECC044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Pr="00F53EAF">
        <w:rPr>
          <w:rFonts w:ascii="Times New Roman" w:eastAsia="Times New Roman" w:hAnsi="Times New Roman" w:cs="Times New Roman"/>
          <w:sz w:val="28"/>
          <w:szCs w:val="28"/>
          <w:lang w:eastAsia="ru-RU"/>
        </w:rPr>
        <w:t xml:space="preserve"> а также права использования (проката 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F53EAF">
        <w:rPr>
          <w:rFonts w:ascii="Times New Roman" w:hAnsi="Times New Roman" w:cs="Times New Roman"/>
          <w:sz w:val="28"/>
          <w:szCs w:val="28"/>
        </w:rPr>
        <w:t>;</w:t>
      </w:r>
    </w:p>
    <w:p w14:paraId="63CD005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а также особо важных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4A920C2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19) заключение договора на оказание преподавательских услуг;</w:t>
      </w:r>
    </w:p>
    <w:p w14:paraId="5FE9F1A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2CE7EB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14:paraId="5842A64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14:paraId="0FF1D9A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4C375F5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14:paraId="035162A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64415BAE" w14:textId="30C02E2C"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 заключение договора на оказание услуг, связанных с направлением </w:t>
      </w:r>
      <w:r w:rsidRPr="00F53EAF">
        <w:rPr>
          <w:rFonts w:ascii="Times New Roman" w:hAnsi="Times New Roman" w:cs="Times New Roman"/>
          <w:sz w:val="28"/>
          <w:szCs w:val="28"/>
        </w:rPr>
        <w:lastRenderedPageBreak/>
        <w:t>работника в служебную командировку, а также с участием работника, обучающегося, получателя социальных услуг</w:t>
      </w:r>
      <w:r w:rsidR="00FE2387" w:rsidRPr="00FE2387">
        <w:rPr>
          <w:rFonts w:ascii="Times New Roman" w:hAnsi="Times New Roman" w:cs="Times New Roman"/>
          <w:sz w:val="28"/>
          <w:szCs w:val="28"/>
        </w:rPr>
        <w:t>,</w:t>
      </w:r>
      <w:r w:rsidR="00FE2387" w:rsidRPr="00FE2387">
        <w:rPr>
          <w:rFonts w:ascii="Times New Roman" w:hAnsi="Times New Roman"/>
          <w:sz w:val="28"/>
        </w:rPr>
        <w:t xml:space="preserve"> </w:t>
      </w:r>
      <w:r w:rsidR="00FE2387" w:rsidRPr="00FE2387">
        <w:rPr>
          <w:rFonts w:ascii="Times New Roman" w:hAnsi="Times New Roman"/>
          <w:sz w:val="28"/>
        </w:rPr>
        <w:t>иного лица</w:t>
      </w:r>
      <w:r w:rsidRPr="00F53EAF">
        <w:rPr>
          <w:rFonts w:ascii="Times New Roman" w:hAnsi="Times New Roman" w:cs="Times New Roman"/>
          <w:sz w:val="28"/>
          <w:szCs w:val="28"/>
        </w:rPr>
        <w:t xml:space="preserve">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3A670DF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превышающем предусмотренный таким контрактом (договором) объем;</w:t>
      </w:r>
    </w:p>
    <w:p w14:paraId="6C4F409D" w14:textId="77777777" w:rsidR="00F853BE"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w:t>
      </w:r>
    </w:p>
    <w:p w14:paraId="454FC9ED" w14:textId="77777777" w:rsidR="00F853BE" w:rsidRPr="00F53EAF" w:rsidRDefault="00F853BE" w:rsidP="00F53EAF">
      <w:pPr>
        <w:widowControl w:val="0"/>
        <w:spacing w:after="0" w:line="240" w:lineRule="auto"/>
        <w:jc w:val="both"/>
        <w:rPr>
          <w:rFonts w:ascii="Times New Roman" w:hAnsi="Times New Roman" w:cs="Times New Roman"/>
          <w:sz w:val="28"/>
          <w:szCs w:val="28"/>
        </w:rPr>
      </w:pPr>
    </w:p>
    <w:p w14:paraId="1E8F687E" w14:textId="79F84A85" w:rsidR="00533EA3" w:rsidRPr="00F53EAF" w:rsidRDefault="00533EA3" w:rsidP="00F53EAF">
      <w:pPr>
        <w:widowControl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 xml:space="preserve">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14:paraId="7EA8603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F53EAF">
        <w:rPr>
          <w:rFonts w:ascii="Times New Roman" w:hAnsi="Times New Roman" w:cs="Times New Roman"/>
          <w:sz w:val="28"/>
          <w:szCs w:val="28"/>
        </w:rPr>
        <w:t>эквайринга</w:t>
      </w:r>
      <w:proofErr w:type="spellEnd"/>
      <w:r w:rsidRPr="00F53EAF">
        <w:rPr>
          <w:rFonts w:ascii="Times New Roman" w:hAnsi="Times New Roman" w:cs="Times New Roman"/>
          <w:sz w:val="28"/>
          <w:szCs w:val="28"/>
        </w:rPr>
        <w:t xml:space="preserve"> платежных карт; </w:t>
      </w:r>
    </w:p>
    <w:p w14:paraId="1C812CC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229E8FE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 осуществление закупки юридических услуг, в том числе услуг нотариусов и адвокатов;</w:t>
      </w:r>
    </w:p>
    <w:p w14:paraId="380355B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72FBAA7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w:t>
      </w:r>
      <w:r w:rsidRPr="00F53EAF">
        <w:rPr>
          <w:rFonts w:ascii="Times New Roman" w:hAnsi="Times New Roman" w:cs="Times New Roman"/>
          <w:sz w:val="28"/>
          <w:szCs w:val="28"/>
        </w:rPr>
        <w:lastRenderedPageBreak/>
        <w:t xml:space="preserve">работников заказчика, медицинских </w:t>
      </w:r>
      <w:proofErr w:type="spellStart"/>
      <w:r w:rsidRPr="00F53EAF">
        <w:rPr>
          <w:rFonts w:ascii="Times New Roman" w:hAnsi="Times New Roman" w:cs="Times New Roman"/>
          <w:sz w:val="28"/>
          <w:szCs w:val="28"/>
        </w:rPr>
        <w:t>предрейсовых</w:t>
      </w:r>
      <w:proofErr w:type="spellEnd"/>
      <w:r w:rsidRPr="00F53EAF">
        <w:rPr>
          <w:rFonts w:ascii="Times New Roman" w:hAnsi="Times New Roman" w:cs="Times New Roman"/>
          <w:sz w:val="28"/>
          <w:szCs w:val="28"/>
        </w:rPr>
        <w:t xml:space="preserve"> и </w:t>
      </w:r>
      <w:proofErr w:type="spellStart"/>
      <w:r w:rsidRPr="00F53EAF">
        <w:rPr>
          <w:rFonts w:ascii="Times New Roman" w:hAnsi="Times New Roman" w:cs="Times New Roman"/>
          <w:sz w:val="28"/>
          <w:szCs w:val="28"/>
        </w:rPr>
        <w:t>послерейсовых</w:t>
      </w:r>
      <w:proofErr w:type="spellEnd"/>
      <w:r w:rsidRPr="00F53EAF">
        <w:rPr>
          <w:rFonts w:ascii="Times New Roman" w:hAnsi="Times New Roman" w:cs="Times New Roman"/>
          <w:sz w:val="28"/>
          <w:szCs w:val="28"/>
        </w:rPr>
        <w:t xml:space="preserve"> осмотров водителей транспортных средств;</w:t>
      </w:r>
    </w:p>
    <w:p w14:paraId="3BC85D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14:paraId="10C7D86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35) закупка наркотических средств,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F53EAF">
        <w:rPr>
          <w:rFonts w:ascii="Times New Roman" w:hAnsi="Times New Roman" w:cs="Times New Roman"/>
          <w:sz w:val="28"/>
          <w:szCs w:val="28"/>
        </w:rPr>
        <w:t>Минпромторга</w:t>
      </w:r>
      <w:proofErr w:type="spellEnd"/>
      <w:r w:rsidRPr="00F53EAF">
        <w:rPr>
          <w:rFonts w:ascii="Times New Roman" w:hAnsi="Times New Roman" w:cs="Times New Roman"/>
          <w:sz w:val="28"/>
          <w:szCs w:val="28"/>
        </w:rPr>
        <w:t xml:space="preserve"> России;</w:t>
      </w:r>
    </w:p>
    <w:p w14:paraId="5DC61E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5FE929C9" w14:textId="6B86ECCF" w:rsidR="00533EA3" w:rsidRPr="00F53EAF" w:rsidRDefault="009C750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37) 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14:paraId="0EF4FDEE" w14:textId="11BC50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F853BE" w:rsidRPr="00F53EAF">
        <w:rPr>
          <w:rFonts w:ascii="Times New Roman" w:hAnsi="Times New Roman" w:cs="Times New Roman"/>
          <w:sz w:val="28"/>
          <w:szCs w:val="28"/>
        </w:rPr>
        <w:t>8</w:t>
      </w:r>
      <w:r w:rsidRPr="00F53EAF">
        <w:rPr>
          <w:rFonts w:ascii="Times New Roman" w:hAnsi="Times New Roman" w:cs="Times New Roman"/>
          <w:sz w:val="28"/>
          <w:szCs w:val="28"/>
        </w:rPr>
        <w:t>) при закупке медицинской проду</w:t>
      </w:r>
      <w:r w:rsidR="00F853BE" w:rsidRPr="00F53EAF">
        <w:rPr>
          <w:rFonts w:ascii="Times New Roman" w:hAnsi="Times New Roman" w:cs="Times New Roman"/>
          <w:sz w:val="28"/>
          <w:szCs w:val="28"/>
        </w:rPr>
        <w:t>кции (лекарственных препаратов,</w:t>
      </w:r>
      <w:r w:rsidR="009C7505" w:rsidRPr="00F53EAF">
        <w:rPr>
          <w:rFonts w:ascii="Times New Roman" w:hAnsi="Times New Roman" w:cs="Times New Roman"/>
          <w:sz w:val="28"/>
          <w:szCs w:val="28"/>
        </w:rPr>
        <w:t xml:space="preserve"> </w:t>
      </w:r>
      <w:r w:rsidRPr="00F53EAF">
        <w:rPr>
          <w:rFonts w:ascii="Times New Roman" w:hAnsi="Times New Roman" w:cs="Times New Roman"/>
          <w:sz w:val="28"/>
          <w:szCs w:val="28"/>
        </w:rPr>
        <w:t>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14:paraId="67BE5B3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а) заводом-изготовителем;</w:t>
      </w:r>
    </w:p>
    <w:p w14:paraId="0CBF33D1" w14:textId="67F41629" w:rsidR="00533EA3" w:rsidRPr="00F53EAF" w:rsidRDefault="00E03C7C" w:rsidP="00F53EA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юридическим лицом, правом </w:t>
      </w:r>
      <w:r w:rsidR="00533EA3" w:rsidRPr="00F53EAF">
        <w:rPr>
          <w:rFonts w:ascii="Times New Roman" w:hAnsi="Times New Roman" w:cs="Times New Roman"/>
          <w:sz w:val="28"/>
          <w:szCs w:val="28"/>
        </w:rPr>
        <w:t>участия</w:t>
      </w:r>
      <w:r>
        <w:rPr>
          <w:rFonts w:ascii="Times New Roman" w:hAnsi="Times New Roman" w:cs="Times New Roman"/>
          <w:sz w:val="28"/>
          <w:szCs w:val="28"/>
        </w:rPr>
        <w:t>,</w:t>
      </w:r>
      <w:r w:rsidR="00533EA3" w:rsidRPr="00F53EAF">
        <w:rPr>
          <w:rFonts w:ascii="Times New Roman" w:hAnsi="Times New Roman" w:cs="Times New Roman"/>
          <w:sz w:val="28"/>
          <w:szCs w:val="28"/>
        </w:rPr>
        <w:t xml:space="preserve"> в котором обладает завод</w:t>
      </w:r>
      <w:r w:rsidR="00533EA3" w:rsidRPr="00F53EAF">
        <w:rPr>
          <w:rFonts w:ascii="Times New Roman" w:hAnsi="Times New Roman" w:cs="Times New Roman"/>
          <w:sz w:val="28"/>
          <w:szCs w:val="28"/>
        </w:rPr>
        <w:noBreakHyphen/>
        <w:t>изготовитель;</w:t>
      </w:r>
    </w:p>
    <w:p w14:paraId="1E3387A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14:paraId="39E9053D" w14:textId="69AABE65" w:rsidR="00533EA3" w:rsidRPr="00F53EAF" w:rsidRDefault="00F853B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533EA3" w:rsidRPr="00F53EAF">
        <w:rPr>
          <w:rFonts w:ascii="Times New Roman" w:hAnsi="Times New Roman" w:cs="Times New Roman"/>
          <w:sz w:val="28"/>
          <w:szCs w:val="28"/>
        </w:rPr>
        <w:t>)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3B7AC5A2" w14:textId="44A2376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0</w:t>
      </w:r>
      <w:r w:rsidRPr="00F53EAF">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6FFCB4D6" w14:textId="7AC3E22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1</w:t>
      </w:r>
      <w:r w:rsidRPr="00F53EAF">
        <w:rPr>
          <w:rFonts w:ascii="Times New Roman" w:hAnsi="Times New Roman" w:cs="Times New Roman"/>
          <w:sz w:val="28"/>
          <w:szCs w:val="28"/>
        </w:rPr>
        <w:t>) заключение договоров с физическим лицом на оказание услуг по исполнению обязательств члена жюри конкурсов, фестивалей, выставок, иных культурно-просветительских и спортивных мероприятий;</w:t>
      </w:r>
    </w:p>
    <w:p w14:paraId="72081D40" w14:textId="66A13A3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2</w:t>
      </w:r>
      <w:r w:rsidRPr="00F53EAF">
        <w:rPr>
          <w:rFonts w:ascii="Times New Roman" w:hAnsi="Times New Roman" w:cs="Times New Roman"/>
          <w:sz w:val="28"/>
          <w:szCs w:val="28"/>
        </w:rPr>
        <w:t xml:space="preserve">) осуществление закупки товаров, работ, услуг в целях исполнения </w:t>
      </w:r>
      <w:r w:rsidRPr="00F53EAF">
        <w:rPr>
          <w:rFonts w:ascii="Times New Roman" w:hAnsi="Times New Roman" w:cs="Times New Roman"/>
          <w:sz w:val="28"/>
          <w:szCs w:val="28"/>
        </w:rPr>
        <w:lastRenderedPageBreak/>
        <w:t>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3C572493" w14:textId="37DFC734" w:rsidR="00533EA3" w:rsidRPr="00F53EAF" w:rsidRDefault="00533EA3"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3</w:t>
      </w:r>
      <w:r w:rsidRPr="00F53EAF">
        <w:rPr>
          <w:rFonts w:ascii="Times New Roman" w:hAnsi="Times New Roman" w:cs="Times New Roman"/>
          <w:sz w:val="28"/>
          <w:szCs w:val="28"/>
        </w:rPr>
        <w:t>)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14:paraId="7622ECD9" w14:textId="398752E2" w:rsidR="00533EA3" w:rsidRPr="00F53EAF" w:rsidRDefault="00533EA3" w:rsidP="00F53EAF">
      <w:pPr>
        <w:widowControl w:val="0"/>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4</w:t>
      </w:r>
      <w:r w:rsidRPr="00F53EAF">
        <w:rPr>
          <w:rFonts w:ascii="Times New Roman" w:hAnsi="Times New Roman" w:cs="Times New Roman"/>
          <w:spacing w:val="6"/>
          <w:sz w:val="28"/>
          <w:szCs w:val="28"/>
        </w:rPr>
        <w:t>)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56C98CF3" w14:textId="1EB73E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5</w:t>
      </w:r>
      <w:r w:rsidRPr="00F53EAF">
        <w:rPr>
          <w:rFonts w:ascii="Times New Roman" w:hAnsi="Times New Roman" w:cs="Times New Roman"/>
          <w:spacing w:val="6"/>
          <w:sz w:val="28"/>
          <w:szCs w:val="28"/>
        </w:rPr>
        <w:t xml:space="preserve">)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F53EAF">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3A1AAF6E" w14:textId="6A272CA8" w:rsidR="001A3FE5" w:rsidRPr="00F53EAF" w:rsidRDefault="001A3FE5" w:rsidP="00F53EAF">
      <w:pPr>
        <w:widowControl w:val="0"/>
        <w:spacing w:after="0" w:line="240" w:lineRule="auto"/>
        <w:ind w:firstLine="709"/>
        <w:jc w:val="both"/>
        <w:rPr>
          <w:rFonts w:ascii="Times New Roman" w:hAnsi="Times New Roman"/>
          <w:sz w:val="28"/>
        </w:rPr>
      </w:pPr>
      <w:r w:rsidRPr="00F53EAF">
        <w:rPr>
          <w:rFonts w:ascii="Times New Roman" w:hAnsi="Times New Roman"/>
          <w:sz w:val="28"/>
        </w:rPr>
        <w:t>46)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2CC8F205" w14:textId="4813311E" w:rsidR="001A3FE5" w:rsidRPr="00F53EAF" w:rsidRDefault="001A3FE5" w:rsidP="00F53EAF">
      <w:pPr>
        <w:spacing w:after="0" w:line="240" w:lineRule="auto"/>
        <w:ind w:firstLine="709"/>
        <w:jc w:val="both"/>
        <w:rPr>
          <w:rFonts w:ascii="Times New Roman" w:hAnsi="Times New Roman"/>
          <w:sz w:val="28"/>
        </w:rPr>
      </w:pPr>
      <w:r w:rsidRPr="00F53EAF">
        <w:rPr>
          <w:rFonts w:ascii="Times New Roman" w:hAnsi="Times New Roman"/>
          <w:sz w:val="28"/>
        </w:rPr>
        <w:t xml:space="preserve">47)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 </w:t>
      </w:r>
    </w:p>
    <w:p w14:paraId="76DA197E" w14:textId="310DF599" w:rsidR="001A3FE5" w:rsidRPr="00F53EAF" w:rsidRDefault="001A3F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48) заключение договора, предметом которого является приобретение нежилого здания, строения, сооружения, нежилого помещения, земельного участка.</w:t>
      </w:r>
    </w:p>
    <w:p w14:paraId="1065240B" w14:textId="77777777" w:rsidR="00D82191"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63.2. Заказчик проводит закупки у единственного поставщика (подрядчика, исполнителя) только в случаях, предусмотренных пунктом 63.1 настоящего Положения.</w:t>
      </w:r>
    </w:p>
    <w:p w14:paraId="307912C5" w14:textId="5A7AA2BA" w:rsidR="00533EA3" w:rsidRPr="00F53EAF" w:rsidRDefault="00D8219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r w:rsidR="00533EA3" w:rsidRPr="00F53EAF">
        <w:rPr>
          <w:rFonts w:ascii="Times New Roman" w:hAnsi="Times New Roman" w:cs="Times New Roman"/>
          <w:sz w:val="28"/>
          <w:szCs w:val="28"/>
        </w:rPr>
        <w:t xml:space="preserve"> </w:t>
      </w:r>
    </w:p>
    <w:p w14:paraId="2FD1E24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14:paraId="21E2F8B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использованием по меньшей мере двух источников ценовой информации,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случая, указанного в абзаце третьем настоящего пункта. </w:t>
      </w:r>
    </w:p>
    <w:p w14:paraId="1B6D4B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14:paraId="4B06475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63.4</w:t>
      </w:r>
      <w:r w:rsidRPr="00F53EAF">
        <w:rPr>
          <w:rFonts w:ascii="Times New Roman" w:hAnsi="Times New Roman" w:cs="Times New Roman"/>
          <w:sz w:val="28"/>
          <w:szCs w:val="28"/>
          <w:vertAlign w:val="superscript"/>
        </w:rPr>
        <w:footnoteReference w:id="25"/>
      </w:r>
      <w:r w:rsidRPr="00F53EAF">
        <w:rPr>
          <w:rFonts w:ascii="Times New Roman" w:hAnsi="Times New Roman" w:cs="Times New Roman"/>
          <w:sz w:val="28"/>
          <w:szCs w:val="28"/>
        </w:rPr>
        <w:t>. Извещение о закупке у единственного поставщика (подрядчика, исполнителя) должно содержать:</w:t>
      </w:r>
    </w:p>
    <w:p w14:paraId="4AECC88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способ закупки;</w:t>
      </w:r>
    </w:p>
    <w:p w14:paraId="78D6962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14:paraId="5B4C04B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предмет договора;</w:t>
      </w:r>
    </w:p>
    <w:p w14:paraId="0E5E3F65"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место поставки товара, выполнения работы, оказания услуги;</w:t>
      </w:r>
    </w:p>
    <w:p w14:paraId="50B2C7C7" w14:textId="03EA5F49" w:rsidR="00533EA3" w:rsidRPr="00F53EAF" w:rsidRDefault="00D8219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5) цену договора, начальную (максимальную) цену договора в случае осуществления закупки в соответствии </w:t>
      </w:r>
      <w:r w:rsidRPr="00F53EAF">
        <w:rPr>
          <w:rFonts w:ascii="Times New Roman" w:hAnsi="Times New Roman"/>
          <w:sz w:val="28"/>
          <w:shd w:val="clear" w:color="auto" w:fill="FFFFFF" w:themeFill="background1"/>
        </w:rPr>
        <w:t xml:space="preserve">с абзацем вторым подпункта 1 пункта 63.1 Положения </w:t>
      </w:r>
      <w:r w:rsidRPr="00F53EAF">
        <w:rPr>
          <w:rFonts w:ascii="Times New Roman" w:hAnsi="Times New Roman"/>
          <w:sz w:val="28"/>
        </w:rPr>
        <w:t>и (или) в соответствии с пунктом 63.5 Положения.</w:t>
      </w:r>
    </w:p>
    <w:p w14:paraId="56DBC4D7" w14:textId="75A6FF12" w:rsidR="007E3B87" w:rsidRPr="00F53EAF" w:rsidRDefault="00533EA3" w:rsidP="00F53EAF">
      <w:pPr>
        <w:spacing w:after="0" w:line="240" w:lineRule="auto"/>
        <w:ind w:firstLine="709"/>
        <w:jc w:val="both"/>
        <w:rPr>
          <w:rFonts w:ascii="Times New Roman" w:hAnsi="Times New Roman" w:cs="Times New Roman"/>
          <w:b/>
          <w:sz w:val="28"/>
          <w:szCs w:val="28"/>
        </w:rPr>
      </w:pPr>
      <w:r w:rsidRPr="00F53EAF">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r w:rsidR="007E3B87" w:rsidRPr="00F53EAF">
        <w:rPr>
          <w:rFonts w:ascii="Times New Roman" w:hAnsi="Times New Roman" w:cs="Times New Roman"/>
          <w:sz w:val="28"/>
          <w:szCs w:val="28"/>
        </w:rPr>
        <w:t>.</w:t>
      </w:r>
    </w:p>
    <w:p w14:paraId="6666A45F" w14:textId="1BD9F59B"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14:paraId="0ABCCFF8"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14:paraId="08830F73"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указывает в извещении о закупке и документации о закупке, что </w:t>
      </w:r>
      <w:r w:rsidRPr="00F53EAF">
        <w:rPr>
          <w:rFonts w:ascii="Times New Roman" w:hAnsi="Times New Roman" w:cs="Times New Roman"/>
          <w:sz w:val="28"/>
          <w:szCs w:val="28"/>
        </w:rPr>
        <w:lastRenderedPageBreak/>
        <w:t xml:space="preserve">участниками такой закупки могут быть только субъекты малого и среднего предпринимательства; </w:t>
      </w:r>
    </w:p>
    <w:p w14:paraId="26F464A7"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абзацем вторым подпункта 1 пункта 63.1 Положения) либо в порядке, установленном пунктом 63.7 Положения;</w:t>
      </w:r>
    </w:p>
    <w:p w14:paraId="08C62526" w14:textId="7E326C0A"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E1484A" w:rsidRPr="00F53EAF">
        <w:rPr>
          <w:rFonts w:ascii="Times New Roman" w:hAnsi="Times New Roman"/>
          <w:sz w:val="28"/>
        </w:rPr>
        <w:t>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14:paraId="7F122580" w14:textId="77777777" w:rsidR="00E1484A" w:rsidRPr="00F53EAF" w:rsidRDefault="005D0438" w:rsidP="00F53EAF">
      <w:pPr>
        <w:widowControl w:val="0"/>
        <w:spacing w:after="0" w:line="240" w:lineRule="auto"/>
        <w:ind w:firstLine="709"/>
        <w:jc w:val="both"/>
        <w:rPr>
          <w:rFonts w:ascii="Times New Roman" w:hAnsi="Times New Roman"/>
          <w:sz w:val="28"/>
        </w:rPr>
      </w:pPr>
      <w:r w:rsidRPr="00F53EAF">
        <w:rPr>
          <w:rFonts w:ascii="Times New Roman" w:hAnsi="Times New Roman" w:cs="Times New Roman"/>
          <w:sz w:val="28"/>
          <w:szCs w:val="28"/>
        </w:rPr>
        <w:t xml:space="preserve">63.6. </w:t>
      </w:r>
      <w:r w:rsidR="00E1484A" w:rsidRPr="00F53EAF">
        <w:rPr>
          <w:rFonts w:ascii="Times New Roman" w:hAnsi="Times New Roman"/>
          <w:sz w:val="28"/>
        </w:rPr>
        <w:t>При осуществлении закупки товара (работы, услуги) в соответствии с пунктом 63.5 Положения документация о закупке товаров, работ, услуг у 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14:paraId="348BEB69" w14:textId="1E69F27F" w:rsidR="005D0438" w:rsidRDefault="00E1484A" w:rsidP="00F53EAF">
      <w:pPr>
        <w:widowControl w:val="0"/>
        <w:spacing w:after="0" w:line="240" w:lineRule="auto"/>
        <w:ind w:firstLine="709"/>
        <w:jc w:val="both"/>
        <w:rPr>
          <w:rFonts w:ascii="Times New Roman" w:hAnsi="Times New Roman"/>
          <w:sz w:val="28"/>
        </w:rPr>
      </w:pPr>
      <w:r w:rsidRPr="00F53EAF">
        <w:rPr>
          <w:rFonts w:ascii="Times New Roman" w:hAnsi="Times New Roman"/>
          <w:sz w:val="28"/>
        </w:rPr>
        <w:t>Заказчик вправе включить в документацию о закупке товаров, работ, услуг у единственного поставщика (подрядчика, исполнителя) требование об отсутствии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 В случае включения такого требования в документацию о закупке заявки участников закупки, не удовлетворяющих указанному требованию, признаются несоответствующими требованиям, установленным извещением и документацией о закупке.</w:t>
      </w:r>
    </w:p>
    <w:p w14:paraId="6188A623" w14:textId="4373EAFB" w:rsidR="00E069DB" w:rsidRPr="00F53EAF" w:rsidRDefault="00E069DB" w:rsidP="00F53EAF">
      <w:pPr>
        <w:widowControl w:val="0"/>
        <w:spacing w:after="0" w:line="240" w:lineRule="auto"/>
        <w:ind w:firstLine="709"/>
        <w:jc w:val="both"/>
        <w:rPr>
          <w:rFonts w:ascii="Times New Roman" w:hAnsi="Times New Roman" w:cs="Times New Roman"/>
          <w:sz w:val="28"/>
          <w:szCs w:val="28"/>
        </w:rPr>
      </w:pPr>
      <w:r w:rsidRPr="00E069DB">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14:paraId="481B4891" w14:textId="5EBBE3F6" w:rsidR="00632ACA" w:rsidRPr="00F53EAF" w:rsidRDefault="005D0438" w:rsidP="00517D3A">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17908190" w14:textId="77777777" w:rsidR="00517D3A" w:rsidRDefault="00517D3A" w:rsidP="00517D3A">
      <w:pPr>
        <w:pStyle w:val="formattext"/>
        <w:widowControl w:val="0"/>
        <w:spacing w:before="0" w:beforeAutospacing="0" w:after="0" w:afterAutospacing="0"/>
        <w:ind w:firstLine="709"/>
        <w:jc w:val="both"/>
        <w:rPr>
          <w:sz w:val="28"/>
        </w:rPr>
      </w:pPr>
      <w:r w:rsidRPr="00517D3A">
        <w:rPr>
          <w:sz w:val="28"/>
        </w:rPr>
        <w:t xml:space="preserve">63.8. При осуществлении закупки в соответствии с абзацем вторым подпункта 1 пункта 63.1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главой 17 Положения указанное </w:t>
      </w:r>
      <w:r w:rsidRPr="00517D3A">
        <w:rPr>
          <w:sz w:val="28"/>
        </w:rPr>
        <w:lastRenderedPageBreak/>
        <w:t>требование не устанавливается.</w:t>
      </w:r>
    </w:p>
    <w:p w14:paraId="69254428" w14:textId="1DC73AE5" w:rsidR="00E1484A" w:rsidRPr="00F53EAF" w:rsidRDefault="00517D3A" w:rsidP="00517D3A">
      <w:pPr>
        <w:spacing w:after="0" w:line="240" w:lineRule="auto"/>
        <w:ind w:firstLine="709"/>
        <w:jc w:val="both"/>
        <w:rPr>
          <w:rFonts w:ascii="Times New Roman" w:hAnsi="Times New Roman" w:cs="Times New Roman"/>
          <w:b/>
          <w:sz w:val="28"/>
          <w:szCs w:val="28"/>
        </w:rPr>
      </w:pPr>
      <w:r>
        <w:rPr>
          <w:rFonts w:ascii="Times New Roman" w:hAnsi="Times New Roman"/>
          <w:sz w:val="28"/>
        </w:rPr>
        <w:t xml:space="preserve">63.9. </w:t>
      </w:r>
      <w:r w:rsidRPr="006A2C16">
        <w:rPr>
          <w:rFonts w:ascii="Times New Roman" w:hAnsi="Times New Roman"/>
          <w:sz w:val="28"/>
        </w:rPr>
        <w:t>При осуществлении закупки в соответствии с абзацем вторым 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14:paraId="2924BFFE" w14:textId="77777777" w:rsidR="005D0438" w:rsidRPr="00F53EAF" w:rsidRDefault="005D0438" w:rsidP="00F53EAF">
      <w:pPr>
        <w:spacing w:after="0" w:line="240" w:lineRule="auto"/>
        <w:jc w:val="both"/>
        <w:rPr>
          <w:rFonts w:ascii="Times New Roman" w:hAnsi="Times New Roman" w:cs="Times New Roman"/>
          <w:b/>
          <w:sz w:val="28"/>
          <w:szCs w:val="28"/>
        </w:rPr>
      </w:pPr>
    </w:p>
    <w:p w14:paraId="577702DC" w14:textId="77777777" w:rsidR="001E0755" w:rsidRPr="00F53EAF" w:rsidRDefault="001E0755" w:rsidP="00F53EAF">
      <w:pPr>
        <w:pStyle w:val="2"/>
        <w:widowControl w:val="0"/>
        <w:spacing w:before="0" w:line="240" w:lineRule="auto"/>
        <w:jc w:val="center"/>
        <w:rPr>
          <w:rFonts w:ascii="Times New Roman" w:hAnsi="Times New Roman" w:cs="Times New Roman"/>
          <w:color w:val="auto"/>
          <w:sz w:val="28"/>
          <w:szCs w:val="28"/>
        </w:rPr>
      </w:pPr>
      <w:bookmarkStart w:id="177" w:name="_Toc103698991"/>
      <w:r w:rsidRPr="00F53EAF">
        <w:rPr>
          <w:rFonts w:ascii="Times New Roman" w:hAnsi="Times New Roman" w:cs="Times New Roman"/>
          <w:color w:val="auto"/>
          <w:sz w:val="28"/>
          <w:szCs w:val="28"/>
        </w:rPr>
        <w:t>64. Условия применения и порядок проведения срочного ценового    запроса в электронной форме</w:t>
      </w:r>
      <w:bookmarkEnd w:id="177"/>
    </w:p>
    <w:p w14:paraId="0BB591C2" w14:textId="77777777" w:rsidR="001E0755" w:rsidRPr="00F53EAF" w:rsidRDefault="001E0755" w:rsidP="00F53EAF">
      <w:pPr>
        <w:spacing w:after="0"/>
        <w:ind w:firstLine="709"/>
        <w:jc w:val="both"/>
        <w:rPr>
          <w:rFonts w:ascii="Times New Roman" w:hAnsi="Times New Roman" w:cs="Times New Roman"/>
          <w:sz w:val="28"/>
        </w:rPr>
      </w:pPr>
    </w:p>
    <w:p w14:paraId="4FA57F2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14:paraId="1B0C573C"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437B5EA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14:paraId="6EEA2B6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14:paraId="2890750D"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48E72AC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64.6. Извещение о проведении ценового запроса и вносимые в него изменения должны соответствовать требованиям настоящей главы и пункта 8.3 настоящего Положения.</w:t>
      </w:r>
    </w:p>
    <w:p w14:paraId="67619AFD"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64.7. Документация о проведении ценового запроса и вносимые в нее изменения должны быть разработаны и размещены в соответствии </w:t>
      </w:r>
      <w:r w:rsidRPr="00F53EAF">
        <w:rPr>
          <w:rFonts w:ascii="Times New Roman" w:hAnsi="Times New Roman" w:cs="Times New Roman"/>
          <w:sz w:val="28"/>
          <w:szCs w:val="28"/>
        </w:rPr>
        <w:lastRenderedPageBreak/>
        <w:t>с требованиями настоящей главы. Документация о проведении ценового запроса должна содержать следующие сведения:</w:t>
      </w:r>
    </w:p>
    <w:p w14:paraId="2683D5A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w:t>
      </w:r>
    </w:p>
    <w:p w14:paraId="2AA8E15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национальной системе стандартизации, принятыми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BD9360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46FB3E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требования к содержанию, форме, оформлению и составу заявки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участие в закупке; </w:t>
      </w:r>
    </w:p>
    <w:p w14:paraId="2FA253A4"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16F8DE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место, условия и сроки (периоды) поставки товара, выполнения работы, оказания услуги;</w:t>
      </w:r>
    </w:p>
    <w:p w14:paraId="2FA389C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2FEA176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форма, сроки и порядок оплаты товара, работы, услуги;</w:t>
      </w:r>
    </w:p>
    <w:p w14:paraId="4290838D"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D13921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 информация о валюте, используемой для формирования цены договора </w:t>
      </w:r>
      <w:r w:rsidRPr="00F53EAF">
        <w:rPr>
          <w:rFonts w:ascii="Times New Roman" w:hAnsi="Times New Roman" w:cs="Times New Roman"/>
          <w:sz w:val="28"/>
          <w:szCs w:val="28"/>
        </w:rPr>
        <w:lastRenderedPageBreak/>
        <w:t>и расчетов с поставщиком (подрядчиком, исполнителем);</w:t>
      </w:r>
    </w:p>
    <w:p w14:paraId="32D8B16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применения официального курса иностранной валюты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3E19D07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порядок, дата начала, дата и время окончания срока подачи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и порядок подведения итогов такой закупки;</w:t>
      </w:r>
    </w:p>
    <w:p w14:paraId="7F5E891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требования к участникам такой закупки в соответствии с главой 12 настоящего Положения;</w:t>
      </w:r>
    </w:p>
    <w:p w14:paraId="68BD415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3F80A3A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5136A4E"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 порядок и срок отзыва заявок на участие в закупке; </w:t>
      </w:r>
    </w:p>
    <w:p w14:paraId="14E1F8F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 порядок и срок внесения изменений в заявки на участие в закупке;</w:t>
      </w:r>
    </w:p>
    <w:p w14:paraId="3C1A0D2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 дата рассмотрения заявок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4E767132" w14:textId="77777777" w:rsidR="001E0755" w:rsidRPr="00F53EAF" w:rsidRDefault="001E0755"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F53EAF">
        <w:rPr>
          <w:rFonts w:ascii="Times New Roman" w:eastAsia="Calibri" w:hAnsi="Times New Roman" w:cs="Times New Roman"/>
          <w:sz w:val="28"/>
          <w:szCs w:val="28"/>
          <w:lang w:val="en-US"/>
        </w:rPr>
        <w:t> </w:t>
      </w:r>
      <w:r w:rsidRPr="00F53EAF">
        <w:rPr>
          <w:rFonts w:ascii="Times New Roman" w:eastAsia="Calibri" w:hAnsi="Times New Roman" w:cs="Times New Roman"/>
          <w:sz w:val="28"/>
          <w:szCs w:val="28"/>
        </w:rPr>
        <w:t>указание на то, что обеспечение заявки не требуется;</w:t>
      </w:r>
    </w:p>
    <w:p w14:paraId="30E16C9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530EFBF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0E55E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 указание на антидемпинговые меры и их описание согласно требованиям главы 23 настоящего Положения;</w:t>
      </w:r>
    </w:p>
    <w:p w14:paraId="7A6BA11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 указание на срок и порядок подписания договора, в том числе указание </w:t>
      </w:r>
      <w:r w:rsidRPr="00F53EAF">
        <w:rPr>
          <w:rFonts w:ascii="Times New Roman" w:hAnsi="Times New Roman" w:cs="Times New Roman"/>
          <w:sz w:val="28"/>
          <w:szCs w:val="28"/>
        </w:rPr>
        <w:lastRenderedPageBreak/>
        <w:t xml:space="preserve">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0E1023C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23) возможность заказчика изменить условия договора в случаях, предусмотренных настоящим Положением.</w:t>
      </w:r>
    </w:p>
    <w:p w14:paraId="1C39A40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 сведения, предусмотренные в пункте 13.2 настоящего Положения.</w:t>
      </w:r>
    </w:p>
    <w:p w14:paraId="6A563106" w14:textId="77777777" w:rsidR="001E0755" w:rsidRPr="00F53EAF" w:rsidRDefault="001E0755" w:rsidP="00F53EAF">
      <w:pPr>
        <w:pStyle w:val="formattext"/>
        <w:widowControl w:val="0"/>
        <w:spacing w:before="0" w:beforeAutospacing="0" w:after="0" w:afterAutospacing="0"/>
        <w:ind w:firstLine="708"/>
        <w:jc w:val="both"/>
        <w:rPr>
          <w:sz w:val="28"/>
          <w:szCs w:val="28"/>
        </w:rPr>
      </w:pPr>
      <w:r w:rsidRPr="00F53EAF">
        <w:rPr>
          <w:sz w:val="28"/>
          <w:szCs w:val="28"/>
        </w:rPr>
        <w:t>64.8.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07A3B1E3" w14:textId="77777777" w:rsidR="001E0755" w:rsidRPr="00F53EAF" w:rsidRDefault="001E0755"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2DEC0ADD"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5369790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10540876"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02D55C54"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14:paraId="4E43C49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18DA29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64.15. Заявка на участие в ценовом запросе должна содержать:</w:t>
      </w:r>
    </w:p>
    <w:p w14:paraId="047FB6FD" w14:textId="77777777" w:rsidR="001E0755" w:rsidRPr="00F53EAF" w:rsidRDefault="001E0755" w:rsidP="00F53EAF">
      <w:pPr>
        <w:pStyle w:val="ConsPlusNormal"/>
        <w:widowControl w:val="0"/>
        <w:tabs>
          <w:tab w:val="left" w:pos="709"/>
        </w:tabs>
        <w:ind w:firstLine="709"/>
        <w:jc w:val="both"/>
      </w:pPr>
      <w:r w:rsidRPr="00F53EAF">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329BC966" w14:textId="77777777" w:rsidR="001E0755" w:rsidRPr="00F53EAF" w:rsidRDefault="001E0755" w:rsidP="00F53EAF">
      <w:pPr>
        <w:pStyle w:val="ConsPlusNormal"/>
        <w:widowControl w:val="0"/>
        <w:tabs>
          <w:tab w:val="left" w:pos="709"/>
        </w:tabs>
        <w:ind w:firstLine="709"/>
        <w:jc w:val="both"/>
      </w:pPr>
      <w:r w:rsidRPr="00F53EAF">
        <w:t>2) при осуществлении закупки товара или закупки работы, услуги, для выполнения, оказания которых используется товар:</w:t>
      </w:r>
    </w:p>
    <w:p w14:paraId="1D8A1E75" w14:textId="77777777" w:rsidR="001E0755" w:rsidRPr="00F53EAF" w:rsidRDefault="001E0755"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56BF1E28" w14:textId="77777777" w:rsidR="001E0755" w:rsidRPr="00F53EAF" w:rsidRDefault="001E0755" w:rsidP="00F53EAF">
      <w:pPr>
        <w:pStyle w:val="ConsPlusNormal"/>
        <w:widowControl w:val="0"/>
        <w:tabs>
          <w:tab w:val="left" w:pos="709"/>
        </w:tabs>
        <w:ind w:firstLine="709"/>
        <w:jc w:val="both"/>
        <w:rPr>
          <w:strike/>
        </w:rPr>
      </w:pPr>
      <w:r w:rsidRPr="00F53EAF">
        <w:t xml:space="preserve">б) конкретные значения показателей товара, соответствующие значениям, </w:t>
      </w:r>
      <w:r w:rsidRPr="00F53EAF">
        <w:lastRenderedPageBreak/>
        <w:t xml:space="preserve">установленным в документации о ценовом запросе, и указание на товарный знак (при наличии). </w:t>
      </w:r>
    </w:p>
    <w:p w14:paraId="7CF4D273" w14:textId="77777777" w:rsidR="001E0755" w:rsidRPr="00F53EAF" w:rsidRDefault="001E0755" w:rsidP="00F53EAF">
      <w:pPr>
        <w:pStyle w:val="ConsPlusNormal"/>
        <w:widowControl w:val="0"/>
        <w:tabs>
          <w:tab w:val="left" w:pos="709"/>
        </w:tabs>
        <w:ind w:firstLine="709"/>
        <w:jc w:val="both"/>
      </w:pPr>
      <w:r w:rsidRPr="00F53EAF">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73A7186" w14:textId="77777777" w:rsidR="001E0755" w:rsidRPr="00F53EAF" w:rsidRDefault="001E0755"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7822034F" w14:textId="77777777" w:rsidR="001E0755" w:rsidRPr="00F53EAF" w:rsidRDefault="001E0755" w:rsidP="00F53EAF">
      <w:pPr>
        <w:pStyle w:val="ConsPlusNormal"/>
        <w:widowControl w:val="0"/>
        <w:tabs>
          <w:tab w:val="left" w:pos="709"/>
        </w:tabs>
        <w:ind w:firstLine="709"/>
        <w:jc w:val="both"/>
      </w:pPr>
      <w:r w:rsidRPr="00F53EAF">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w:t>
      </w:r>
      <w:r w:rsidRPr="00F53EAF">
        <w:lastRenderedPageBreak/>
        <w:t>также документ, подтверждающий полномочия такого лица;</w:t>
      </w:r>
    </w:p>
    <w:p w14:paraId="4BE5E18A" w14:textId="77777777" w:rsidR="001E0755" w:rsidRPr="00F53EAF" w:rsidRDefault="001E0755" w:rsidP="00F53EAF">
      <w:pPr>
        <w:pStyle w:val="ConsPlusNormal"/>
        <w:widowControl w:val="0"/>
        <w:tabs>
          <w:tab w:val="left" w:pos="709"/>
        </w:tabs>
        <w:ind w:firstLine="709"/>
        <w:jc w:val="both"/>
      </w:pPr>
      <w:r w:rsidRPr="00F53EAF">
        <w:t>6) копии учредительных документов участника закупки (для юридических лиц);</w:t>
      </w:r>
    </w:p>
    <w:p w14:paraId="4D0A3E14" w14:textId="77777777" w:rsidR="001E0755" w:rsidRPr="00F53EAF" w:rsidRDefault="001E0755" w:rsidP="00F53EAF">
      <w:pPr>
        <w:pStyle w:val="ConsPlusNormal"/>
        <w:widowControl w:val="0"/>
        <w:tabs>
          <w:tab w:val="left" w:pos="709"/>
        </w:tabs>
        <w:jc w:val="both"/>
      </w:pPr>
      <w:r w:rsidRPr="00F53EAF">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sidRPr="00F53EAF">
        <w:rPr>
          <w:rStyle w:val="ab"/>
        </w:rPr>
        <w:footnoteReference w:id="26"/>
      </w:r>
      <w:r w:rsidRPr="00F53EAF">
        <w:t>, обеспечения исполнения договора</w:t>
      </w:r>
      <w:r w:rsidRPr="00F53EAF">
        <w:rPr>
          <w:rStyle w:val="ab"/>
        </w:rPr>
        <w:footnoteReference w:id="27"/>
      </w:r>
      <w:r w:rsidRPr="00F53EAF">
        <w:t>, обеспечения гарантийных обязательств</w:t>
      </w:r>
      <w:r w:rsidRPr="00F53EAF">
        <w:rPr>
          <w:rStyle w:val="ab"/>
        </w:rPr>
        <w:footnoteReference w:id="28"/>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1CFC6208" w14:textId="44930DEE" w:rsidR="001E0755" w:rsidRPr="00F53EAF" w:rsidRDefault="001E0755" w:rsidP="00F53EAF">
      <w:pPr>
        <w:pStyle w:val="ConsPlusNormal"/>
        <w:widowControl w:val="0"/>
        <w:tabs>
          <w:tab w:val="left" w:pos="709"/>
        </w:tabs>
        <w:ind w:firstLine="709"/>
        <w:jc w:val="both"/>
      </w:pPr>
      <w:r w:rsidRPr="00F53EAF">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F53EAF">
        <w:rPr>
          <w:lang w:val="en-US"/>
        </w:rPr>
        <w:t> </w:t>
      </w:r>
      <w:r w:rsidRPr="00F53EAF">
        <w:t xml:space="preserve">подпунктами 2 – </w:t>
      </w:r>
      <w:r w:rsidR="006E0A5B">
        <w:t>11</w:t>
      </w:r>
      <w:r w:rsidRPr="00F53EAF">
        <w:t xml:space="preserve"> пункта 12.1 настоящего Положения;</w:t>
      </w:r>
    </w:p>
    <w:p w14:paraId="19497B70" w14:textId="77777777" w:rsidR="001E0755" w:rsidRPr="00F53EAF" w:rsidRDefault="001E0755" w:rsidP="00F53EAF">
      <w:pPr>
        <w:pStyle w:val="ConsPlusNormal"/>
        <w:widowControl w:val="0"/>
        <w:tabs>
          <w:tab w:val="left" w:pos="709"/>
        </w:tabs>
        <w:ind w:firstLine="709"/>
        <w:jc w:val="both"/>
      </w:pPr>
      <w:r w:rsidRPr="00F53EAF">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331149CF" w14:textId="77777777" w:rsidR="001E0755" w:rsidRPr="00F53EAF" w:rsidRDefault="001E0755" w:rsidP="00F53EAF">
      <w:pPr>
        <w:pStyle w:val="ConsPlusNormal"/>
        <w:widowControl w:val="0"/>
        <w:tabs>
          <w:tab w:val="left" w:pos="709"/>
        </w:tabs>
        <w:ind w:firstLine="709"/>
        <w:jc w:val="both"/>
      </w:pPr>
      <w:r w:rsidRPr="00F53EAF">
        <w:t xml:space="preserve">10)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ценового запроса;</w:t>
      </w:r>
    </w:p>
    <w:p w14:paraId="39496709" w14:textId="77777777" w:rsidR="001E0755" w:rsidRPr="00F53EAF" w:rsidRDefault="001E0755"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5002A022" w14:textId="77777777" w:rsidR="001E0755" w:rsidRPr="00F53EAF" w:rsidRDefault="001E0755" w:rsidP="00F53EAF">
      <w:pPr>
        <w:pStyle w:val="ConsPlusNormal"/>
        <w:widowControl w:val="0"/>
        <w:tabs>
          <w:tab w:val="left" w:pos="709"/>
        </w:tabs>
        <w:ind w:firstLine="709"/>
        <w:jc w:val="both"/>
      </w:pPr>
      <w:r w:rsidRPr="00F53EAF">
        <w:t>12) иную информацию и документы, предусмотренные извещением и (или) документацией о проведении ценового запроса.</w:t>
      </w:r>
    </w:p>
    <w:p w14:paraId="0FC6065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64.16. Участник ценового запроса вправе подать только одну заявку на </w:t>
      </w:r>
      <w:r w:rsidRPr="00F53EAF">
        <w:rPr>
          <w:rFonts w:ascii="Times New Roman" w:hAnsi="Times New Roman" w:cs="Times New Roman"/>
          <w:sz w:val="28"/>
          <w:szCs w:val="28"/>
        </w:rPr>
        <w:lastRenderedPageBreak/>
        <w:t>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AEE87E8"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6BE0A79F" w14:textId="77777777" w:rsidR="001E0755" w:rsidRPr="00F53EAF" w:rsidRDefault="001E0755" w:rsidP="00F53EAF">
      <w:pPr>
        <w:pStyle w:val="ConsPlusNormal"/>
        <w:widowControl w:val="0"/>
        <w:tabs>
          <w:tab w:val="left" w:pos="709"/>
        </w:tabs>
        <w:ind w:firstLine="709"/>
        <w:jc w:val="both"/>
        <w:rPr>
          <w:rFonts w:eastAsia="Times New Roman"/>
        </w:rPr>
      </w:pPr>
      <w:r w:rsidRPr="00F53EAF">
        <w:rPr>
          <w:rFonts w:eastAsia="Times New Roman"/>
        </w:rPr>
        <w:t>64.18.</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48B5E86" w14:textId="77777777" w:rsidR="001E0755" w:rsidRPr="00F53EAF" w:rsidRDefault="001E0755"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14:paraId="11B5F38E"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0C4D3CE5"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64.21. </w:t>
      </w:r>
      <w:r w:rsidRPr="00F53EAF">
        <w:rPr>
          <w:rFonts w:ascii="Times New Roman" w:eastAsia="Times New Roman" w:hAnsi="Times New Roman" w:cs="Times New Roman"/>
          <w:sz w:val="28"/>
          <w:szCs w:val="28"/>
        </w:rPr>
        <w:t>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0A25DA6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14:paraId="6938B0FA"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64.15 настоящего Положения,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3EEA67EC"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14:paraId="41A1A14D"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14:paraId="70B5D54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w:t>
      </w:r>
      <w:r w:rsidRPr="00F53EAF">
        <w:rPr>
          <w:rFonts w:ascii="Times New Roman" w:eastAsia="Times New Roman" w:hAnsi="Times New Roman" w:cs="Times New Roman"/>
          <w:sz w:val="28"/>
          <w:szCs w:val="28"/>
        </w:rPr>
        <w:lastRenderedPageBreak/>
        <w:t xml:space="preserve">проведении ценового запроса,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ценового запроса;</w:t>
      </w:r>
    </w:p>
    <w:p w14:paraId="0AC3B12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106FED07"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14:paraId="30E4E070"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14:paraId="5782F9A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6B195F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75D364C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9CDC84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768A6A8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372558C4"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2ECB392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455BB6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6A7CD9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52B89EB7"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w:t>
      </w:r>
      <w:r w:rsidRPr="00F53EAF">
        <w:rPr>
          <w:rFonts w:ascii="Times New Roman" w:eastAsia="Times New Roman" w:hAnsi="Times New Roman" w:cs="Times New Roman"/>
          <w:sz w:val="28"/>
          <w:szCs w:val="28"/>
        </w:rPr>
        <w:t xml:space="preserve">.24. Протокол рассмотрения заявок на участие в срочном ценовом запросе </w:t>
      </w:r>
      <w:r w:rsidRPr="00F53EAF">
        <w:rPr>
          <w:rFonts w:ascii="Times New Roman" w:hAnsi="Times New Roman" w:cs="Times New Roman"/>
          <w:sz w:val="28"/>
          <w:szCs w:val="28"/>
        </w:rPr>
        <w:t xml:space="preserve">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w:t>
      </w:r>
      <w:r w:rsidRPr="00F53EAF">
        <w:rPr>
          <w:rFonts w:ascii="Times New Roman" w:hAnsi="Times New Roman" w:cs="Times New Roman"/>
          <w:sz w:val="28"/>
          <w:szCs w:val="28"/>
        </w:rPr>
        <w:lastRenderedPageBreak/>
        <w:t xml:space="preserve">подписания.  </w:t>
      </w:r>
    </w:p>
    <w:p w14:paraId="0FADA188"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64.25. В случае если по результатам рассмотрения заявок на участие в ценовом запросе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ценовой запрос признается несостоявшимся. </w:t>
      </w:r>
    </w:p>
    <w:p w14:paraId="131AAA16"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0FBD3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2"/>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вправе:</w:t>
      </w:r>
    </w:p>
    <w:p w14:paraId="57DA8C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7639D682"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3E71DD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471324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35A3825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5CCC6A2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64.29.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14:paraId="2911EBA8"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F8A656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 заключения договора;</w:t>
      </w:r>
    </w:p>
    <w:p w14:paraId="6B61AE7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 (или) документации сроки подписанного со своей стороны проекта договора;</w:t>
      </w:r>
    </w:p>
    <w:p w14:paraId="1D6EB0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7A8FD1" w14:textId="1BBB9B1A"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w:t>
      </w:r>
      <w:r w:rsidR="006E0A5B">
        <w:rPr>
          <w:rFonts w:ascii="Times New Roman" w:hAnsi="Times New Roman" w:cs="Times New Roman"/>
          <w:sz w:val="28"/>
          <w:szCs w:val="28"/>
        </w:rPr>
        <w:t>8</w:t>
      </w:r>
      <w:r w:rsidRPr="00F53EAF">
        <w:rPr>
          <w:rFonts w:ascii="Times New Roman" w:hAnsi="Times New Roman" w:cs="Times New Roman"/>
          <w:sz w:val="28"/>
          <w:szCs w:val="28"/>
        </w:rPr>
        <w:t xml:space="preserve"> настоящего Положения. </w:t>
      </w:r>
    </w:p>
    <w:p w14:paraId="0AEC066B"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1BBEE0E9"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04C6FA4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607D238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3BC8DDCA"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23F16FD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005D5731"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6C3A1E8E" w14:textId="01BF89DA" w:rsidR="001B2194"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1B2194" w:rsidRPr="00F53EAF">
        <w:rPr>
          <w:rFonts w:ascii="Times New Roman" w:hAnsi="Times New Roman" w:cs="Times New Roman"/>
          <w:sz w:val="28"/>
          <w:szCs w:val="28"/>
        </w:rPr>
        <w:t>;</w:t>
      </w:r>
    </w:p>
    <w:p w14:paraId="16F9E896" w14:textId="77777777" w:rsidR="001B2194" w:rsidRPr="00F53EAF" w:rsidRDefault="001B2194" w:rsidP="00F53EAF">
      <w:pPr>
        <w:pStyle w:val="ac"/>
        <w:widowControl w:val="0"/>
        <w:spacing w:after="0" w:line="240" w:lineRule="auto"/>
        <w:ind w:left="0" w:firstLine="708"/>
        <w:jc w:val="both"/>
        <w:rPr>
          <w:rFonts w:ascii="Times New Roman" w:hAnsi="Times New Roman"/>
          <w:sz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06B3C167" w14:textId="590FD4B4"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 Заказчик вправе принять решение об отказе от заключения договора с победителем закупки по следующим основаниям:</w:t>
      </w:r>
    </w:p>
    <w:p w14:paraId="390F323D"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1707257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0833E6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A100216"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632CE3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C123A5C"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14:paraId="7255BF4C"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5E98CBA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26CAC2D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4BA1191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14:paraId="7E4BFAD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391AEDF9" w14:textId="77777777" w:rsidR="001E0755" w:rsidRPr="00F53EAF" w:rsidRDefault="001E0755" w:rsidP="00F53EAF">
      <w:pPr>
        <w:spacing w:after="0" w:line="240" w:lineRule="auto"/>
        <w:jc w:val="both"/>
        <w:rPr>
          <w:rFonts w:ascii="Times New Roman" w:hAnsi="Times New Roman" w:cs="Times New Roman"/>
          <w:b/>
          <w:sz w:val="28"/>
          <w:szCs w:val="28"/>
        </w:rPr>
      </w:pPr>
    </w:p>
    <w:p w14:paraId="59BBC20F" w14:textId="77777777" w:rsidR="00632ACA" w:rsidRPr="00F53EAF" w:rsidRDefault="0020442D" w:rsidP="00F53EAF">
      <w:pPr>
        <w:pStyle w:val="1"/>
        <w:numPr>
          <w:ilvl w:val="0"/>
          <w:numId w:val="0"/>
        </w:numPr>
        <w:spacing w:before="0" w:after="0"/>
        <w:ind w:firstLine="709"/>
        <w:rPr>
          <w:sz w:val="28"/>
        </w:rPr>
      </w:pPr>
      <w:bookmarkStart w:id="178" w:name="_Toc17705003"/>
      <w:r w:rsidRPr="00F53EAF">
        <w:rPr>
          <w:sz w:val="28"/>
          <w:lang w:val="en-US"/>
        </w:rPr>
        <w:t>IX</w:t>
      </w:r>
      <w:r w:rsidR="00632ACA" w:rsidRPr="00F53EAF">
        <w:rPr>
          <w:sz w:val="28"/>
        </w:rPr>
        <w:t>. ЗАКЛЮЧИТЕЛЬНЫЕ ПОЛОЖЕНИЯ</w:t>
      </w:r>
      <w:r w:rsidR="00632ACA" w:rsidRPr="00F53EAF">
        <w:rPr>
          <w:rStyle w:val="ab"/>
          <w:sz w:val="28"/>
        </w:rPr>
        <w:footnoteReference w:id="29"/>
      </w:r>
      <w:bookmarkEnd w:id="175"/>
      <w:bookmarkEnd w:id="178"/>
    </w:p>
    <w:p w14:paraId="13109C0F" w14:textId="77777777" w:rsidR="00632ACA" w:rsidRPr="00F53EAF" w:rsidRDefault="00632ACA" w:rsidP="00F53EAF">
      <w:pPr>
        <w:spacing w:after="0" w:line="240" w:lineRule="auto"/>
        <w:ind w:firstLine="709"/>
        <w:jc w:val="both"/>
        <w:rPr>
          <w:rFonts w:ascii="Times New Roman" w:hAnsi="Times New Roman"/>
          <w:sz w:val="28"/>
        </w:rPr>
      </w:pPr>
    </w:p>
    <w:p w14:paraId="7F3FA06C" w14:textId="5D267F74" w:rsidR="00632ACA" w:rsidRPr="00F53EAF" w:rsidRDefault="00632ACA" w:rsidP="00F53EAF">
      <w:pPr>
        <w:spacing w:after="0" w:line="240" w:lineRule="auto"/>
        <w:ind w:firstLine="709"/>
        <w:jc w:val="both"/>
        <w:rPr>
          <w:rFonts w:ascii="Times New Roman" w:hAnsi="Times New Roman"/>
          <w:sz w:val="28"/>
        </w:rPr>
      </w:pPr>
      <w:r w:rsidRPr="00F53EAF">
        <w:rPr>
          <w:rFonts w:ascii="Times New Roman" w:hAnsi="Times New Roman"/>
          <w:sz w:val="28"/>
        </w:rPr>
        <w:t>На основании части 2.1 статьи</w:t>
      </w:r>
      <w:r w:rsidR="00BE65C0" w:rsidRPr="00F53EAF">
        <w:rPr>
          <w:rFonts w:ascii="Times New Roman" w:hAnsi="Times New Roman"/>
          <w:sz w:val="28"/>
        </w:rPr>
        <w:t xml:space="preserve"> 2</w:t>
      </w:r>
      <w:r w:rsidRPr="00F53EAF">
        <w:rPr>
          <w:rFonts w:ascii="Times New Roman" w:hAnsi="Times New Roman"/>
          <w:sz w:val="28"/>
        </w:rPr>
        <w:t xml:space="preserve"> Закона № 223-ФЗ</w:t>
      </w:r>
      <w:r w:rsidRPr="00F53EAF">
        <w:rPr>
          <w:rFonts w:ascii="Times New Roman" w:hAnsi="Times New Roman" w:cs="Times New Roman"/>
          <w:sz w:val="28"/>
          <w:szCs w:val="28"/>
        </w:rPr>
        <w:t>,</w:t>
      </w:r>
      <w:r w:rsidRPr="00F53EAF">
        <w:rPr>
          <w:rFonts w:ascii="Times New Roman" w:hAnsi="Times New Roman"/>
          <w:sz w:val="27"/>
        </w:rPr>
        <w:t xml:space="preserve"> бюджетные учреждения, автономные учреждения</w:t>
      </w:r>
      <w:r w:rsidR="00F720AC" w:rsidRPr="00F53EAF">
        <w:rPr>
          <w:rFonts w:ascii="Times New Roman" w:hAnsi="Times New Roman" w:cs="Times New Roman"/>
          <w:sz w:val="27"/>
          <w:szCs w:val="27"/>
        </w:rPr>
        <w:t xml:space="preserve">, </w:t>
      </w:r>
      <w:r w:rsidR="00EF5B77" w:rsidRPr="00F53EAF">
        <w:rPr>
          <w:rFonts w:ascii="Times New Roman" w:hAnsi="Times New Roman" w:cs="Times New Roman"/>
          <w:sz w:val="27"/>
          <w:szCs w:val="27"/>
        </w:rPr>
        <w:t>муниципальные</w:t>
      </w:r>
      <w:r w:rsidRPr="00F53EAF">
        <w:rPr>
          <w:rFonts w:ascii="Times New Roman" w:hAnsi="Times New Roman"/>
          <w:sz w:val="27"/>
        </w:rPr>
        <w:t xml:space="preserve"> унитарные предприятия </w:t>
      </w:r>
      <w:r w:rsidR="00F720AC" w:rsidRPr="00F53EAF">
        <w:rPr>
          <w:rFonts w:ascii="Times New Roman" w:hAnsi="Times New Roman" w:cs="Times New Roman"/>
          <w:sz w:val="27"/>
          <w:szCs w:val="27"/>
        </w:rPr>
        <w:t xml:space="preserve">муниципального образования </w:t>
      </w:r>
      <w:proofErr w:type="spellStart"/>
      <w:r w:rsidR="00F720AC" w:rsidRPr="00F53EAF">
        <w:rPr>
          <w:rFonts w:ascii="Times New Roman" w:hAnsi="Times New Roman" w:cs="Times New Roman"/>
          <w:sz w:val="27"/>
          <w:szCs w:val="27"/>
        </w:rPr>
        <w:t>Абинский</w:t>
      </w:r>
      <w:proofErr w:type="spellEnd"/>
      <w:r w:rsidR="00F720AC" w:rsidRPr="00F53EAF">
        <w:rPr>
          <w:rFonts w:ascii="Times New Roman" w:hAnsi="Times New Roman" w:cs="Times New Roman"/>
          <w:sz w:val="27"/>
          <w:szCs w:val="27"/>
        </w:rPr>
        <w:t xml:space="preserve"> район</w:t>
      </w:r>
      <w:r w:rsidRPr="00F53EAF">
        <w:rPr>
          <w:rFonts w:ascii="Times New Roman" w:hAnsi="Times New Roman"/>
          <w:sz w:val="27"/>
        </w:rPr>
        <w:t xml:space="preserve"> (далее – заказчики) обязаны применять </w:t>
      </w:r>
      <w:r w:rsidR="00BC61C5" w:rsidRPr="00F53EAF">
        <w:rPr>
          <w:rFonts w:ascii="Times New Roman" w:hAnsi="Times New Roman"/>
          <w:sz w:val="27"/>
        </w:rPr>
        <w:t>типовое</w:t>
      </w:r>
      <w:r w:rsidRPr="00F53EAF">
        <w:rPr>
          <w:rFonts w:ascii="Times New Roman" w:hAnsi="Times New Roman"/>
          <w:sz w:val="27"/>
        </w:rPr>
        <w:t xml:space="preserve"> </w:t>
      </w:r>
      <w:r w:rsidR="00BC61C5" w:rsidRPr="00F53EAF">
        <w:rPr>
          <w:rFonts w:ascii="Times New Roman" w:hAnsi="Times New Roman"/>
          <w:sz w:val="27"/>
        </w:rPr>
        <w:t>п</w:t>
      </w:r>
      <w:r w:rsidRPr="00F53EAF">
        <w:rPr>
          <w:rFonts w:ascii="Times New Roman" w:hAnsi="Times New Roman"/>
          <w:sz w:val="27"/>
        </w:rPr>
        <w:t xml:space="preserve">оложение </w:t>
      </w:r>
      <w:r w:rsidR="00BC61C5" w:rsidRPr="00F53EAF">
        <w:rPr>
          <w:rFonts w:ascii="Times New Roman" w:hAnsi="Times New Roman"/>
          <w:sz w:val="27"/>
        </w:rPr>
        <w:t xml:space="preserve">о закупке товаров, работ, услуг для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автономных учреждений,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бюджетных учреждений и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унитарных предприятий </w:t>
      </w:r>
      <w:r w:rsidR="00C764F5" w:rsidRPr="00F53EAF">
        <w:rPr>
          <w:rFonts w:ascii="Times New Roman" w:hAnsi="Times New Roman" w:cs="Times New Roman"/>
          <w:sz w:val="27"/>
          <w:szCs w:val="27"/>
        </w:rPr>
        <w:t xml:space="preserve">муниципального образования </w:t>
      </w:r>
      <w:proofErr w:type="spellStart"/>
      <w:r w:rsidR="00C764F5" w:rsidRPr="00F53EAF">
        <w:rPr>
          <w:rFonts w:ascii="Times New Roman" w:hAnsi="Times New Roman" w:cs="Times New Roman"/>
          <w:sz w:val="27"/>
          <w:szCs w:val="27"/>
        </w:rPr>
        <w:t>Абинский</w:t>
      </w:r>
      <w:proofErr w:type="spellEnd"/>
      <w:r w:rsidR="00C764F5" w:rsidRPr="00F53EAF">
        <w:rPr>
          <w:rFonts w:ascii="Times New Roman" w:hAnsi="Times New Roman" w:cs="Times New Roman"/>
          <w:sz w:val="27"/>
          <w:szCs w:val="27"/>
        </w:rPr>
        <w:t xml:space="preserve"> район</w:t>
      </w:r>
      <w:r w:rsidR="00BC61C5" w:rsidRPr="00F53EAF">
        <w:rPr>
          <w:rFonts w:ascii="Times New Roman" w:hAnsi="Times New Roman"/>
          <w:sz w:val="28"/>
        </w:rPr>
        <w:t xml:space="preserve"> (далее – типовое положение) </w:t>
      </w:r>
      <w:r w:rsidRPr="00F53EAF">
        <w:rPr>
          <w:rFonts w:ascii="Times New Roman" w:hAnsi="Times New Roman"/>
          <w:sz w:val="28"/>
        </w:rPr>
        <w:t>при утверждении ими положения о закупке или внесения в него изменений.</w:t>
      </w:r>
    </w:p>
    <w:p w14:paraId="3E03DA4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Нормы и сведения, определенные типовым положением в части порядка подготовки и осуществления закупок, способов закупок и условий </w:t>
      </w:r>
      <w:r w:rsidRPr="00F53EAF">
        <w:rPr>
          <w:rFonts w:ascii="Times New Roman" w:hAnsi="Times New Roman" w:cs="Times New Roman"/>
          <w:sz w:val="28"/>
          <w:szCs w:val="28"/>
        </w:rPr>
        <w:lastRenderedPageBreak/>
        <w:t>их</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14:paraId="46D24DF4" w14:textId="6F6E4B24" w:rsidR="00C2586F" w:rsidRPr="00F53EAF" w:rsidRDefault="004C1DF7" w:rsidP="00F53EAF">
      <w:pPr>
        <w:widowControl w:val="0"/>
        <w:spacing w:after="0" w:line="240" w:lineRule="auto"/>
        <w:ind w:firstLine="709"/>
        <w:jc w:val="both"/>
        <w:rPr>
          <w:rFonts w:ascii="Times New Roman" w:hAnsi="Times New Roman" w:cs="Times New Roman"/>
          <w:sz w:val="28"/>
          <w:szCs w:val="28"/>
        </w:rPr>
      </w:pPr>
      <w:r>
        <w:rPr>
          <w:rFonts w:ascii="Times New Roman" w:hAnsi="Times New Roman"/>
          <w:sz w:val="28"/>
        </w:rPr>
        <w:t xml:space="preserve">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w:t>
      </w:r>
      <w:r w:rsidRPr="004C1DF7">
        <w:rPr>
          <w:rFonts w:ascii="Times New Roman" w:hAnsi="Times New Roman"/>
          <w:sz w:val="28"/>
        </w:rPr>
        <w:t>1 января 2024 г.</w:t>
      </w:r>
      <w:bookmarkStart w:id="179" w:name="_GoBack"/>
      <w:bookmarkEnd w:id="179"/>
      <w:r>
        <w:rPr>
          <w:rFonts w:ascii="Times New Roman" w:hAnsi="Times New Roman"/>
          <w:sz w:val="28"/>
        </w:rPr>
        <w:t xml:space="preserve"> со сроком вступления в силу таких положений со дня размещения в ЕИС положений о закупке указанных юридических лиц в новой редакции.</w:t>
      </w:r>
    </w:p>
    <w:p w14:paraId="087093EC" w14:textId="0D057145" w:rsidR="00632ACA" w:rsidRPr="00F53EAF" w:rsidRDefault="00C2586F"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Закупки, извещения об осуществлении которых были размещены в ЕИС до даты размещения положения о закупке заказчика, приведенного в соответствие с требованиями типового положения о закупке, завершаются по правилам, которые действовали на дату размещения такого извещения.</w:t>
      </w:r>
    </w:p>
    <w:p w14:paraId="61E78206" w14:textId="77777777" w:rsidR="00E53B6E" w:rsidRPr="00F53EAF" w:rsidRDefault="00E53B6E" w:rsidP="00F53EAF">
      <w:pPr>
        <w:spacing w:after="0" w:line="240" w:lineRule="auto"/>
        <w:jc w:val="both"/>
        <w:rPr>
          <w:rFonts w:ascii="Times New Roman" w:hAnsi="Times New Roman"/>
          <w:sz w:val="28"/>
        </w:rPr>
      </w:pPr>
    </w:p>
    <w:p w14:paraId="0974105A" w14:textId="77777777" w:rsidR="00E53B6E" w:rsidRPr="00F53EAF" w:rsidRDefault="00E53B6E" w:rsidP="00F53EAF">
      <w:pPr>
        <w:spacing w:after="0" w:line="240" w:lineRule="auto"/>
        <w:ind w:firstLine="708"/>
        <w:jc w:val="both"/>
        <w:rPr>
          <w:rFonts w:ascii="Times New Roman" w:hAnsi="Times New Roman"/>
          <w:sz w:val="28"/>
        </w:rPr>
      </w:pPr>
    </w:p>
    <w:p w14:paraId="2E79A28E" w14:textId="77777777" w:rsidR="00175156" w:rsidRPr="00F53EAF" w:rsidRDefault="00EC6336" w:rsidP="00F53EAF">
      <w:pPr>
        <w:spacing w:after="0" w:line="240" w:lineRule="auto"/>
        <w:rPr>
          <w:rFonts w:ascii="Times New Roman" w:hAnsi="Times New Roman" w:cs="Times New Roman"/>
          <w:sz w:val="27"/>
          <w:szCs w:val="27"/>
        </w:rPr>
      </w:pPr>
      <w:r w:rsidRPr="00F53EAF">
        <w:rPr>
          <w:rFonts w:ascii="Times New Roman" w:hAnsi="Times New Roman" w:cs="Times New Roman"/>
          <w:sz w:val="27"/>
          <w:szCs w:val="27"/>
        </w:rPr>
        <w:t>Начальник отдела</w:t>
      </w:r>
    </w:p>
    <w:p w14:paraId="44A3FCF3" w14:textId="0B5DF5A9" w:rsidR="00E53B6E" w:rsidRPr="00C81004" w:rsidRDefault="00175156" w:rsidP="00F53EAF">
      <w:pPr>
        <w:spacing w:after="0" w:line="240" w:lineRule="auto"/>
        <w:rPr>
          <w:rFonts w:ascii="Times New Roman" w:hAnsi="Times New Roman"/>
          <w:b/>
          <w:sz w:val="27"/>
        </w:rPr>
      </w:pPr>
      <w:r w:rsidRPr="00F53EAF">
        <w:rPr>
          <w:rFonts w:ascii="Times New Roman" w:hAnsi="Times New Roman" w:cs="Times New Roman"/>
          <w:sz w:val="27"/>
          <w:szCs w:val="27"/>
        </w:rPr>
        <w:t>муниципальных закупок</w:t>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Pr="00F53EAF">
        <w:rPr>
          <w:rFonts w:ascii="Times New Roman" w:hAnsi="Times New Roman" w:cs="Times New Roman"/>
          <w:sz w:val="27"/>
          <w:szCs w:val="27"/>
        </w:rPr>
        <w:tab/>
      </w:r>
      <w:r w:rsidRPr="00F53EAF">
        <w:rPr>
          <w:rFonts w:ascii="Times New Roman" w:hAnsi="Times New Roman" w:cs="Times New Roman"/>
          <w:sz w:val="27"/>
          <w:szCs w:val="27"/>
        </w:rPr>
        <w:tab/>
        <w:t xml:space="preserve">    Е.А. Игнатов</w:t>
      </w:r>
    </w:p>
    <w:sectPr w:rsidR="00E53B6E" w:rsidRPr="00C81004" w:rsidSect="00116E0D">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A8E78" w14:textId="77777777" w:rsidR="0058614E" w:rsidRDefault="0058614E" w:rsidP="00AA44C0">
      <w:pPr>
        <w:spacing w:after="0" w:line="240" w:lineRule="auto"/>
      </w:pPr>
      <w:r>
        <w:separator/>
      </w:r>
    </w:p>
  </w:endnote>
  <w:endnote w:type="continuationSeparator" w:id="0">
    <w:p w14:paraId="1A969571" w14:textId="77777777" w:rsidR="0058614E" w:rsidRDefault="0058614E" w:rsidP="00AA44C0">
      <w:pPr>
        <w:spacing w:after="0" w:line="240" w:lineRule="auto"/>
      </w:pPr>
      <w:r>
        <w:continuationSeparator/>
      </w:r>
    </w:p>
  </w:endnote>
  <w:endnote w:type="continuationNotice" w:id="1">
    <w:p w14:paraId="11582D4A" w14:textId="77777777" w:rsidR="0058614E" w:rsidRDefault="005861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9B0AA" w14:textId="77777777" w:rsidR="0058614E" w:rsidRDefault="0058614E" w:rsidP="00AA44C0">
      <w:pPr>
        <w:spacing w:after="0" w:line="240" w:lineRule="auto"/>
      </w:pPr>
      <w:r>
        <w:separator/>
      </w:r>
    </w:p>
  </w:footnote>
  <w:footnote w:type="continuationSeparator" w:id="0">
    <w:p w14:paraId="5D78C13F" w14:textId="77777777" w:rsidR="0058614E" w:rsidRDefault="0058614E" w:rsidP="00AA44C0">
      <w:pPr>
        <w:spacing w:after="0" w:line="240" w:lineRule="auto"/>
      </w:pPr>
      <w:r>
        <w:continuationSeparator/>
      </w:r>
    </w:p>
  </w:footnote>
  <w:footnote w:type="continuationNotice" w:id="1">
    <w:p w14:paraId="4B39745A" w14:textId="77777777" w:rsidR="0058614E" w:rsidRDefault="0058614E">
      <w:pPr>
        <w:spacing w:after="0" w:line="240" w:lineRule="auto"/>
      </w:pPr>
    </w:p>
  </w:footnote>
  <w:footnote w:id="2">
    <w:p w14:paraId="622BCF37" w14:textId="02EB6F94" w:rsidR="001B2C07" w:rsidRPr="0041354B" w:rsidRDefault="001B2C07" w:rsidP="00492591">
      <w:pPr>
        <w:pStyle w:val="a9"/>
        <w:jc w:val="both"/>
        <w:rPr>
          <w:rFonts w:ascii="Times New Roman" w:hAnsi="Times New Roman" w:cs="Times New Roman"/>
        </w:rPr>
      </w:pPr>
      <w:r w:rsidRPr="0041354B">
        <w:rPr>
          <w:rStyle w:val="ab"/>
          <w:rFonts w:ascii="Times New Roman" w:hAnsi="Times New Roman" w:cs="Times New Roman"/>
        </w:rPr>
        <w:footnoteRef/>
      </w:r>
      <w:r w:rsidRPr="0041354B">
        <w:rPr>
          <w:rFonts w:ascii="Times New Roman" w:hAnsi="Times New Roman" w:cs="Times New Roman"/>
        </w:rPr>
        <w:t xml:space="preserve"> Заказчик самостоятельно принимает решение о выборе </w:t>
      </w:r>
      <w:r>
        <w:rPr>
          <w:rFonts w:ascii="Times New Roman" w:hAnsi="Times New Roman" w:cs="Times New Roman"/>
        </w:rPr>
        <w:t>варианта</w:t>
      </w:r>
      <w:r w:rsidRPr="0041354B">
        <w:rPr>
          <w:rFonts w:ascii="Times New Roman" w:hAnsi="Times New Roman" w:cs="Times New Roman"/>
        </w:rPr>
        <w:t xml:space="preserve"> пункта 5.4 Положения.</w:t>
      </w:r>
    </w:p>
  </w:footnote>
  <w:footnote w:id="3">
    <w:p w14:paraId="1CFB49AE" w14:textId="77777777" w:rsidR="001B2C07" w:rsidRPr="00721F5F" w:rsidRDefault="001B2C07" w:rsidP="0003563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4">
    <w:p w14:paraId="1DCFB979" w14:textId="77777777" w:rsidR="001B2C07" w:rsidRPr="00E6771B" w:rsidRDefault="001B2C07" w:rsidP="008A2EE8">
      <w:pPr>
        <w:pStyle w:val="a9"/>
        <w:jc w:val="both"/>
        <w:rPr>
          <w:rFonts w:ascii="Times New Roman" w:hAnsi="Times New Roman" w:cs="Times New Roman"/>
        </w:rPr>
      </w:pPr>
      <w:r w:rsidRPr="008A2EE8">
        <w:rPr>
          <w:rStyle w:val="ab"/>
          <w:rFonts w:ascii="Times New Roman" w:hAnsi="Times New Roman" w:cs="Times New Roman"/>
        </w:rPr>
        <w:footnoteRef/>
      </w:r>
      <w:r w:rsidRPr="008A2EE8">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sidRPr="00E6771B">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14:paraId="450B2688" w14:textId="77777777" w:rsidR="001B2C07" w:rsidRPr="00E6771B" w:rsidRDefault="001B2C07" w:rsidP="00E6771B">
      <w:pPr>
        <w:pStyle w:val="a9"/>
        <w:jc w:val="both"/>
        <w:rPr>
          <w:rFonts w:ascii="Times New Roman" w:hAnsi="Times New Roman" w:cs="Times New Roman"/>
        </w:rPr>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sidRPr="00E6771B">
        <w:rPr>
          <w:rFonts w:ascii="Times New Roman" w:hAnsi="Times New Roman" w:cs="Times New Roman"/>
        </w:rPr>
        <w:t>(или)</w:t>
      </w:r>
      <w:r>
        <w:rPr>
          <w:rFonts w:ascii="Times New Roman" w:hAnsi="Times New Roman" w:cs="Times New Roman"/>
          <w:lang w:val="en-US"/>
        </w:rPr>
        <w:t> </w:t>
      </w:r>
      <w:r w:rsidRPr="00E6771B">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14:paraId="57D2057F" w14:textId="77777777" w:rsidR="001B2C07" w:rsidRDefault="001B2C07" w:rsidP="00E6771B">
      <w:pPr>
        <w:pStyle w:val="a9"/>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sidRPr="00E6771B">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7">
    <w:p w14:paraId="1027B783" w14:textId="77777777" w:rsidR="001B2C07" w:rsidRPr="00721F5F" w:rsidRDefault="001B2C07"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8">
    <w:p w14:paraId="5EB7DEFA" w14:textId="77777777" w:rsidR="001B2C07" w:rsidRPr="00721F5F" w:rsidRDefault="001B2C07" w:rsidP="00CA4A4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9">
    <w:p w14:paraId="4EF1F41C" w14:textId="77777777" w:rsidR="001B2C07" w:rsidRPr="00721F5F" w:rsidRDefault="001B2C07"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0">
    <w:p w14:paraId="5B6E689A" w14:textId="77777777" w:rsidR="001B2C07" w:rsidRPr="00721F5F" w:rsidRDefault="001B2C07"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14:paraId="35AFC226" w14:textId="77777777" w:rsidR="001B2C07" w:rsidRPr="00721F5F" w:rsidRDefault="001B2C07" w:rsidP="00424711">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14:paraId="32B7FC5B" w14:textId="77777777" w:rsidR="001B2C07" w:rsidRPr="00721F5F" w:rsidRDefault="001B2C07"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3">
    <w:p w14:paraId="3DC83362" w14:textId="77777777" w:rsidR="001B2C07" w:rsidRPr="00721F5F" w:rsidRDefault="001B2C07"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4">
    <w:p w14:paraId="4467FEE8" w14:textId="77777777" w:rsidR="001B2C07" w:rsidRPr="00721F5F" w:rsidRDefault="001B2C07" w:rsidP="0008644B">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5">
    <w:p w14:paraId="64AAEEFC" w14:textId="77777777" w:rsidR="001B2C07" w:rsidRPr="00721F5F" w:rsidRDefault="001B2C07"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6">
    <w:p w14:paraId="6F3B096F" w14:textId="77777777" w:rsidR="001B2C07" w:rsidRPr="00721F5F" w:rsidRDefault="001B2C07" w:rsidP="00EC61AC">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7">
    <w:p w14:paraId="46E5DEE9" w14:textId="77777777" w:rsidR="001B2C07" w:rsidRPr="00721F5F" w:rsidRDefault="001B2C07"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8">
    <w:p w14:paraId="0D7A19F8" w14:textId="77777777" w:rsidR="001B2C07" w:rsidRPr="00721F5F" w:rsidRDefault="001B2C07"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w:t>
      </w:r>
      <w:r w:rsidRPr="00721F5F">
        <w:rPr>
          <w:rFonts w:ascii="Times New Roman" w:hAnsi="Times New Roman" w:cs="Times New Roman"/>
          <w:lang w:val="en-US"/>
        </w:rPr>
        <w:t> </w:t>
      </w:r>
      <w:r w:rsidRPr="00721F5F">
        <w:rPr>
          <w:rFonts w:ascii="Times New Roman" w:hAnsi="Times New Roman" w:cs="Times New Roman"/>
        </w:rPr>
        <w:t>закупке требования о предоставлении обеспечения заявки.</w:t>
      </w:r>
    </w:p>
  </w:footnote>
  <w:footnote w:id="19">
    <w:p w14:paraId="2042E8E8" w14:textId="77777777" w:rsidR="001B2C07" w:rsidRPr="00721F5F" w:rsidRDefault="001B2C07" w:rsidP="00EC61AC">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sidRPr="00721F5F">
        <w:rPr>
          <w:rFonts w:ascii="Times New Roman" w:hAnsi="Times New Roman" w:cs="Times New Roman"/>
          <w:lang w:val="en-US"/>
        </w:rPr>
        <w:t> </w:t>
      </w:r>
      <w:r w:rsidRPr="00721F5F">
        <w:rPr>
          <w:rFonts w:ascii="Times New Roman" w:hAnsi="Times New Roman" w:cs="Times New Roman"/>
        </w:rPr>
        <w:t>предоставлении обеспечения исполнения договора</w:t>
      </w:r>
    </w:p>
  </w:footnote>
  <w:footnote w:id="20">
    <w:p w14:paraId="41EDCD65" w14:textId="77777777" w:rsidR="001B2C07" w:rsidRPr="00721F5F" w:rsidRDefault="001B2C07"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1">
    <w:p w14:paraId="74177E76" w14:textId="77777777" w:rsidR="001B2C07" w:rsidRPr="00721F5F" w:rsidRDefault="001B2C07"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2">
    <w:p w14:paraId="445B6F73" w14:textId="77777777" w:rsidR="001B2C07" w:rsidRPr="00721F5F" w:rsidRDefault="001B2C07"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3">
    <w:p w14:paraId="02CF6EEA" w14:textId="77777777" w:rsidR="001B2C07" w:rsidRPr="00721F5F" w:rsidRDefault="001B2C07"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4">
    <w:p w14:paraId="22945751" w14:textId="77777777" w:rsidR="001B2C07" w:rsidRPr="00721F5F" w:rsidRDefault="001B2C07"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5">
    <w:p w14:paraId="7BDF6B90" w14:textId="77777777" w:rsidR="001B2C07" w:rsidRPr="00721F5F" w:rsidRDefault="001B2C07"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Данный пункт включается заказчиком в случае принятия в пункте 5.4 настоящего Положения решения о</w:t>
      </w:r>
      <w:r>
        <w:rPr>
          <w:rFonts w:ascii="Times New Roman" w:hAnsi="Times New Roman" w:cs="Times New Roman"/>
        </w:rPr>
        <w:t> </w:t>
      </w:r>
      <w:r w:rsidRPr="00721F5F">
        <w:rPr>
          <w:rFonts w:ascii="Times New Roman" w:hAnsi="Times New Roman" w:cs="Times New Roman"/>
        </w:rPr>
        <w:t>необходимости публикации извещения о закупке.</w:t>
      </w:r>
    </w:p>
  </w:footnote>
  <w:footnote w:id="26">
    <w:p w14:paraId="43E2FD7F" w14:textId="77777777" w:rsidR="001B2C07" w:rsidRPr="00721F5F" w:rsidRDefault="001B2C07"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7">
    <w:p w14:paraId="7623C07C" w14:textId="77777777" w:rsidR="001B2C07" w:rsidRPr="00721F5F" w:rsidRDefault="001B2C07" w:rsidP="001E0755">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8">
    <w:p w14:paraId="549C3C99" w14:textId="77777777" w:rsidR="001B2C07" w:rsidRPr="00721F5F" w:rsidRDefault="001B2C07"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9">
    <w:p w14:paraId="6C8CC9FA" w14:textId="77777777" w:rsidR="001B2C07" w:rsidRPr="00903071" w:rsidRDefault="001B2C07" w:rsidP="00632ACA">
      <w:pPr>
        <w:pStyle w:val="a9"/>
        <w:rPr>
          <w:rFonts w:ascii="Times New Roman" w:hAnsi="Times New Roman" w:cs="Times New Roman"/>
        </w:rPr>
      </w:pPr>
      <w:r w:rsidRPr="00903071">
        <w:rPr>
          <w:rStyle w:val="ab"/>
          <w:rFonts w:ascii="Times New Roman" w:hAnsi="Times New Roman" w:cs="Times New Roman"/>
        </w:rPr>
        <w:footnoteRef/>
      </w:r>
      <w:r w:rsidRPr="00903071">
        <w:rPr>
          <w:rFonts w:ascii="Times New Roman" w:hAnsi="Times New Roman" w:cs="Times New Roman"/>
        </w:rPr>
        <w:t xml:space="preserve"> Данный</w:t>
      </w:r>
      <w:r>
        <w:rPr>
          <w:rFonts w:ascii="Times New Roman" w:hAnsi="Times New Roman" w:cs="Times New Roman"/>
        </w:rPr>
        <w:t xml:space="preserve"> раздел не включается в п</w:t>
      </w:r>
      <w:r w:rsidRPr="00903071">
        <w:rPr>
          <w:rFonts w:ascii="Times New Roman" w:hAnsi="Times New Roman" w:cs="Times New Roman"/>
        </w:rPr>
        <w:t>оложение о закупке заказчика</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661917188"/>
      <w:docPartObj>
        <w:docPartGallery w:val="Page Numbers (Top of Page)"/>
        <w:docPartUnique/>
      </w:docPartObj>
    </w:sdtPr>
    <w:sdtContent>
      <w:p w14:paraId="6586F550" w14:textId="0ABC1203" w:rsidR="001B2C07" w:rsidRPr="00D2528E" w:rsidRDefault="001B2C07">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4C1DF7">
          <w:rPr>
            <w:rFonts w:ascii="Times New Roman" w:hAnsi="Times New Roman" w:cs="Times New Roman"/>
            <w:noProof/>
            <w:sz w:val="24"/>
            <w:szCs w:val="24"/>
          </w:rPr>
          <w:t>148</w:t>
        </w:r>
        <w:r w:rsidRPr="00D2528E">
          <w:rPr>
            <w:rFonts w:ascii="Times New Roman" w:hAnsi="Times New Roman" w:cs="Times New Roman"/>
            <w:sz w:val="24"/>
            <w:szCs w:val="24"/>
          </w:rPr>
          <w:fldChar w:fldCharType="end"/>
        </w:r>
      </w:p>
    </w:sdtContent>
  </w:sdt>
  <w:p w14:paraId="057DDCED" w14:textId="77777777" w:rsidR="001B2C07" w:rsidRDefault="001B2C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9C71" w14:textId="01243118" w:rsidR="001B2C07" w:rsidRPr="00547E5F" w:rsidRDefault="001B2C07" w:rsidP="00547E5F">
    <w:pPr>
      <w:pStyle w:val="a3"/>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15:restartNumberingAfterBreak="0">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15:restartNumberingAfterBreak="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2"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4" w15:restartNumberingAfterBreak="0">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5" w15:restartNumberingAfterBreak="0">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15:restartNumberingAfterBreak="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15:restartNumberingAfterBreak="0">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5" w15:restartNumberingAfterBreak="0">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15:restartNumberingAfterBreak="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1" w15:restartNumberingAfterBreak="0">
    <w:nsid w:val="69E24C5B"/>
    <w:multiLevelType w:val="multilevel"/>
    <w:tmpl w:val="E682983C"/>
    <w:lvl w:ilvl="0">
      <w:start w:val="9"/>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15:restartNumberingAfterBreak="0">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7" w15:restartNumberingAfterBreak="0">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1" w15:restartNumberingAfterBreak="0">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3" w15:restartNumberingAfterBreak="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6"/>
  </w:num>
  <w:num w:numId="3">
    <w:abstractNumId w:val="10"/>
  </w:num>
  <w:num w:numId="4">
    <w:abstractNumId w:val="8"/>
  </w:num>
  <w:num w:numId="5">
    <w:abstractNumId w:val="39"/>
  </w:num>
  <w:num w:numId="6">
    <w:abstractNumId w:val="34"/>
  </w:num>
  <w:num w:numId="7">
    <w:abstractNumId w:val="15"/>
  </w:num>
  <w:num w:numId="8">
    <w:abstractNumId w:val="5"/>
  </w:num>
  <w:num w:numId="9">
    <w:abstractNumId w:val="40"/>
  </w:num>
  <w:num w:numId="10">
    <w:abstractNumId w:val="37"/>
  </w:num>
  <w:num w:numId="11">
    <w:abstractNumId w:val="43"/>
  </w:num>
  <w:num w:numId="12">
    <w:abstractNumId w:val="42"/>
  </w:num>
  <w:num w:numId="13">
    <w:abstractNumId w:val="4"/>
  </w:num>
  <w:num w:numId="14">
    <w:abstractNumId w:val="0"/>
  </w:num>
  <w:num w:numId="15">
    <w:abstractNumId w:val="3"/>
  </w:num>
  <w:num w:numId="16">
    <w:abstractNumId w:val="30"/>
  </w:num>
  <w:num w:numId="17">
    <w:abstractNumId w:val="18"/>
  </w:num>
  <w:num w:numId="18">
    <w:abstractNumId w:val="2"/>
  </w:num>
  <w:num w:numId="19">
    <w:abstractNumId w:val="7"/>
  </w:num>
  <w:num w:numId="20">
    <w:abstractNumId w:val="41"/>
  </w:num>
  <w:num w:numId="21">
    <w:abstractNumId w:val="16"/>
  </w:num>
  <w:num w:numId="22">
    <w:abstractNumId w:val="35"/>
  </w:num>
  <w:num w:numId="23">
    <w:abstractNumId w:val="20"/>
  </w:num>
  <w:num w:numId="24">
    <w:abstractNumId w:val="44"/>
  </w:num>
  <w:num w:numId="25">
    <w:abstractNumId w:val="33"/>
  </w:num>
  <w:num w:numId="26">
    <w:abstractNumId w:val="23"/>
  </w:num>
  <w:num w:numId="27">
    <w:abstractNumId w:val="13"/>
  </w:num>
  <w:num w:numId="28">
    <w:abstractNumId w:val="29"/>
  </w:num>
  <w:num w:numId="29">
    <w:abstractNumId w:val="14"/>
  </w:num>
  <w:num w:numId="30">
    <w:abstractNumId w:val="9"/>
  </w:num>
  <w:num w:numId="31">
    <w:abstractNumId w:val="21"/>
  </w:num>
  <w:num w:numId="32">
    <w:abstractNumId w:val="25"/>
  </w:num>
  <w:num w:numId="33">
    <w:abstractNumId w:val="17"/>
  </w:num>
  <w:num w:numId="34">
    <w:abstractNumId w:val="38"/>
  </w:num>
  <w:num w:numId="35">
    <w:abstractNumId w:val="28"/>
  </w:num>
  <w:num w:numId="36">
    <w:abstractNumId w:val="32"/>
  </w:num>
  <w:num w:numId="37">
    <w:abstractNumId w:val="1"/>
  </w:num>
  <w:num w:numId="38">
    <w:abstractNumId w:val="36"/>
  </w:num>
  <w:num w:numId="39">
    <w:abstractNumId w:val="22"/>
  </w:num>
  <w:num w:numId="40">
    <w:abstractNumId w:val="11"/>
  </w:num>
  <w:num w:numId="41">
    <w:abstractNumId w:val="27"/>
  </w:num>
  <w:num w:numId="42">
    <w:abstractNumId w:val="19"/>
  </w:num>
  <w:num w:numId="43">
    <w:abstractNumId w:val="31"/>
  </w:num>
  <w:num w:numId="44">
    <w:abstractNumId w:val="2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1D"/>
    <w:rsid w:val="0000023F"/>
    <w:rsid w:val="00000E71"/>
    <w:rsid w:val="00000E81"/>
    <w:rsid w:val="00000F44"/>
    <w:rsid w:val="00001A61"/>
    <w:rsid w:val="00001EF0"/>
    <w:rsid w:val="00002B27"/>
    <w:rsid w:val="00003AFA"/>
    <w:rsid w:val="000049DD"/>
    <w:rsid w:val="000051E9"/>
    <w:rsid w:val="000057B0"/>
    <w:rsid w:val="00005910"/>
    <w:rsid w:val="00006A0E"/>
    <w:rsid w:val="00006C3C"/>
    <w:rsid w:val="0000722A"/>
    <w:rsid w:val="000110EE"/>
    <w:rsid w:val="000112C4"/>
    <w:rsid w:val="00011428"/>
    <w:rsid w:val="000117F5"/>
    <w:rsid w:val="00011D7A"/>
    <w:rsid w:val="00014137"/>
    <w:rsid w:val="00014845"/>
    <w:rsid w:val="00015FBF"/>
    <w:rsid w:val="00015FC7"/>
    <w:rsid w:val="0001683E"/>
    <w:rsid w:val="00016F4B"/>
    <w:rsid w:val="000173F0"/>
    <w:rsid w:val="00021B4A"/>
    <w:rsid w:val="00021BEC"/>
    <w:rsid w:val="00021C76"/>
    <w:rsid w:val="00023B55"/>
    <w:rsid w:val="0002406F"/>
    <w:rsid w:val="00024A3F"/>
    <w:rsid w:val="00025A23"/>
    <w:rsid w:val="00025C15"/>
    <w:rsid w:val="00025C4A"/>
    <w:rsid w:val="0002613C"/>
    <w:rsid w:val="00026702"/>
    <w:rsid w:val="00026ED1"/>
    <w:rsid w:val="00030971"/>
    <w:rsid w:val="00030D87"/>
    <w:rsid w:val="00030F40"/>
    <w:rsid w:val="00030FA8"/>
    <w:rsid w:val="00031509"/>
    <w:rsid w:val="000324C0"/>
    <w:rsid w:val="00032FDD"/>
    <w:rsid w:val="000333C0"/>
    <w:rsid w:val="00033ACA"/>
    <w:rsid w:val="0003498E"/>
    <w:rsid w:val="00035630"/>
    <w:rsid w:val="00036291"/>
    <w:rsid w:val="0003721A"/>
    <w:rsid w:val="00037C0C"/>
    <w:rsid w:val="000417EF"/>
    <w:rsid w:val="000418CD"/>
    <w:rsid w:val="000437CF"/>
    <w:rsid w:val="000437F5"/>
    <w:rsid w:val="00043F31"/>
    <w:rsid w:val="00044316"/>
    <w:rsid w:val="00044DB5"/>
    <w:rsid w:val="00045CA7"/>
    <w:rsid w:val="00045FC7"/>
    <w:rsid w:val="0004617F"/>
    <w:rsid w:val="00046313"/>
    <w:rsid w:val="00046588"/>
    <w:rsid w:val="00047A88"/>
    <w:rsid w:val="00050274"/>
    <w:rsid w:val="00050538"/>
    <w:rsid w:val="000520BD"/>
    <w:rsid w:val="00052739"/>
    <w:rsid w:val="0005292F"/>
    <w:rsid w:val="00052C3D"/>
    <w:rsid w:val="00054AFC"/>
    <w:rsid w:val="00054B48"/>
    <w:rsid w:val="00054BF7"/>
    <w:rsid w:val="00054ED7"/>
    <w:rsid w:val="00055C86"/>
    <w:rsid w:val="00056262"/>
    <w:rsid w:val="00056B46"/>
    <w:rsid w:val="00056BA8"/>
    <w:rsid w:val="00057070"/>
    <w:rsid w:val="00060195"/>
    <w:rsid w:val="00060593"/>
    <w:rsid w:val="000606F2"/>
    <w:rsid w:val="0006128D"/>
    <w:rsid w:val="000612D1"/>
    <w:rsid w:val="00061376"/>
    <w:rsid w:val="00061536"/>
    <w:rsid w:val="000616B1"/>
    <w:rsid w:val="00061C67"/>
    <w:rsid w:val="000629FD"/>
    <w:rsid w:val="00063123"/>
    <w:rsid w:val="0006357E"/>
    <w:rsid w:val="000637DB"/>
    <w:rsid w:val="00064206"/>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30AD"/>
    <w:rsid w:val="00073EC6"/>
    <w:rsid w:val="000748A4"/>
    <w:rsid w:val="0007521A"/>
    <w:rsid w:val="00075C6E"/>
    <w:rsid w:val="00075D37"/>
    <w:rsid w:val="000768CE"/>
    <w:rsid w:val="00077074"/>
    <w:rsid w:val="00081CD5"/>
    <w:rsid w:val="00081DC6"/>
    <w:rsid w:val="0008252A"/>
    <w:rsid w:val="00082B31"/>
    <w:rsid w:val="00082E17"/>
    <w:rsid w:val="00083043"/>
    <w:rsid w:val="000830F8"/>
    <w:rsid w:val="000839FA"/>
    <w:rsid w:val="00083D43"/>
    <w:rsid w:val="00083F63"/>
    <w:rsid w:val="00084C0C"/>
    <w:rsid w:val="00085174"/>
    <w:rsid w:val="0008644B"/>
    <w:rsid w:val="00086FBD"/>
    <w:rsid w:val="000878FF"/>
    <w:rsid w:val="0008791B"/>
    <w:rsid w:val="00087E42"/>
    <w:rsid w:val="00090766"/>
    <w:rsid w:val="00090784"/>
    <w:rsid w:val="00091055"/>
    <w:rsid w:val="00091704"/>
    <w:rsid w:val="000925F8"/>
    <w:rsid w:val="00093A91"/>
    <w:rsid w:val="00093FEF"/>
    <w:rsid w:val="00095843"/>
    <w:rsid w:val="00095B87"/>
    <w:rsid w:val="000969F0"/>
    <w:rsid w:val="00096CEB"/>
    <w:rsid w:val="00097C12"/>
    <w:rsid w:val="000A02B5"/>
    <w:rsid w:val="000A21C2"/>
    <w:rsid w:val="000A36C3"/>
    <w:rsid w:val="000A44F0"/>
    <w:rsid w:val="000A4605"/>
    <w:rsid w:val="000A5025"/>
    <w:rsid w:val="000A5E0C"/>
    <w:rsid w:val="000A6EF7"/>
    <w:rsid w:val="000A7347"/>
    <w:rsid w:val="000A7755"/>
    <w:rsid w:val="000A7D56"/>
    <w:rsid w:val="000B0B43"/>
    <w:rsid w:val="000B4379"/>
    <w:rsid w:val="000B455A"/>
    <w:rsid w:val="000B4E12"/>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751"/>
    <w:rsid w:val="000D1203"/>
    <w:rsid w:val="000D191A"/>
    <w:rsid w:val="000D1ADF"/>
    <w:rsid w:val="000D2D13"/>
    <w:rsid w:val="000D3242"/>
    <w:rsid w:val="000D342F"/>
    <w:rsid w:val="000D3B70"/>
    <w:rsid w:val="000D3C5F"/>
    <w:rsid w:val="000D3E2E"/>
    <w:rsid w:val="000D3F79"/>
    <w:rsid w:val="000D4A73"/>
    <w:rsid w:val="000D4CC9"/>
    <w:rsid w:val="000D6C58"/>
    <w:rsid w:val="000E0B12"/>
    <w:rsid w:val="000E16AE"/>
    <w:rsid w:val="000E1838"/>
    <w:rsid w:val="000E1A86"/>
    <w:rsid w:val="000E1DBA"/>
    <w:rsid w:val="000E1DCE"/>
    <w:rsid w:val="000E2AC6"/>
    <w:rsid w:val="000E2C01"/>
    <w:rsid w:val="000E3E0F"/>
    <w:rsid w:val="000E3F2D"/>
    <w:rsid w:val="000E4251"/>
    <w:rsid w:val="000E5A66"/>
    <w:rsid w:val="000E60AD"/>
    <w:rsid w:val="000E6213"/>
    <w:rsid w:val="000E693E"/>
    <w:rsid w:val="000E75B3"/>
    <w:rsid w:val="000E75B6"/>
    <w:rsid w:val="000E7C99"/>
    <w:rsid w:val="000F0ABF"/>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0BE5"/>
    <w:rsid w:val="00111F13"/>
    <w:rsid w:val="001127A4"/>
    <w:rsid w:val="00112A59"/>
    <w:rsid w:val="0011346C"/>
    <w:rsid w:val="00113896"/>
    <w:rsid w:val="00114F5F"/>
    <w:rsid w:val="0011678A"/>
    <w:rsid w:val="00116C97"/>
    <w:rsid w:val="00116E0D"/>
    <w:rsid w:val="00116F95"/>
    <w:rsid w:val="001200B6"/>
    <w:rsid w:val="001204DC"/>
    <w:rsid w:val="00120BF0"/>
    <w:rsid w:val="00120CF1"/>
    <w:rsid w:val="00121013"/>
    <w:rsid w:val="001211E4"/>
    <w:rsid w:val="001216FB"/>
    <w:rsid w:val="00122E8A"/>
    <w:rsid w:val="00123266"/>
    <w:rsid w:val="0012372A"/>
    <w:rsid w:val="00124D3C"/>
    <w:rsid w:val="00124F1D"/>
    <w:rsid w:val="001260E0"/>
    <w:rsid w:val="0012690D"/>
    <w:rsid w:val="00126F75"/>
    <w:rsid w:val="001279A8"/>
    <w:rsid w:val="00127B99"/>
    <w:rsid w:val="001302A3"/>
    <w:rsid w:val="00130675"/>
    <w:rsid w:val="00130B25"/>
    <w:rsid w:val="0013100F"/>
    <w:rsid w:val="00131481"/>
    <w:rsid w:val="00132926"/>
    <w:rsid w:val="00132E86"/>
    <w:rsid w:val="001336FB"/>
    <w:rsid w:val="00133DD1"/>
    <w:rsid w:val="00134403"/>
    <w:rsid w:val="00134A81"/>
    <w:rsid w:val="00134CCE"/>
    <w:rsid w:val="00135FC2"/>
    <w:rsid w:val="001360AF"/>
    <w:rsid w:val="00136182"/>
    <w:rsid w:val="001367F9"/>
    <w:rsid w:val="0013751C"/>
    <w:rsid w:val="00137533"/>
    <w:rsid w:val="001409D2"/>
    <w:rsid w:val="001409FF"/>
    <w:rsid w:val="00140E22"/>
    <w:rsid w:val="001410A8"/>
    <w:rsid w:val="0014238E"/>
    <w:rsid w:val="00147412"/>
    <w:rsid w:val="001475F9"/>
    <w:rsid w:val="00147DCD"/>
    <w:rsid w:val="001500AC"/>
    <w:rsid w:val="00150258"/>
    <w:rsid w:val="001506D2"/>
    <w:rsid w:val="00151193"/>
    <w:rsid w:val="00151695"/>
    <w:rsid w:val="0015199B"/>
    <w:rsid w:val="00151B43"/>
    <w:rsid w:val="0015238F"/>
    <w:rsid w:val="001524DD"/>
    <w:rsid w:val="00152CD3"/>
    <w:rsid w:val="00154524"/>
    <w:rsid w:val="0015460C"/>
    <w:rsid w:val="001551AF"/>
    <w:rsid w:val="00155963"/>
    <w:rsid w:val="00155FEB"/>
    <w:rsid w:val="0015656D"/>
    <w:rsid w:val="001602F6"/>
    <w:rsid w:val="0016167A"/>
    <w:rsid w:val="001619BE"/>
    <w:rsid w:val="001619CE"/>
    <w:rsid w:val="00161BE7"/>
    <w:rsid w:val="00162066"/>
    <w:rsid w:val="00162DDB"/>
    <w:rsid w:val="00163227"/>
    <w:rsid w:val="00164ECF"/>
    <w:rsid w:val="00165410"/>
    <w:rsid w:val="00165CD3"/>
    <w:rsid w:val="00166A7E"/>
    <w:rsid w:val="00166EA3"/>
    <w:rsid w:val="00167203"/>
    <w:rsid w:val="00167B5C"/>
    <w:rsid w:val="001700D9"/>
    <w:rsid w:val="0017010A"/>
    <w:rsid w:val="00170D4B"/>
    <w:rsid w:val="00170FF4"/>
    <w:rsid w:val="0017105C"/>
    <w:rsid w:val="001712D8"/>
    <w:rsid w:val="001718D0"/>
    <w:rsid w:val="00171F35"/>
    <w:rsid w:val="00172CC7"/>
    <w:rsid w:val="00173028"/>
    <w:rsid w:val="00173DDA"/>
    <w:rsid w:val="00174302"/>
    <w:rsid w:val="00174855"/>
    <w:rsid w:val="00174B26"/>
    <w:rsid w:val="00175156"/>
    <w:rsid w:val="001752E3"/>
    <w:rsid w:val="00175687"/>
    <w:rsid w:val="00176336"/>
    <w:rsid w:val="00177A5D"/>
    <w:rsid w:val="00177BE5"/>
    <w:rsid w:val="00180130"/>
    <w:rsid w:val="00182811"/>
    <w:rsid w:val="00182E13"/>
    <w:rsid w:val="00183037"/>
    <w:rsid w:val="001833E2"/>
    <w:rsid w:val="0018380B"/>
    <w:rsid w:val="00183C8A"/>
    <w:rsid w:val="00183E1B"/>
    <w:rsid w:val="00184E60"/>
    <w:rsid w:val="00185164"/>
    <w:rsid w:val="001852B4"/>
    <w:rsid w:val="00185693"/>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BB2"/>
    <w:rsid w:val="0019461C"/>
    <w:rsid w:val="001949DD"/>
    <w:rsid w:val="001952D8"/>
    <w:rsid w:val="001964E9"/>
    <w:rsid w:val="001966B7"/>
    <w:rsid w:val="0019762C"/>
    <w:rsid w:val="00197827"/>
    <w:rsid w:val="001A06D3"/>
    <w:rsid w:val="001A0A19"/>
    <w:rsid w:val="001A10C3"/>
    <w:rsid w:val="001A14CF"/>
    <w:rsid w:val="001A20C5"/>
    <w:rsid w:val="001A2478"/>
    <w:rsid w:val="001A3170"/>
    <w:rsid w:val="001A3FE5"/>
    <w:rsid w:val="001A47A4"/>
    <w:rsid w:val="001A54C1"/>
    <w:rsid w:val="001A5710"/>
    <w:rsid w:val="001A5B2F"/>
    <w:rsid w:val="001A5CB1"/>
    <w:rsid w:val="001A64E9"/>
    <w:rsid w:val="001A64F5"/>
    <w:rsid w:val="001A6A46"/>
    <w:rsid w:val="001A6C04"/>
    <w:rsid w:val="001A6E75"/>
    <w:rsid w:val="001B010B"/>
    <w:rsid w:val="001B0303"/>
    <w:rsid w:val="001B07DD"/>
    <w:rsid w:val="001B10E3"/>
    <w:rsid w:val="001B11EF"/>
    <w:rsid w:val="001B1AD3"/>
    <w:rsid w:val="001B1C1E"/>
    <w:rsid w:val="001B2194"/>
    <w:rsid w:val="001B2C07"/>
    <w:rsid w:val="001B30EA"/>
    <w:rsid w:val="001B3546"/>
    <w:rsid w:val="001B3AF1"/>
    <w:rsid w:val="001B421F"/>
    <w:rsid w:val="001B52F2"/>
    <w:rsid w:val="001B5748"/>
    <w:rsid w:val="001B7184"/>
    <w:rsid w:val="001B7755"/>
    <w:rsid w:val="001C0A42"/>
    <w:rsid w:val="001C0DBF"/>
    <w:rsid w:val="001C1140"/>
    <w:rsid w:val="001C1320"/>
    <w:rsid w:val="001C1510"/>
    <w:rsid w:val="001C20FB"/>
    <w:rsid w:val="001C31B7"/>
    <w:rsid w:val="001C343C"/>
    <w:rsid w:val="001C3A1B"/>
    <w:rsid w:val="001C405A"/>
    <w:rsid w:val="001C44E8"/>
    <w:rsid w:val="001C482A"/>
    <w:rsid w:val="001C4F70"/>
    <w:rsid w:val="001C58F3"/>
    <w:rsid w:val="001C5AA1"/>
    <w:rsid w:val="001C5F78"/>
    <w:rsid w:val="001C6BAF"/>
    <w:rsid w:val="001D032B"/>
    <w:rsid w:val="001D06BC"/>
    <w:rsid w:val="001D3F6A"/>
    <w:rsid w:val="001D3F80"/>
    <w:rsid w:val="001D5E82"/>
    <w:rsid w:val="001E0745"/>
    <w:rsid w:val="001E0755"/>
    <w:rsid w:val="001E0DA0"/>
    <w:rsid w:val="001E1565"/>
    <w:rsid w:val="001E2278"/>
    <w:rsid w:val="001E3366"/>
    <w:rsid w:val="001E357B"/>
    <w:rsid w:val="001E3BB0"/>
    <w:rsid w:val="001E3F94"/>
    <w:rsid w:val="001E56CA"/>
    <w:rsid w:val="001E57B4"/>
    <w:rsid w:val="001E6F7C"/>
    <w:rsid w:val="001E7802"/>
    <w:rsid w:val="001F0ABA"/>
    <w:rsid w:val="001F17AF"/>
    <w:rsid w:val="001F1ADB"/>
    <w:rsid w:val="001F2A86"/>
    <w:rsid w:val="001F2ED6"/>
    <w:rsid w:val="001F376D"/>
    <w:rsid w:val="001F3AD7"/>
    <w:rsid w:val="001F3E14"/>
    <w:rsid w:val="001F44F2"/>
    <w:rsid w:val="001F617E"/>
    <w:rsid w:val="001F6F58"/>
    <w:rsid w:val="001F7304"/>
    <w:rsid w:val="001F7417"/>
    <w:rsid w:val="001F7564"/>
    <w:rsid w:val="001F76FB"/>
    <w:rsid w:val="001F7BC8"/>
    <w:rsid w:val="0020006A"/>
    <w:rsid w:val="002012F0"/>
    <w:rsid w:val="002015D7"/>
    <w:rsid w:val="00201BD8"/>
    <w:rsid w:val="00202135"/>
    <w:rsid w:val="00202575"/>
    <w:rsid w:val="0020277A"/>
    <w:rsid w:val="002027A6"/>
    <w:rsid w:val="00203313"/>
    <w:rsid w:val="00203649"/>
    <w:rsid w:val="00203824"/>
    <w:rsid w:val="00203A27"/>
    <w:rsid w:val="00203B75"/>
    <w:rsid w:val="0020442D"/>
    <w:rsid w:val="00204549"/>
    <w:rsid w:val="00205FC8"/>
    <w:rsid w:val="00206428"/>
    <w:rsid w:val="00206F64"/>
    <w:rsid w:val="00207D95"/>
    <w:rsid w:val="002104B4"/>
    <w:rsid w:val="00210E48"/>
    <w:rsid w:val="00212BE7"/>
    <w:rsid w:val="00212F15"/>
    <w:rsid w:val="00213BFA"/>
    <w:rsid w:val="002143E5"/>
    <w:rsid w:val="00214E1A"/>
    <w:rsid w:val="00216051"/>
    <w:rsid w:val="0021622A"/>
    <w:rsid w:val="002163AF"/>
    <w:rsid w:val="00217EF9"/>
    <w:rsid w:val="00220C47"/>
    <w:rsid w:val="00221F4B"/>
    <w:rsid w:val="00222EEA"/>
    <w:rsid w:val="002245D4"/>
    <w:rsid w:val="00224CD3"/>
    <w:rsid w:val="002251AA"/>
    <w:rsid w:val="0022582D"/>
    <w:rsid w:val="00225B53"/>
    <w:rsid w:val="0022608C"/>
    <w:rsid w:val="00226B8C"/>
    <w:rsid w:val="00226B91"/>
    <w:rsid w:val="002279B9"/>
    <w:rsid w:val="00230C02"/>
    <w:rsid w:val="00230CE3"/>
    <w:rsid w:val="002313FE"/>
    <w:rsid w:val="00231515"/>
    <w:rsid w:val="00231D0E"/>
    <w:rsid w:val="00232E68"/>
    <w:rsid w:val="00233215"/>
    <w:rsid w:val="00233A11"/>
    <w:rsid w:val="00233AD1"/>
    <w:rsid w:val="00234218"/>
    <w:rsid w:val="002355F3"/>
    <w:rsid w:val="00235D7F"/>
    <w:rsid w:val="002363E2"/>
    <w:rsid w:val="002374D8"/>
    <w:rsid w:val="002375D5"/>
    <w:rsid w:val="00240770"/>
    <w:rsid w:val="00240DB1"/>
    <w:rsid w:val="00241191"/>
    <w:rsid w:val="00241DC8"/>
    <w:rsid w:val="0024259A"/>
    <w:rsid w:val="00242CAC"/>
    <w:rsid w:val="00242CF6"/>
    <w:rsid w:val="002431B5"/>
    <w:rsid w:val="0024511D"/>
    <w:rsid w:val="00245B62"/>
    <w:rsid w:val="00245D2D"/>
    <w:rsid w:val="002463F2"/>
    <w:rsid w:val="00246E93"/>
    <w:rsid w:val="0024754C"/>
    <w:rsid w:val="002505CB"/>
    <w:rsid w:val="002509CC"/>
    <w:rsid w:val="00250C09"/>
    <w:rsid w:val="002517A8"/>
    <w:rsid w:val="0025295A"/>
    <w:rsid w:val="00252AA8"/>
    <w:rsid w:val="00253082"/>
    <w:rsid w:val="0025412A"/>
    <w:rsid w:val="00254195"/>
    <w:rsid w:val="002546DD"/>
    <w:rsid w:val="00254E01"/>
    <w:rsid w:val="002550D4"/>
    <w:rsid w:val="002555A6"/>
    <w:rsid w:val="00255FB7"/>
    <w:rsid w:val="00256004"/>
    <w:rsid w:val="002568CE"/>
    <w:rsid w:val="00257047"/>
    <w:rsid w:val="002603B2"/>
    <w:rsid w:val="00260404"/>
    <w:rsid w:val="00260622"/>
    <w:rsid w:val="00260712"/>
    <w:rsid w:val="00260830"/>
    <w:rsid w:val="00260863"/>
    <w:rsid w:val="00261183"/>
    <w:rsid w:val="002612E0"/>
    <w:rsid w:val="00261D6F"/>
    <w:rsid w:val="00262046"/>
    <w:rsid w:val="002631ED"/>
    <w:rsid w:val="002644A1"/>
    <w:rsid w:val="002646B9"/>
    <w:rsid w:val="0026490F"/>
    <w:rsid w:val="00265E5D"/>
    <w:rsid w:val="00266454"/>
    <w:rsid w:val="002670B7"/>
    <w:rsid w:val="002672BC"/>
    <w:rsid w:val="002678A7"/>
    <w:rsid w:val="002702ED"/>
    <w:rsid w:val="002723A5"/>
    <w:rsid w:val="0027246C"/>
    <w:rsid w:val="00272488"/>
    <w:rsid w:val="002724EB"/>
    <w:rsid w:val="00272F1E"/>
    <w:rsid w:val="00273B2A"/>
    <w:rsid w:val="00273F6F"/>
    <w:rsid w:val="00275D1F"/>
    <w:rsid w:val="00276873"/>
    <w:rsid w:val="00277B04"/>
    <w:rsid w:val="00277B97"/>
    <w:rsid w:val="00277EA2"/>
    <w:rsid w:val="00277F18"/>
    <w:rsid w:val="00277F73"/>
    <w:rsid w:val="00280DF4"/>
    <w:rsid w:val="00280E1A"/>
    <w:rsid w:val="00281CF3"/>
    <w:rsid w:val="002824B0"/>
    <w:rsid w:val="00282A15"/>
    <w:rsid w:val="00283126"/>
    <w:rsid w:val="00284070"/>
    <w:rsid w:val="00284290"/>
    <w:rsid w:val="00287879"/>
    <w:rsid w:val="0029081E"/>
    <w:rsid w:val="002909FF"/>
    <w:rsid w:val="0029143C"/>
    <w:rsid w:val="00291621"/>
    <w:rsid w:val="00291E2F"/>
    <w:rsid w:val="00292852"/>
    <w:rsid w:val="00292FFB"/>
    <w:rsid w:val="00293387"/>
    <w:rsid w:val="00293460"/>
    <w:rsid w:val="00294C18"/>
    <w:rsid w:val="0029532D"/>
    <w:rsid w:val="0029535E"/>
    <w:rsid w:val="00295520"/>
    <w:rsid w:val="00296CEF"/>
    <w:rsid w:val="0029789B"/>
    <w:rsid w:val="002A0244"/>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5A71"/>
    <w:rsid w:val="002A6063"/>
    <w:rsid w:val="002B11E6"/>
    <w:rsid w:val="002B1931"/>
    <w:rsid w:val="002B3A13"/>
    <w:rsid w:val="002B45AC"/>
    <w:rsid w:val="002B4BF8"/>
    <w:rsid w:val="002B4C80"/>
    <w:rsid w:val="002B5B68"/>
    <w:rsid w:val="002B5D6A"/>
    <w:rsid w:val="002B5E01"/>
    <w:rsid w:val="002B62EF"/>
    <w:rsid w:val="002C0170"/>
    <w:rsid w:val="002C1186"/>
    <w:rsid w:val="002C271B"/>
    <w:rsid w:val="002C345C"/>
    <w:rsid w:val="002C360E"/>
    <w:rsid w:val="002C3BF1"/>
    <w:rsid w:val="002C5454"/>
    <w:rsid w:val="002C7218"/>
    <w:rsid w:val="002D0271"/>
    <w:rsid w:val="002D2FAF"/>
    <w:rsid w:val="002D5C5D"/>
    <w:rsid w:val="002D5EB4"/>
    <w:rsid w:val="002D6F2D"/>
    <w:rsid w:val="002D71B3"/>
    <w:rsid w:val="002D7678"/>
    <w:rsid w:val="002E1942"/>
    <w:rsid w:val="002E1B19"/>
    <w:rsid w:val="002E1B54"/>
    <w:rsid w:val="002E1CE7"/>
    <w:rsid w:val="002E21BA"/>
    <w:rsid w:val="002E2712"/>
    <w:rsid w:val="002E387E"/>
    <w:rsid w:val="002E3C0F"/>
    <w:rsid w:val="002E3CF0"/>
    <w:rsid w:val="002E3FCE"/>
    <w:rsid w:val="002E4056"/>
    <w:rsid w:val="002E43A1"/>
    <w:rsid w:val="002E4450"/>
    <w:rsid w:val="002E4485"/>
    <w:rsid w:val="002E4EF6"/>
    <w:rsid w:val="002E50CE"/>
    <w:rsid w:val="002E5833"/>
    <w:rsid w:val="002E6246"/>
    <w:rsid w:val="002E6294"/>
    <w:rsid w:val="002F00B0"/>
    <w:rsid w:val="002F1A4F"/>
    <w:rsid w:val="002F1E17"/>
    <w:rsid w:val="002F209F"/>
    <w:rsid w:val="002F248F"/>
    <w:rsid w:val="002F2495"/>
    <w:rsid w:val="002F27B1"/>
    <w:rsid w:val="002F477E"/>
    <w:rsid w:val="002F4BAA"/>
    <w:rsid w:val="002F4C68"/>
    <w:rsid w:val="002F5CAB"/>
    <w:rsid w:val="002F63F9"/>
    <w:rsid w:val="002F7D2B"/>
    <w:rsid w:val="002F7DDA"/>
    <w:rsid w:val="002F7E84"/>
    <w:rsid w:val="003008FD"/>
    <w:rsid w:val="00300F35"/>
    <w:rsid w:val="00301084"/>
    <w:rsid w:val="0030220D"/>
    <w:rsid w:val="003035C7"/>
    <w:rsid w:val="00303A9C"/>
    <w:rsid w:val="0030437A"/>
    <w:rsid w:val="00304DA6"/>
    <w:rsid w:val="003054B4"/>
    <w:rsid w:val="003054E4"/>
    <w:rsid w:val="00305AFA"/>
    <w:rsid w:val="003061D0"/>
    <w:rsid w:val="0030623F"/>
    <w:rsid w:val="0030722C"/>
    <w:rsid w:val="0030773B"/>
    <w:rsid w:val="00310D02"/>
    <w:rsid w:val="00310F93"/>
    <w:rsid w:val="00311030"/>
    <w:rsid w:val="00311553"/>
    <w:rsid w:val="00311ACD"/>
    <w:rsid w:val="00313085"/>
    <w:rsid w:val="00313B29"/>
    <w:rsid w:val="00313F54"/>
    <w:rsid w:val="00313F99"/>
    <w:rsid w:val="0031461B"/>
    <w:rsid w:val="0031514C"/>
    <w:rsid w:val="00315172"/>
    <w:rsid w:val="00315E4C"/>
    <w:rsid w:val="00316D6F"/>
    <w:rsid w:val="00316E9C"/>
    <w:rsid w:val="0032018B"/>
    <w:rsid w:val="0032120C"/>
    <w:rsid w:val="003259BA"/>
    <w:rsid w:val="00325FB1"/>
    <w:rsid w:val="003278E5"/>
    <w:rsid w:val="00327921"/>
    <w:rsid w:val="00327E6D"/>
    <w:rsid w:val="00327FEF"/>
    <w:rsid w:val="003305B9"/>
    <w:rsid w:val="00330D21"/>
    <w:rsid w:val="00331119"/>
    <w:rsid w:val="003320E7"/>
    <w:rsid w:val="00333446"/>
    <w:rsid w:val="0033393B"/>
    <w:rsid w:val="00333B72"/>
    <w:rsid w:val="00333F17"/>
    <w:rsid w:val="003344A9"/>
    <w:rsid w:val="0033584B"/>
    <w:rsid w:val="003365FA"/>
    <w:rsid w:val="00336B35"/>
    <w:rsid w:val="00336D34"/>
    <w:rsid w:val="00336EFE"/>
    <w:rsid w:val="00337AEA"/>
    <w:rsid w:val="00340082"/>
    <w:rsid w:val="0034074B"/>
    <w:rsid w:val="00340905"/>
    <w:rsid w:val="003417A5"/>
    <w:rsid w:val="00344665"/>
    <w:rsid w:val="00345EA3"/>
    <w:rsid w:val="00345F82"/>
    <w:rsid w:val="0034606A"/>
    <w:rsid w:val="00346080"/>
    <w:rsid w:val="003463B2"/>
    <w:rsid w:val="003467C8"/>
    <w:rsid w:val="003468DF"/>
    <w:rsid w:val="00346A24"/>
    <w:rsid w:val="00347573"/>
    <w:rsid w:val="00350181"/>
    <w:rsid w:val="003507F2"/>
    <w:rsid w:val="00350861"/>
    <w:rsid w:val="00350C73"/>
    <w:rsid w:val="00352347"/>
    <w:rsid w:val="00352AEF"/>
    <w:rsid w:val="0035358B"/>
    <w:rsid w:val="00353AE2"/>
    <w:rsid w:val="00354833"/>
    <w:rsid w:val="0035491F"/>
    <w:rsid w:val="00354932"/>
    <w:rsid w:val="003549E3"/>
    <w:rsid w:val="0035764E"/>
    <w:rsid w:val="0035793F"/>
    <w:rsid w:val="003600F8"/>
    <w:rsid w:val="003601F0"/>
    <w:rsid w:val="00360759"/>
    <w:rsid w:val="003629E8"/>
    <w:rsid w:val="003634B3"/>
    <w:rsid w:val="00363704"/>
    <w:rsid w:val="003647F9"/>
    <w:rsid w:val="00364D51"/>
    <w:rsid w:val="00365485"/>
    <w:rsid w:val="003655D7"/>
    <w:rsid w:val="00365859"/>
    <w:rsid w:val="003667E3"/>
    <w:rsid w:val="00366C6E"/>
    <w:rsid w:val="00366E25"/>
    <w:rsid w:val="00366EC5"/>
    <w:rsid w:val="0036744A"/>
    <w:rsid w:val="00367C61"/>
    <w:rsid w:val="00370361"/>
    <w:rsid w:val="00370E3D"/>
    <w:rsid w:val="003714E6"/>
    <w:rsid w:val="00371604"/>
    <w:rsid w:val="00371671"/>
    <w:rsid w:val="00371C11"/>
    <w:rsid w:val="00371C2A"/>
    <w:rsid w:val="00371D28"/>
    <w:rsid w:val="00372336"/>
    <w:rsid w:val="00372D0D"/>
    <w:rsid w:val="00373A5D"/>
    <w:rsid w:val="003752B9"/>
    <w:rsid w:val="00375366"/>
    <w:rsid w:val="0037539D"/>
    <w:rsid w:val="003756FE"/>
    <w:rsid w:val="00375953"/>
    <w:rsid w:val="0037716D"/>
    <w:rsid w:val="00377655"/>
    <w:rsid w:val="0037776A"/>
    <w:rsid w:val="00377A7B"/>
    <w:rsid w:val="00377DBE"/>
    <w:rsid w:val="00377E01"/>
    <w:rsid w:val="003803B4"/>
    <w:rsid w:val="003811AB"/>
    <w:rsid w:val="00381AC8"/>
    <w:rsid w:val="00383E6B"/>
    <w:rsid w:val="00384F1E"/>
    <w:rsid w:val="0038518F"/>
    <w:rsid w:val="003853ED"/>
    <w:rsid w:val="003855B3"/>
    <w:rsid w:val="00385DA4"/>
    <w:rsid w:val="00386BEC"/>
    <w:rsid w:val="003874EF"/>
    <w:rsid w:val="00387D39"/>
    <w:rsid w:val="00390BE5"/>
    <w:rsid w:val="00390EBA"/>
    <w:rsid w:val="003920F8"/>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4D8C"/>
    <w:rsid w:val="003A6A71"/>
    <w:rsid w:val="003A6AAF"/>
    <w:rsid w:val="003A7FEB"/>
    <w:rsid w:val="003B040E"/>
    <w:rsid w:val="003B0D94"/>
    <w:rsid w:val="003B14E6"/>
    <w:rsid w:val="003B1964"/>
    <w:rsid w:val="003B2287"/>
    <w:rsid w:val="003B3A3C"/>
    <w:rsid w:val="003B4765"/>
    <w:rsid w:val="003B56DE"/>
    <w:rsid w:val="003B6CC7"/>
    <w:rsid w:val="003B7283"/>
    <w:rsid w:val="003B7894"/>
    <w:rsid w:val="003B7DF0"/>
    <w:rsid w:val="003C01B6"/>
    <w:rsid w:val="003C067B"/>
    <w:rsid w:val="003C06A5"/>
    <w:rsid w:val="003C123F"/>
    <w:rsid w:val="003C19A9"/>
    <w:rsid w:val="003C2409"/>
    <w:rsid w:val="003C33AF"/>
    <w:rsid w:val="003C3E4E"/>
    <w:rsid w:val="003C52B1"/>
    <w:rsid w:val="003C6137"/>
    <w:rsid w:val="003C638C"/>
    <w:rsid w:val="003C7769"/>
    <w:rsid w:val="003D0761"/>
    <w:rsid w:val="003D08F3"/>
    <w:rsid w:val="003D10FF"/>
    <w:rsid w:val="003D1378"/>
    <w:rsid w:val="003D15B6"/>
    <w:rsid w:val="003D1913"/>
    <w:rsid w:val="003D191A"/>
    <w:rsid w:val="003D1C6F"/>
    <w:rsid w:val="003D215F"/>
    <w:rsid w:val="003D28DF"/>
    <w:rsid w:val="003D335A"/>
    <w:rsid w:val="003D357B"/>
    <w:rsid w:val="003D3EC9"/>
    <w:rsid w:val="003D4AC1"/>
    <w:rsid w:val="003D4C02"/>
    <w:rsid w:val="003D5E71"/>
    <w:rsid w:val="003D60E2"/>
    <w:rsid w:val="003D70BF"/>
    <w:rsid w:val="003D7D52"/>
    <w:rsid w:val="003E207C"/>
    <w:rsid w:val="003E2675"/>
    <w:rsid w:val="003E2F84"/>
    <w:rsid w:val="003E3160"/>
    <w:rsid w:val="003E3EA7"/>
    <w:rsid w:val="003E598E"/>
    <w:rsid w:val="003E77D9"/>
    <w:rsid w:val="003F0A97"/>
    <w:rsid w:val="003F0AEC"/>
    <w:rsid w:val="003F0D4B"/>
    <w:rsid w:val="003F1943"/>
    <w:rsid w:val="003F30A5"/>
    <w:rsid w:val="003F30C8"/>
    <w:rsid w:val="003F33C9"/>
    <w:rsid w:val="003F33FD"/>
    <w:rsid w:val="003F352B"/>
    <w:rsid w:val="003F392A"/>
    <w:rsid w:val="003F3C63"/>
    <w:rsid w:val="003F428F"/>
    <w:rsid w:val="003F52F9"/>
    <w:rsid w:val="003F5CB3"/>
    <w:rsid w:val="003F5D39"/>
    <w:rsid w:val="003F6BD5"/>
    <w:rsid w:val="003F71E2"/>
    <w:rsid w:val="003F7BF2"/>
    <w:rsid w:val="003F7F9C"/>
    <w:rsid w:val="0040017F"/>
    <w:rsid w:val="004006A7"/>
    <w:rsid w:val="00401593"/>
    <w:rsid w:val="004021B2"/>
    <w:rsid w:val="00403927"/>
    <w:rsid w:val="00403DDA"/>
    <w:rsid w:val="00404C09"/>
    <w:rsid w:val="004050A6"/>
    <w:rsid w:val="00405F4C"/>
    <w:rsid w:val="00406EA0"/>
    <w:rsid w:val="0040787B"/>
    <w:rsid w:val="004100A0"/>
    <w:rsid w:val="00410A86"/>
    <w:rsid w:val="004120BF"/>
    <w:rsid w:val="0041226E"/>
    <w:rsid w:val="00412392"/>
    <w:rsid w:val="004124F6"/>
    <w:rsid w:val="00412637"/>
    <w:rsid w:val="004127D4"/>
    <w:rsid w:val="00412969"/>
    <w:rsid w:val="00412BEA"/>
    <w:rsid w:val="0041354B"/>
    <w:rsid w:val="0041376B"/>
    <w:rsid w:val="00413838"/>
    <w:rsid w:val="004143AF"/>
    <w:rsid w:val="004157F0"/>
    <w:rsid w:val="00415B5A"/>
    <w:rsid w:val="00416BE3"/>
    <w:rsid w:val="00417468"/>
    <w:rsid w:val="00417C5F"/>
    <w:rsid w:val="004208DD"/>
    <w:rsid w:val="004225AD"/>
    <w:rsid w:val="004229C7"/>
    <w:rsid w:val="004234F6"/>
    <w:rsid w:val="00424671"/>
    <w:rsid w:val="00424711"/>
    <w:rsid w:val="00424D8F"/>
    <w:rsid w:val="00426816"/>
    <w:rsid w:val="0042720A"/>
    <w:rsid w:val="004279E6"/>
    <w:rsid w:val="00430F64"/>
    <w:rsid w:val="00431923"/>
    <w:rsid w:val="00431E6A"/>
    <w:rsid w:val="004322B3"/>
    <w:rsid w:val="0043230A"/>
    <w:rsid w:val="0043265B"/>
    <w:rsid w:val="00432743"/>
    <w:rsid w:val="00433097"/>
    <w:rsid w:val="0043355F"/>
    <w:rsid w:val="00433575"/>
    <w:rsid w:val="004336D0"/>
    <w:rsid w:val="00433763"/>
    <w:rsid w:val="00433DCA"/>
    <w:rsid w:val="00435CE9"/>
    <w:rsid w:val="00435F72"/>
    <w:rsid w:val="00437E15"/>
    <w:rsid w:val="004403F5"/>
    <w:rsid w:val="004413EF"/>
    <w:rsid w:val="00441B22"/>
    <w:rsid w:val="00441BE2"/>
    <w:rsid w:val="00442C6D"/>
    <w:rsid w:val="00442EBA"/>
    <w:rsid w:val="0044328E"/>
    <w:rsid w:val="00443785"/>
    <w:rsid w:val="00443DD6"/>
    <w:rsid w:val="00444209"/>
    <w:rsid w:val="00444636"/>
    <w:rsid w:val="00444F0E"/>
    <w:rsid w:val="0044512A"/>
    <w:rsid w:val="004451E4"/>
    <w:rsid w:val="00445241"/>
    <w:rsid w:val="00446687"/>
    <w:rsid w:val="004468BB"/>
    <w:rsid w:val="004473DA"/>
    <w:rsid w:val="00447449"/>
    <w:rsid w:val="00450107"/>
    <w:rsid w:val="004511C4"/>
    <w:rsid w:val="00451654"/>
    <w:rsid w:val="00453872"/>
    <w:rsid w:val="004539C5"/>
    <w:rsid w:val="00454708"/>
    <w:rsid w:val="00454D6B"/>
    <w:rsid w:val="004553AB"/>
    <w:rsid w:val="004569A0"/>
    <w:rsid w:val="00460D71"/>
    <w:rsid w:val="004610D6"/>
    <w:rsid w:val="0046127E"/>
    <w:rsid w:val="00462295"/>
    <w:rsid w:val="00462623"/>
    <w:rsid w:val="00462770"/>
    <w:rsid w:val="00462F8E"/>
    <w:rsid w:val="00464415"/>
    <w:rsid w:val="0046456A"/>
    <w:rsid w:val="00465370"/>
    <w:rsid w:val="0046612E"/>
    <w:rsid w:val="00466603"/>
    <w:rsid w:val="00466A42"/>
    <w:rsid w:val="004676B2"/>
    <w:rsid w:val="004700DA"/>
    <w:rsid w:val="004701DA"/>
    <w:rsid w:val="00470D91"/>
    <w:rsid w:val="00470E14"/>
    <w:rsid w:val="004724E5"/>
    <w:rsid w:val="00472B28"/>
    <w:rsid w:val="00472BBF"/>
    <w:rsid w:val="004730A4"/>
    <w:rsid w:val="0047338C"/>
    <w:rsid w:val="004735BE"/>
    <w:rsid w:val="00473EAF"/>
    <w:rsid w:val="0047470F"/>
    <w:rsid w:val="00475E40"/>
    <w:rsid w:val="0047621E"/>
    <w:rsid w:val="00476D88"/>
    <w:rsid w:val="00477023"/>
    <w:rsid w:val="00477026"/>
    <w:rsid w:val="004776AD"/>
    <w:rsid w:val="004778AF"/>
    <w:rsid w:val="00477A39"/>
    <w:rsid w:val="00480A98"/>
    <w:rsid w:val="00481187"/>
    <w:rsid w:val="00481365"/>
    <w:rsid w:val="00481BEE"/>
    <w:rsid w:val="00481E04"/>
    <w:rsid w:val="004827F8"/>
    <w:rsid w:val="00482B54"/>
    <w:rsid w:val="00483C78"/>
    <w:rsid w:val="00484D52"/>
    <w:rsid w:val="00484E95"/>
    <w:rsid w:val="00486326"/>
    <w:rsid w:val="00487420"/>
    <w:rsid w:val="0049122E"/>
    <w:rsid w:val="00492591"/>
    <w:rsid w:val="004945C1"/>
    <w:rsid w:val="004946AA"/>
    <w:rsid w:val="004947F2"/>
    <w:rsid w:val="00494CD1"/>
    <w:rsid w:val="00496019"/>
    <w:rsid w:val="00497E39"/>
    <w:rsid w:val="004A12A3"/>
    <w:rsid w:val="004A1507"/>
    <w:rsid w:val="004A1671"/>
    <w:rsid w:val="004A1D41"/>
    <w:rsid w:val="004A3101"/>
    <w:rsid w:val="004A3714"/>
    <w:rsid w:val="004A3D78"/>
    <w:rsid w:val="004A409B"/>
    <w:rsid w:val="004A43AC"/>
    <w:rsid w:val="004A4489"/>
    <w:rsid w:val="004A5841"/>
    <w:rsid w:val="004A663B"/>
    <w:rsid w:val="004A74A5"/>
    <w:rsid w:val="004B1505"/>
    <w:rsid w:val="004B15FA"/>
    <w:rsid w:val="004B278F"/>
    <w:rsid w:val="004B410D"/>
    <w:rsid w:val="004B4152"/>
    <w:rsid w:val="004B42BD"/>
    <w:rsid w:val="004B48EF"/>
    <w:rsid w:val="004B4AEA"/>
    <w:rsid w:val="004B51D7"/>
    <w:rsid w:val="004B71DE"/>
    <w:rsid w:val="004B7374"/>
    <w:rsid w:val="004B78A5"/>
    <w:rsid w:val="004B78C6"/>
    <w:rsid w:val="004C0033"/>
    <w:rsid w:val="004C0523"/>
    <w:rsid w:val="004C0A80"/>
    <w:rsid w:val="004C0D98"/>
    <w:rsid w:val="004C0F4D"/>
    <w:rsid w:val="004C1553"/>
    <w:rsid w:val="004C1DF7"/>
    <w:rsid w:val="004C2412"/>
    <w:rsid w:val="004C2691"/>
    <w:rsid w:val="004C32C7"/>
    <w:rsid w:val="004C3C15"/>
    <w:rsid w:val="004C446C"/>
    <w:rsid w:val="004C56AF"/>
    <w:rsid w:val="004C68F1"/>
    <w:rsid w:val="004C6D38"/>
    <w:rsid w:val="004C74BC"/>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6E2"/>
    <w:rsid w:val="004E0F65"/>
    <w:rsid w:val="004E10F3"/>
    <w:rsid w:val="004E1A89"/>
    <w:rsid w:val="004E1C9F"/>
    <w:rsid w:val="004E260C"/>
    <w:rsid w:val="004E265E"/>
    <w:rsid w:val="004E2706"/>
    <w:rsid w:val="004E421F"/>
    <w:rsid w:val="004E48BB"/>
    <w:rsid w:val="004E4F3C"/>
    <w:rsid w:val="004E52CE"/>
    <w:rsid w:val="004E5D42"/>
    <w:rsid w:val="004E5E70"/>
    <w:rsid w:val="004E747D"/>
    <w:rsid w:val="004F1AE1"/>
    <w:rsid w:val="004F1C33"/>
    <w:rsid w:val="004F2C36"/>
    <w:rsid w:val="004F2EE1"/>
    <w:rsid w:val="004F3024"/>
    <w:rsid w:val="004F4721"/>
    <w:rsid w:val="004F48CB"/>
    <w:rsid w:val="004F4A1A"/>
    <w:rsid w:val="004F5B58"/>
    <w:rsid w:val="004F5BEA"/>
    <w:rsid w:val="004F68C2"/>
    <w:rsid w:val="004F6B50"/>
    <w:rsid w:val="004F7832"/>
    <w:rsid w:val="004F7C65"/>
    <w:rsid w:val="005005E7"/>
    <w:rsid w:val="00500634"/>
    <w:rsid w:val="00500BE6"/>
    <w:rsid w:val="005023F3"/>
    <w:rsid w:val="00502CB2"/>
    <w:rsid w:val="00502E98"/>
    <w:rsid w:val="0050385A"/>
    <w:rsid w:val="00503C56"/>
    <w:rsid w:val="0050462B"/>
    <w:rsid w:val="00504BAB"/>
    <w:rsid w:val="00504F2C"/>
    <w:rsid w:val="00506432"/>
    <w:rsid w:val="00506CE3"/>
    <w:rsid w:val="00507057"/>
    <w:rsid w:val="00507107"/>
    <w:rsid w:val="00510443"/>
    <w:rsid w:val="005104BA"/>
    <w:rsid w:val="005114C9"/>
    <w:rsid w:val="00511B68"/>
    <w:rsid w:val="00512A88"/>
    <w:rsid w:val="005135AD"/>
    <w:rsid w:val="005143CC"/>
    <w:rsid w:val="00514AD6"/>
    <w:rsid w:val="00514CA2"/>
    <w:rsid w:val="00514D71"/>
    <w:rsid w:val="0051580C"/>
    <w:rsid w:val="0051624E"/>
    <w:rsid w:val="0051730C"/>
    <w:rsid w:val="005176DA"/>
    <w:rsid w:val="005176FC"/>
    <w:rsid w:val="00517750"/>
    <w:rsid w:val="00517829"/>
    <w:rsid w:val="00517A76"/>
    <w:rsid w:val="00517D3A"/>
    <w:rsid w:val="00520707"/>
    <w:rsid w:val="005212B1"/>
    <w:rsid w:val="00521FE4"/>
    <w:rsid w:val="00522441"/>
    <w:rsid w:val="0052292E"/>
    <w:rsid w:val="00522CFD"/>
    <w:rsid w:val="005236A6"/>
    <w:rsid w:val="00523942"/>
    <w:rsid w:val="00523CFA"/>
    <w:rsid w:val="0052437C"/>
    <w:rsid w:val="005246ED"/>
    <w:rsid w:val="005254AB"/>
    <w:rsid w:val="0052560A"/>
    <w:rsid w:val="00525E48"/>
    <w:rsid w:val="0052605F"/>
    <w:rsid w:val="0052755F"/>
    <w:rsid w:val="00527921"/>
    <w:rsid w:val="00530213"/>
    <w:rsid w:val="0053038F"/>
    <w:rsid w:val="00531AD0"/>
    <w:rsid w:val="00531FA0"/>
    <w:rsid w:val="00533EA3"/>
    <w:rsid w:val="00534B23"/>
    <w:rsid w:val="00534B4F"/>
    <w:rsid w:val="00534CDF"/>
    <w:rsid w:val="00534EA0"/>
    <w:rsid w:val="005360C1"/>
    <w:rsid w:val="00536EFB"/>
    <w:rsid w:val="00540CC5"/>
    <w:rsid w:val="00541607"/>
    <w:rsid w:val="00541661"/>
    <w:rsid w:val="005424B5"/>
    <w:rsid w:val="005427E0"/>
    <w:rsid w:val="00542AF3"/>
    <w:rsid w:val="00542B6B"/>
    <w:rsid w:val="005430E0"/>
    <w:rsid w:val="00543210"/>
    <w:rsid w:val="00543965"/>
    <w:rsid w:val="00543C1F"/>
    <w:rsid w:val="00544645"/>
    <w:rsid w:val="00544EA1"/>
    <w:rsid w:val="005464DC"/>
    <w:rsid w:val="00546D0E"/>
    <w:rsid w:val="005477D7"/>
    <w:rsid w:val="00547D76"/>
    <w:rsid w:val="00547E5F"/>
    <w:rsid w:val="005502E1"/>
    <w:rsid w:val="005510AC"/>
    <w:rsid w:val="0055118D"/>
    <w:rsid w:val="00551538"/>
    <w:rsid w:val="005525FC"/>
    <w:rsid w:val="005535DE"/>
    <w:rsid w:val="00554964"/>
    <w:rsid w:val="005549EB"/>
    <w:rsid w:val="00554E06"/>
    <w:rsid w:val="00555492"/>
    <w:rsid w:val="0055549D"/>
    <w:rsid w:val="005554EF"/>
    <w:rsid w:val="005559AA"/>
    <w:rsid w:val="00556319"/>
    <w:rsid w:val="00556B09"/>
    <w:rsid w:val="00556D3E"/>
    <w:rsid w:val="00556E4B"/>
    <w:rsid w:val="005574DD"/>
    <w:rsid w:val="00557685"/>
    <w:rsid w:val="00557C42"/>
    <w:rsid w:val="00557E32"/>
    <w:rsid w:val="005600F3"/>
    <w:rsid w:val="005601D9"/>
    <w:rsid w:val="00560DD8"/>
    <w:rsid w:val="0056102E"/>
    <w:rsid w:val="0056116C"/>
    <w:rsid w:val="005617D3"/>
    <w:rsid w:val="0056275F"/>
    <w:rsid w:val="0056287B"/>
    <w:rsid w:val="00563701"/>
    <w:rsid w:val="00563AA2"/>
    <w:rsid w:val="00565A83"/>
    <w:rsid w:val="00565CA1"/>
    <w:rsid w:val="00566191"/>
    <w:rsid w:val="0056632A"/>
    <w:rsid w:val="00567011"/>
    <w:rsid w:val="005671A9"/>
    <w:rsid w:val="00567C4E"/>
    <w:rsid w:val="005703F3"/>
    <w:rsid w:val="00571865"/>
    <w:rsid w:val="00571E76"/>
    <w:rsid w:val="005726F3"/>
    <w:rsid w:val="00572CD9"/>
    <w:rsid w:val="005733E8"/>
    <w:rsid w:val="00573551"/>
    <w:rsid w:val="005766DD"/>
    <w:rsid w:val="00576C2E"/>
    <w:rsid w:val="0058007A"/>
    <w:rsid w:val="005807DB"/>
    <w:rsid w:val="00580CE4"/>
    <w:rsid w:val="0058142E"/>
    <w:rsid w:val="00581772"/>
    <w:rsid w:val="00581920"/>
    <w:rsid w:val="00581D0E"/>
    <w:rsid w:val="005837D0"/>
    <w:rsid w:val="005839BB"/>
    <w:rsid w:val="00583C9E"/>
    <w:rsid w:val="00585EE6"/>
    <w:rsid w:val="0058614E"/>
    <w:rsid w:val="00586BD6"/>
    <w:rsid w:val="00586FB0"/>
    <w:rsid w:val="00587992"/>
    <w:rsid w:val="00590B0B"/>
    <w:rsid w:val="00591CAF"/>
    <w:rsid w:val="00591E8D"/>
    <w:rsid w:val="00593AAB"/>
    <w:rsid w:val="00594E6E"/>
    <w:rsid w:val="0059508A"/>
    <w:rsid w:val="005955FB"/>
    <w:rsid w:val="005960FD"/>
    <w:rsid w:val="005964D4"/>
    <w:rsid w:val="005966C0"/>
    <w:rsid w:val="00596799"/>
    <w:rsid w:val="00597F3B"/>
    <w:rsid w:val="005A0119"/>
    <w:rsid w:val="005A2426"/>
    <w:rsid w:val="005A2DBD"/>
    <w:rsid w:val="005A36C1"/>
    <w:rsid w:val="005A3A3F"/>
    <w:rsid w:val="005A41A0"/>
    <w:rsid w:val="005A562C"/>
    <w:rsid w:val="005A5DD9"/>
    <w:rsid w:val="005A6408"/>
    <w:rsid w:val="005A6B9B"/>
    <w:rsid w:val="005A6D55"/>
    <w:rsid w:val="005A76D8"/>
    <w:rsid w:val="005A7AFB"/>
    <w:rsid w:val="005B0008"/>
    <w:rsid w:val="005B120E"/>
    <w:rsid w:val="005B1B41"/>
    <w:rsid w:val="005B1EDC"/>
    <w:rsid w:val="005B2F10"/>
    <w:rsid w:val="005B3AB4"/>
    <w:rsid w:val="005B4CF1"/>
    <w:rsid w:val="005B5563"/>
    <w:rsid w:val="005B7764"/>
    <w:rsid w:val="005B7AD9"/>
    <w:rsid w:val="005C0C9F"/>
    <w:rsid w:val="005C16D8"/>
    <w:rsid w:val="005C307F"/>
    <w:rsid w:val="005C4B45"/>
    <w:rsid w:val="005C4E19"/>
    <w:rsid w:val="005C5A5F"/>
    <w:rsid w:val="005C5E9F"/>
    <w:rsid w:val="005C607D"/>
    <w:rsid w:val="005C66B4"/>
    <w:rsid w:val="005C6E80"/>
    <w:rsid w:val="005C7150"/>
    <w:rsid w:val="005C77F8"/>
    <w:rsid w:val="005C78B7"/>
    <w:rsid w:val="005C79F1"/>
    <w:rsid w:val="005C7D4E"/>
    <w:rsid w:val="005D0438"/>
    <w:rsid w:val="005D0D57"/>
    <w:rsid w:val="005D16AA"/>
    <w:rsid w:val="005D26C1"/>
    <w:rsid w:val="005D29A1"/>
    <w:rsid w:val="005D29D5"/>
    <w:rsid w:val="005D3CB3"/>
    <w:rsid w:val="005D488F"/>
    <w:rsid w:val="005D4CBD"/>
    <w:rsid w:val="005D5A0B"/>
    <w:rsid w:val="005D6186"/>
    <w:rsid w:val="005D677E"/>
    <w:rsid w:val="005D6B27"/>
    <w:rsid w:val="005D7D1E"/>
    <w:rsid w:val="005E00C0"/>
    <w:rsid w:val="005E0E4F"/>
    <w:rsid w:val="005E2105"/>
    <w:rsid w:val="005E5052"/>
    <w:rsid w:val="005E5351"/>
    <w:rsid w:val="005E6132"/>
    <w:rsid w:val="005E73AE"/>
    <w:rsid w:val="005E746C"/>
    <w:rsid w:val="005E7D73"/>
    <w:rsid w:val="005F07F6"/>
    <w:rsid w:val="005F092F"/>
    <w:rsid w:val="005F1B16"/>
    <w:rsid w:val="005F359C"/>
    <w:rsid w:val="005F36CD"/>
    <w:rsid w:val="005F38DD"/>
    <w:rsid w:val="005F4E54"/>
    <w:rsid w:val="005F52BC"/>
    <w:rsid w:val="005F580E"/>
    <w:rsid w:val="005F617E"/>
    <w:rsid w:val="005F7C84"/>
    <w:rsid w:val="00600F9B"/>
    <w:rsid w:val="00601093"/>
    <w:rsid w:val="006017FB"/>
    <w:rsid w:val="00602290"/>
    <w:rsid w:val="00602368"/>
    <w:rsid w:val="00602945"/>
    <w:rsid w:val="00603049"/>
    <w:rsid w:val="0060342F"/>
    <w:rsid w:val="00604354"/>
    <w:rsid w:val="00604385"/>
    <w:rsid w:val="0060458C"/>
    <w:rsid w:val="00606A49"/>
    <w:rsid w:val="00606D62"/>
    <w:rsid w:val="00607729"/>
    <w:rsid w:val="00607A5F"/>
    <w:rsid w:val="00607B65"/>
    <w:rsid w:val="00610C30"/>
    <w:rsid w:val="006114BD"/>
    <w:rsid w:val="00611B69"/>
    <w:rsid w:val="00611FE2"/>
    <w:rsid w:val="006128FA"/>
    <w:rsid w:val="006129C2"/>
    <w:rsid w:val="00613698"/>
    <w:rsid w:val="00613969"/>
    <w:rsid w:val="00614408"/>
    <w:rsid w:val="006146A8"/>
    <w:rsid w:val="00614F2E"/>
    <w:rsid w:val="006153CE"/>
    <w:rsid w:val="00616EBB"/>
    <w:rsid w:val="006172AA"/>
    <w:rsid w:val="00617EDA"/>
    <w:rsid w:val="00617F5E"/>
    <w:rsid w:val="00620329"/>
    <w:rsid w:val="00620C98"/>
    <w:rsid w:val="00621FAA"/>
    <w:rsid w:val="0062283B"/>
    <w:rsid w:val="006234CA"/>
    <w:rsid w:val="006237BF"/>
    <w:rsid w:val="00624723"/>
    <w:rsid w:val="0062533E"/>
    <w:rsid w:val="006258FE"/>
    <w:rsid w:val="0062736F"/>
    <w:rsid w:val="00630F0D"/>
    <w:rsid w:val="00631C7B"/>
    <w:rsid w:val="006322FD"/>
    <w:rsid w:val="00632715"/>
    <w:rsid w:val="00632ACA"/>
    <w:rsid w:val="00632C51"/>
    <w:rsid w:val="00634800"/>
    <w:rsid w:val="00634A11"/>
    <w:rsid w:val="006350AF"/>
    <w:rsid w:val="00635829"/>
    <w:rsid w:val="00635FB1"/>
    <w:rsid w:val="006363B6"/>
    <w:rsid w:val="0063650F"/>
    <w:rsid w:val="00636AF5"/>
    <w:rsid w:val="006379F1"/>
    <w:rsid w:val="00637F99"/>
    <w:rsid w:val="006400D6"/>
    <w:rsid w:val="00640A02"/>
    <w:rsid w:val="00641A16"/>
    <w:rsid w:val="006429C9"/>
    <w:rsid w:val="00642FCA"/>
    <w:rsid w:val="00644664"/>
    <w:rsid w:val="0064468D"/>
    <w:rsid w:val="006447A3"/>
    <w:rsid w:val="0064585D"/>
    <w:rsid w:val="00645C3D"/>
    <w:rsid w:val="00645C98"/>
    <w:rsid w:val="00646E2A"/>
    <w:rsid w:val="00647574"/>
    <w:rsid w:val="006477F5"/>
    <w:rsid w:val="00647CE9"/>
    <w:rsid w:val="00650649"/>
    <w:rsid w:val="00651520"/>
    <w:rsid w:val="006528D7"/>
    <w:rsid w:val="00652B03"/>
    <w:rsid w:val="00653B21"/>
    <w:rsid w:val="006551BD"/>
    <w:rsid w:val="006553E0"/>
    <w:rsid w:val="006562F4"/>
    <w:rsid w:val="00656CC0"/>
    <w:rsid w:val="00656DBC"/>
    <w:rsid w:val="00656ECE"/>
    <w:rsid w:val="0065713E"/>
    <w:rsid w:val="0065778B"/>
    <w:rsid w:val="00660AD5"/>
    <w:rsid w:val="006621F1"/>
    <w:rsid w:val="00662792"/>
    <w:rsid w:val="00662AC3"/>
    <w:rsid w:val="00662BFE"/>
    <w:rsid w:val="00663105"/>
    <w:rsid w:val="00664B49"/>
    <w:rsid w:val="00664DC5"/>
    <w:rsid w:val="00665336"/>
    <w:rsid w:val="006658EE"/>
    <w:rsid w:val="00666B7C"/>
    <w:rsid w:val="00666D77"/>
    <w:rsid w:val="00666D9A"/>
    <w:rsid w:val="00667EBE"/>
    <w:rsid w:val="006706D1"/>
    <w:rsid w:val="00671FA1"/>
    <w:rsid w:val="00672319"/>
    <w:rsid w:val="0067346D"/>
    <w:rsid w:val="006736A0"/>
    <w:rsid w:val="006736E0"/>
    <w:rsid w:val="006737A7"/>
    <w:rsid w:val="00674EA5"/>
    <w:rsid w:val="00676AA1"/>
    <w:rsid w:val="00676B67"/>
    <w:rsid w:val="00677CB1"/>
    <w:rsid w:val="00680B99"/>
    <w:rsid w:val="00680E1A"/>
    <w:rsid w:val="0068163E"/>
    <w:rsid w:val="0068190D"/>
    <w:rsid w:val="00681DD6"/>
    <w:rsid w:val="00682FFE"/>
    <w:rsid w:val="006834C3"/>
    <w:rsid w:val="00683865"/>
    <w:rsid w:val="006838FD"/>
    <w:rsid w:val="00683F2A"/>
    <w:rsid w:val="006840B3"/>
    <w:rsid w:val="006842C3"/>
    <w:rsid w:val="00685C21"/>
    <w:rsid w:val="00685DE1"/>
    <w:rsid w:val="00686333"/>
    <w:rsid w:val="00686AC8"/>
    <w:rsid w:val="006875CF"/>
    <w:rsid w:val="00690A8D"/>
    <w:rsid w:val="006916E5"/>
    <w:rsid w:val="00691A05"/>
    <w:rsid w:val="00691ED9"/>
    <w:rsid w:val="006924F6"/>
    <w:rsid w:val="00692E91"/>
    <w:rsid w:val="00694767"/>
    <w:rsid w:val="00694DF0"/>
    <w:rsid w:val="00695371"/>
    <w:rsid w:val="00695384"/>
    <w:rsid w:val="00695573"/>
    <w:rsid w:val="006959FC"/>
    <w:rsid w:val="00696BA5"/>
    <w:rsid w:val="006A0070"/>
    <w:rsid w:val="006A0AE7"/>
    <w:rsid w:val="006A0CC5"/>
    <w:rsid w:val="006A1970"/>
    <w:rsid w:val="006A2B76"/>
    <w:rsid w:val="006A2BF0"/>
    <w:rsid w:val="006A3F0D"/>
    <w:rsid w:val="006A4505"/>
    <w:rsid w:val="006A5461"/>
    <w:rsid w:val="006A79CB"/>
    <w:rsid w:val="006B1292"/>
    <w:rsid w:val="006B1F8B"/>
    <w:rsid w:val="006B23E8"/>
    <w:rsid w:val="006B24B2"/>
    <w:rsid w:val="006B2654"/>
    <w:rsid w:val="006B270D"/>
    <w:rsid w:val="006B3267"/>
    <w:rsid w:val="006B3AA3"/>
    <w:rsid w:val="006B3E84"/>
    <w:rsid w:val="006B4B80"/>
    <w:rsid w:val="006B5B4B"/>
    <w:rsid w:val="006B6151"/>
    <w:rsid w:val="006B73A9"/>
    <w:rsid w:val="006B7D3C"/>
    <w:rsid w:val="006C0C19"/>
    <w:rsid w:val="006C2664"/>
    <w:rsid w:val="006C2AAE"/>
    <w:rsid w:val="006C2E8A"/>
    <w:rsid w:val="006C3573"/>
    <w:rsid w:val="006C3626"/>
    <w:rsid w:val="006C39DA"/>
    <w:rsid w:val="006C39EF"/>
    <w:rsid w:val="006C3A95"/>
    <w:rsid w:val="006C5624"/>
    <w:rsid w:val="006C5710"/>
    <w:rsid w:val="006C6BD2"/>
    <w:rsid w:val="006C757E"/>
    <w:rsid w:val="006C7F08"/>
    <w:rsid w:val="006D0230"/>
    <w:rsid w:val="006D028B"/>
    <w:rsid w:val="006D1613"/>
    <w:rsid w:val="006D4025"/>
    <w:rsid w:val="006D43AD"/>
    <w:rsid w:val="006D4A98"/>
    <w:rsid w:val="006D5D0C"/>
    <w:rsid w:val="006D7912"/>
    <w:rsid w:val="006E09E8"/>
    <w:rsid w:val="006E0A5B"/>
    <w:rsid w:val="006E13A4"/>
    <w:rsid w:val="006E14FE"/>
    <w:rsid w:val="006E1D6D"/>
    <w:rsid w:val="006E1E60"/>
    <w:rsid w:val="006E22DC"/>
    <w:rsid w:val="006E3E84"/>
    <w:rsid w:val="006E47DA"/>
    <w:rsid w:val="006E4EB6"/>
    <w:rsid w:val="006E59FD"/>
    <w:rsid w:val="006E62BE"/>
    <w:rsid w:val="006F01F1"/>
    <w:rsid w:val="006F029C"/>
    <w:rsid w:val="006F1678"/>
    <w:rsid w:val="006F219F"/>
    <w:rsid w:val="006F394F"/>
    <w:rsid w:val="006F4CB2"/>
    <w:rsid w:val="006F5115"/>
    <w:rsid w:val="006F580A"/>
    <w:rsid w:val="006F6D79"/>
    <w:rsid w:val="006F7BD1"/>
    <w:rsid w:val="006F7EC9"/>
    <w:rsid w:val="00700C01"/>
    <w:rsid w:val="00701E3C"/>
    <w:rsid w:val="007027D1"/>
    <w:rsid w:val="00702B22"/>
    <w:rsid w:val="00703434"/>
    <w:rsid w:val="007037EB"/>
    <w:rsid w:val="007038A7"/>
    <w:rsid w:val="00703B2A"/>
    <w:rsid w:val="00704162"/>
    <w:rsid w:val="00704F5A"/>
    <w:rsid w:val="00704FD5"/>
    <w:rsid w:val="007054F4"/>
    <w:rsid w:val="00705ABA"/>
    <w:rsid w:val="00705B9A"/>
    <w:rsid w:val="00706598"/>
    <w:rsid w:val="00706BC5"/>
    <w:rsid w:val="00706C73"/>
    <w:rsid w:val="00706ECF"/>
    <w:rsid w:val="00707B36"/>
    <w:rsid w:val="00710DEB"/>
    <w:rsid w:val="00711F73"/>
    <w:rsid w:val="00712578"/>
    <w:rsid w:val="00712703"/>
    <w:rsid w:val="00714CA4"/>
    <w:rsid w:val="007163A3"/>
    <w:rsid w:val="00716EA7"/>
    <w:rsid w:val="0071720E"/>
    <w:rsid w:val="007200AD"/>
    <w:rsid w:val="007205B2"/>
    <w:rsid w:val="007215C4"/>
    <w:rsid w:val="00721604"/>
    <w:rsid w:val="0072170B"/>
    <w:rsid w:val="007237BC"/>
    <w:rsid w:val="007237E2"/>
    <w:rsid w:val="00723A0A"/>
    <w:rsid w:val="00724E1E"/>
    <w:rsid w:val="00724E8D"/>
    <w:rsid w:val="00725D64"/>
    <w:rsid w:val="00725D84"/>
    <w:rsid w:val="007268F1"/>
    <w:rsid w:val="0072784D"/>
    <w:rsid w:val="0073079C"/>
    <w:rsid w:val="007309D2"/>
    <w:rsid w:val="00731503"/>
    <w:rsid w:val="00731B85"/>
    <w:rsid w:val="00731C82"/>
    <w:rsid w:val="007320DB"/>
    <w:rsid w:val="007325AC"/>
    <w:rsid w:val="00732A0C"/>
    <w:rsid w:val="00733135"/>
    <w:rsid w:val="00734A9F"/>
    <w:rsid w:val="00734DA0"/>
    <w:rsid w:val="00734E09"/>
    <w:rsid w:val="007359B9"/>
    <w:rsid w:val="00736946"/>
    <w:rsid w:val="0073714E"/>
    <w:rsid w:val="0074014C"/>
    <w:rsid w:val="00740D72"/>
    <w:rsid w:val="007419CC"/>
    <w:rsid w:val="00741AE5"/>
    <w:rsid w:val="0074221D"/>
    <w:rsid w:val="00742A1F"/>
    <w:rsid w:val="007430BE"/>
    <w:rsid w:val="007432C3"/>
    <w:rsid w:val="007434AF"/>
    <w:rsid w:val="00744B7E"/>
    <w:rsid w:val="007459FD"/>
    <w:rsid w:val="00746D87"/>
    <w:rsid w:val="00746E58"/>
    <w:rsid w:val="00747028"/>
    <w:rsid w:val="00747CD2"/>
    <w:rsid w:val="007504F9"/>
    <w:rsid w:val="0075089A"/>
    <w:rsid w:val="0075124E"/>
    <w:rsid w:val="00751710"/>
    <w:rsid w:val="0075248F"/>
    <w:rsid w:val="007529C4"/>
    <w:rsid w:val="00752C83"/>
    <w:rsid w:val="007557B8"/>
    <w:rsid w:val="0075598A"/>
    <w:rsid w:val="0075729B"/>
    <w:rsid w:val="007573E5"/>
    <w:rsid w:val="00757747"/>
    <w:rsid w:val="00757A59"/>
    <w:rsid w:val="00760086"/>
    <w:rsid w:val="007609A8"/>
    <w:rsid w:val="007609C6"/>
    <w:rsid w:val="00761D86"/>
    <w:rsid w:val="007644F9"/>
    <w:rsid w:val="00764CD0"/>
    <w:rsid w:val="00764EE3"/>
    <w:rsid w:val="00770516"/>
    <w:rsid w:val="007706CF"/>
    <w:rsid w:val="00771536"/>
    <w:rsid w:val="00771868"/>
    <w:rsid w:val="00771A8C"/>
    <w:rsid w:val="00772472"/>
    <w:rsid w:val="007733DE"/>
    <w:rsid w:val="007735D3"/>
    <w:rsid w:val="0077381A"/>
    <w:rsid w:val="007743E8"/>
    <w:rsid w:val="007755A9"/>
    <w:rsid w:val="007758D6"/>
    <w:rsid w:val="00776183"/>
    <w:rsid w:val="007763F4"/>
    <w:rsid w:val="00777682"/>
    <w:rsid w:val="00777C9A"/>
    <w:rsid w:val="00777CDA"/>
    <w:rsid w:val="00781FEB"/>
    <w:rsid w:val="007824DE"/>
    <w:rsid w:val="00782A60"/>
    <w:rsid w:val="00782AD8"/>
    <w:rsid w:val="0078392E"/>
    <w:rsid w:val="00784890"/>
    <w:rsid w:val="00784FC7"/>
    <w:rsid w:val="00784FEF"/>
    <w:rsid w:val="007853CE"/>
    <w:rsid w:val="00785BC7"/>
    <w:rsid w:val="00785F78"/>
    <w:rsid w:val="00786812"/>
    <w:rsid w:val="00787475"/>
    <w:rsid w:val="007903FE"/>
    <w:rsid w:val="007908E0"/>
    <w:rsid w:val="0079289E"/>
    <w:rsid w:val="00793E9A"/>
    <w:rsid w:val="007946F5"/>
    <w:rsid w:val="0079495C"/>
    <w:rsid w:val="00794A3D"/>
    <w:rsid w:val="00794B8F"/>
    <w:rsid w:val="00795B37"/>
    <w:rsid w:val="00796EE7"/>
    <w:rsid w:val="0079742D"/>
    <w:rsid w:val="00797A01"/>
    <w:rsid w:val="007A0DE6"/>
    <w:rsid w:val="007A14F2"/>
    <w:rsid w:val="007A213A"/>
    <w:rsid w:val="007A401A"/>
    <w:rsid w:val="007A451B"/>
    <w:rsid w:val="007A4DB4"/>
    <w:rsid w:val="007A50D2"/>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C159E"/>
    <w:rsid w:val="007C1626"/>
    <w:rsid w:val="007C1954"/>
    <w:rsid w:val="007C19D4"/>
    <w:rsid w:val="007C2050"/>
    <w:rsid w:val="007C275A"/>
    <w:rsid w:val="007C3132"/>
    <w:rsid w:val="007C4036"/>
    <w:rsid w:val="007C629C"/>
    <w:rsid w:val="007C65BD"/>
    <w:rsid w:val="007C6D32"/>
    <w:rsid w:val="007C768B"/>
    <w:rsid w:val="007D0DDE"/>
    <w:rsid w:val="007D1A90"/>
    <w:rsid w:val="007D1BFA"/>
    <w:rsid w:val="007D1D88"/>
    <w:rsid w:val="007D29DA"/>
    <w:rsid w:val="007D4B38"/>
    <w:rsid w:val="007D5310"/>
    <w:rsid w:val="007D53A5"/>
    <w:rsid w:val="007D5C05"/>
    <w:rsid w:val="007D757E"/>
    <w:rsid w:val="007E014B"/>
    <w:rsid w:val="007E0847"/>
    <w:rsid w:val="007E0B9D"/>
    <w:rsid w:val="007E21A6"/>
    <w:rsid w:val="007E38F7"/>
    <w:rsid w:val="007E3A9E"/>
    <w:rsid w:val="007E3B87"/>
    <w:rsid w:val="007E3C0E"/>
    <w:rsid w:val="007E4640"/>
    <w:rsid w:val="007E6576"/>
    <w:rsid w:val="007E6E78"/>
    <w:rsid w:val="007E717C"/>
    <w:rsid w:val="007F007E"/>
    <w:rsid w:val="007F0807"/>
    <w:rsid w:val="007F1208"/>
    <w:rsid w:val="007F142C"/>
    <w:rsid w:val="007F2180"/>
    <w:rsid w:val="007F438E"/>
    <w:rsid w:val="007F4B82"/>
    <w:rsid w:val="007F5AFE"/>
    <w:rsid w:val="007F5FDE"/>
    <w:rsid w:val="007F60B4"/>
    <w:rsid w:val="007F6185"/>
    <w:rsid w:val="007F7CFB"/>
    <w:rsid w:val="007F7EA4"/>
    <w:rsid w:val="00800474"/>
    <w:rsid w:val="00800711"/>
    <w:rsid w:val="00800A54"/>
    <w:rsid w:val="00800FA0"/>
    <w:rsid w:val="008010D6"/>
    <w:rsid w:val="008015CF"/>
    <w:rsid w:val="00801F1D"/>
    <w:rsid w:val="00802EBA"/>
    <w:rsid w:val="00803657"/>
    <w:rsid w:val="00804E4C"/>
    <w:rsid w:val="008051E4"/>
    <w:rsid w:val="00805A15"/>
    <w:rsid w:val="00807986"/>
    <w:rsid w:val="00807C0C"/>
    <w:rsid w:val="00810137"/>
    <w:rsid w:val="008101FE"/>
    <w:rsid w:val="0081045D"/>
    <w:rsid w:val="008119F2"/>
    <w:rsid w:val="00811B39"/>
    <w:rsid w:val="00811D25"/>
    <w:rsid w:val="00812108"/>
    <w:rsid w:val="00812C81"/>
    <w:rsid w:val="008131F2"/>
    <w:rsid w:val="00813471"/>
    <w:rsid w:val="00815594"/>
    <w:rsid w:val="008164AF"/>
    <w:rsid w:val="0081673D"/>
    <w:rsid w:val="0081697A"/>
    <w:rsid w:val="00816DF3"/>
    <w:rsid w:val="00817E5C"/>
    <w:rsid w:val="00820783"/>
    <w:rsid w:val="00820BEB"/>
    <w:rsid w:val="00820F2E"/>
    <w:rsid w:val="00821798"/>
    <w:rsid w:val="00821BDA"/>
    <w:rsid w:val="00822C03"/>
    <w:rsid w:val="0082351C"/>
    <w:rsid w:val="00823681"/>
    <w:rsid w:val="00824965"/>
    <w:rsid w:val="00824E1A"/>
    <w:rsid w:val="00825B08"/>
    <w:rsid w:val="00825E16"/>
    <w:rsid w:val="00826507"/>
    <w:rsid w:val="008267FB"/>
    <w:rsid w:val="00826AC0"/>
    <w:rsid w:val="008270B8"/>
    <w:rsid w:val="008272FB"/>
    <w:rsid w:val="00830675"/>
    <w:rsid w:val="0083091B"/>
    <w:rsid w:val="00830A91"/>
    <w:rsid w:val="00830D57"/>
    <w:rsid w:val="0083208A"/>
    <w:rsid w:val="0083318E"/>
    <w:rsid w:val="008339DF"/>
    <w:rsid w:val="00834E13"/>
    <w:rsid w:val="008371CC"/>
    <w:rsid w:val="008375E4"/>
    <w:rsid w:val="008377B0"/>
    <w:rsid w:val="0083781F"/>
    <w:rsid w:val="00840293"/>
    <w:rsid w:val="008405A8"/>
    <w:rsid w:val="00840C92"/>
    <w:rsid w:val="00840F0A"/>
    <w:rsid w:val="00841F67"/>
    <w:rsid w:val="008434B3"/>
    <w:rsid w:val="008443A1"/>
    <w:rsid w:val="00844430"/>
    <w:rsid w:val="008455AA"/>
    <w:rsid w:val="008470AA"/>
    <w:rsid w:val="00847B7A"/>
    <w:rsid w:val="00851583"/>
    <w:rsid w:val="0085398F"/>
    <w:rsid w:val="00855068"/>
    <w:rsid w:val="008554D7"/>
    <w:rsid w:val="0085614A"/>
    <w:rsid w:val="008566AC"/>
    <w:rsid w:val="0086104F"/>
    <w:rsid w:val="0086223E"/>
    <w:rsid w:val="00862E9A"/>
    <w:rsid w:val="00862FF5"/>
    <w:rsid w:val="008632BD"/>
    <w:rsid w:val="008643A4"/>
    <w:rsid w:val="00864431"/>
    <w:rsid w:val="00864589"/>
    <w:rsid w:val="00865E9B"/>
    <w:rsid w:val="00866308"/>
    <w:rsid w:val="00866F1D"/>
    <w:rsid w:val="00867492"/>
    <w:rsid w:val="0086755A"/>
    <w:rsid w:val="0086764C"/>
    <w:rsid w:val="00867CF5"/>
    <w:rsid w:val="00867EA4"/>
    <w:rsid w:val="00870010"/>
    <w:rsid w:val="00870DD1"/>
    <w:rsid w:val="00871D74"/>
    <w:rsid w:val="0087222C"/>
    <w:rsid w:val="0087225F"/>
    <w:rsid w:val="0087298B"/>
    <w:rsid w:val="00872A2E"/>
    <w:rsid w:val="00873F5E"/>
    <w:rsid w:val="00874BDE"/>
    <w:rsid w:val="008761B4"/>
    <w:rsid w:val="00876743"/>
    <w:rsid w:val="00876C3A"/>
    <w:rsid w:val="0087714C"/>
    <w:rsid w:val="008810A5"/>
    <w:rsid w:val="00881532"/>
    <w:rsid w:val="00881743"/>
    <w:rsid w:val="00881DA7"/>
    <w:rsid w:val="008820F0"/>
    <w:rsid w:val="008831BC"/>
    <w:rsid w:val="00884281"/>
    <w:rsid w:val="00884A8F"/>
    <w:rsid w:val="00884AD6"/>
    <w:rsid w:val="008857E1"/>
    <w:rsid w:val="00885A84"/>
    <w:rsid w:val="00885BDA"/>
    <w:rsid w:val="00886AFB"/>
    <w:rsid w:val="008870AF"/>
    <w:rsid w:val="00887EA4"/>
    <w:rsid w:val="00890926"/>
    <w:rsid w:val="008910CA"/>
    <w:rsid w:val="00892DE7"/>
    <w:rsid w:val="00893258"/>
    <w:rsid w:val="00893A5F"/>
    <w:rsid w:val="00893E13"/>
    <w:rsid w:val="0089424B"/>
    <w:rsid w:val="0089460D"/>
    <w:rsid w:val="0089467E"/>
    <w:rsid w:val="008947DE"/>
    <w:rsid w:val="00894EBA"/>
    <w:rsid w:val="008957A0"/>
    <w:rsid w:val="00895A1E"/>
    <w:rsid w:val="0089667F"/>
    <w:rsid w:val="0089721B"/>
    <w:rsid w:val="0089753D"/>
    <w:rsid w:val="008A025B"/>
    <w:rsid w:val="008A0888"/>
    <w:rsid w:val="008A0F2E"/>
    <w:rsid w:val="008A1371"/>
    <w:rsid w:val="008A189D"/>
    <w:rsid w:val="008A2B81"/>
    <w:rsid w:val="008A2EE8"/>
    <w:rsid w:val="008A325F"/>
    <w:rsid w:val="008A34B2"/>
    <w:rsid w:val="008A3C33"/>
    <w:rsid w:val="008A4195"/>
    <w:rsid w:val="008A4917"/>
    <w:rsid w:val="008A5625"/>
    <w:rsid w:val="008A57B5"/>
    <w:rsid w:val="008A6E43"/>
    <w:rsid w:val="008A7073"/>
    <w:rsid w:val="008A7A16"/>
    <w:rsid w:val="008A7DE4"/>
    <w:rsid w:val="008B0B42"/>
    <w:rsid w:val="008B0C21"/>
    <w:rsid w:val="008B0CCD"/>
    <w:rsid w:val="008B0D80"/>
    <w:rsid w:val="008B0F4C"/>
    <w:rsid w:val="008B1307"/>
    <w:rsid w:val="008B336B"/>
    <w:rsid w:val="008B3899"/>
    <w:rsid w:val="008B5467"/>
    <w:rsid w:val="008B5DE0"/>
    <w:rsid w:val="008B6205"/>
    <w:rsid w:val="008B6377"/>
    <w:rsid w:val="008B65AB"/>
    <w:rsid w:val="008B771D"/>
    <w:rsid w:val="008B7733"/>
    <w:rsid w:val="008B7BDF"/>
    <w:rsid w:val="008B7F0C"/>
    <w:rsid w:val="008C0066"/>
    <w:rsid w:val="008C1073"/>
    <w:rsid w:val="008C2078"/>
    <w:rsid w:val="008C29C2"/>
    <w:rsid w:val="008C3058"/>
    <w:rsid w:val="008C312D"/>
    <w:rsid w:val="008C3E45"/>
    <w:rsid w:val="008C44F5"/>
    <w:rsid w:val="008C6279"/>
    <w:rsid w:val="008C66FA"/>
    <w:rsid w:val="008C6B21"/>
    <w:rsid w:val="008C7988"/>
    <w:rsid w:val="008D0710"/>
    <w:rsid w:val="008D0829"/>
    <w:rsid w:val="008D18AB"/>
    <w:rsid w:val="008D1C12"/>
    <w:rsid w:val="008D1DDB"/>
    <w:rsid w:val="008D2493"/>
    <w:rsid w:val="008D33A5"/>
    <w:rsid w:val="008D34AE"/>
    <w:rsid w:val="008D371B"/>
    <w:rsid w:val="008D4285"/>
    <w:rsid w:val="008D44F3"/>
    <w:rsid w:val="008D4556"/>
    <w:rsid w:val="008D467A"/>
    <w:rsid w:val="008D4757"/>
    <w:rsid w:val="008D52D2"/>
    <w:rsid w:val="008D72F6"/>
    <w:rsid w:val="008D7582"/>
    <w:rsid w:val="008E083B"/>
    <w:rsid w:val="008E0F7A"/>
    <w:rsid w:val="008E1043"/>
    <w:rsid w:val="008E20CA"/>
    <w:rsid w:val="008E23BB"/>
    <w:rsid w:val="008E2C6B"/>
    <w:rsid w:val="008E3D8B"/>
    <w:rsid w:val="008E418C"/>
    <w:rsid w:val="008E4A29"/>
    <w:rsid w:val="008E5CCD"/>
    <w:rsid w:val="008E5FCD"/>
    <w:rsid w:val="008E752E"/>
    <w:rsid w:val="008E75CD"/>
    <w:rsid w:val="008E7830"/>
    <w:rsid w:val="008F061F"/>
    <w:rsid w:val="008F0733"/>
    <w:rsid w:val="008F0A8D"/>
    <w:rsid w:val="008F1ADA"/>
    <w:rsid w:val="008F208D"/>
    <w:rsid w:val="008F20AC"/>
    <w:rsid w:val="008F2277"/>
    <w:rsid w:val="008F285C"/>
    <w:rsid w:val="008F28DC"/>
    <w:rsid w:val="008F309D"/>
    <w:rsid w:val="008F341B"/>
    <w:rsid w:val="008F3EC1"/>
    <w:rsid w:val="008F468E"/>
    <w:rsid w:val="008F4AAE"/>
    <w:rsid w:val="008F4F7F"/>
    <w:rsid w:val="008F53CF"/>
    <w:rsid w:val="008F5BA9"/>
    <w:rsid w:val="008F6068"/>
    <w:rsid w:val="008F656C"/>
    <w:rsid w:val="008F6F44"/>
    <w:rsid w:val="008F7101"/>
    <w:rsid w:val="008F756A"/>
    <w:rsid w:val="008F7D5F"/>
    <w:rsid w:val="0090031B"/>
    <w:rsid w:val="0090090D"/>
    <w:rsid w:val="00900D61"/>
    <w:rsid w:val="00900E8A"/>
    <w:rsid w:val="00900FDE"/>
    <w:rsid w:val="009028F5"/>
    <w:rsid w:val="00902956"/>
    <w:rsid w:val="00902A7C"/>
    <w:rsid w:val="00903071"/>
    <w:rsid w:val="0090313A"/>
    <w:rsid w:val="00903171"/>
    <w:rsid w:val="009044A0"/>
    <w:rsid w:val="00904511"/>
    <w:rsid w:val="00904620"/>
    <w:rsid w:val="00904B54"/>
    <w:rsid w:val="00904DFF"/>
    <w:rsid w:val="00905695"/>
    <w:rsid w:val="009056BA"/>
    <w:rsid w:val="0090705A"/>
    <w:rsid w:val="0091027F"/>
    <w:rsid w:val="0091098E"/>
    <w:rsid w:val="00910E57"/>
    <w:rsid w:val="00910F2E"/>
    <w:rsid w:val="009128F0"/>
    <w:rsid w:val="00912CC3"/>
    <w:rsid w:val="0091309D"/>
    <w:rsid w:val="009144D5"/>
    <w:rsid w:val="0091450D"/>
    <w:rsid w:val="0091509A"/>
    <w:rsid w:val="00915629"/>
    <w:rsid w:val="009158A2"/>
    <w:rsid w:val="00916233"/>
    <w:rsid w:val="0091672A"/>
    <w:rsid w:val="00917CDA"/>
    <w:rsid w:val="009201D4"/>
    <w:rsid w:val="0092187A"/>
    <w:rsid w:val="0092210C"/>
    <w:rsid w:val="00922227"/>
    <w:rsid w:val="0092263A"/>
    <w:rsid w:val="00923641"/>
    <w:rsid w:val="00925179"/>
    <w:rsid w:val="00926106"/>
    <w:rsid w:val="00927C21"/>
    <w:rsid w:val="009306A2"/>
    <w:rsid w:val="00930726"/>
    <w:rsid w:val="00930D9F"/>
    <w:rsid w:val="00932757"/>
    <w:rsid w:val="00932827"/>
    <w:rsid w:val="0093388E"/>
    <w:rsid w:val="00933A0B"/>
    <w:rsid w:val="00933A50"/>
    <w:rsid w:val="00933AA4"/>
    <w:rsid w:val="00934D61"/>
    <w:rsid w:val="009357B1"/>
    <w:rsid w:val="0093593E"/>
    <w:rsid w:val="00935C85"/>
    <w:rsid w:val="009361A2"/>
    <w:rsid w:val="00936ECA"/>
    <w:rsid w:val="00937A39"/>
    <w:rsid w:val="00940180"/>
    <w:rsid w:val="00940732"/>
    <w:rsid w:val="00941CB6"/>
    <w:rsid w:val="00942184"/>
    <w:rsid w:val="009431D3"/>
    <w:rsid w:val="0094375F"/>
    <w:rsid w:val="00945D5A"/>
    <w:rsid w:val="00946476"/>
    <w:rsid w:val="00946A84"/>
    <w:rsid w:val="00946EAC"/>
    <w:rsid w:val="00947B55"/>
    <w:rsid w:val="00947D1E"/>
    <w:rsid w:val="00947FDA"/>
    <w:rsid w:val="0095006C"/>
    <w:rsid w:val="00950387"/>
    <w:rsid w:val="00950983"/>
    <w:rsid w:val="00950AD7"/>
    <w:rsid w:val="00950C12"/>
    <w:rsid w:val="009514A9"/>
    <w:rsid w:val="00951752"/>
    <w:rsid w:val="00951F17"/>
    <w:rsid w:val="00952B99"/>
    <w:rsid w:val="009549F8"/>
    <w:rsid w:val="00954E78"/>
    <w:rsid w:val="009552CE"/>
    <w:rsid w:val="00955A04"/>
    <w:rsid w:val="00955EEB"/>
    <w:rsid w:val="00955F73"/>
    <w:rsid w:val="00956139"/>
    <w:rsid w:val="0095745A"/>
    <w:rsid w:val="00960129"/>
    <w:rsid w:val="00960995"/>
    <w:rsid w:val="00960FD5"/>
    <w:rsid w:val="00961491"/>
    <w:rsid w:val="009614AA"/>
    <w:rsid w:val="00961810"/>
    <w:rsid w:val="00961B63"/>
    <w:rsid w:val="00961F73"/>
    <w:rsid w:val="00962730"/>
    <w:rsid w:val="00962B26"/>
    <w:rsid w:val="00963441"/>
    <w:rsid w:val="00965040"/>
    <w:rsid w:val="00965B0B"/>
    <w:rsid w:val="00966BC1"/>
    <w:rsid w:val="00967829"/>
    <w:rsid w:val="00970116"/>
    <w:rsid w:val="00970167"/>
    <w:rsid w:val="00970B05"/>
    <w:rsid w:val="00970B91"/>
    <w:rsid w:val="0097146A"/>
    <w:rsid w:val="009714C7"/>
    <w:rsid w:val="00971707"/>
    <w:rsid w:val="00971E3C"/>
    <w:rsid w:val="0097215E"/>
    <w:rsid w:val="009739D3"/>
    <w:rsid w:val="009741D3"/>
    <w:rsid w:val="009742CD"/>
    <w:rsid w:val="009749F4"/>
    <w:rsid w:val="0097503F"/>
    <w:rsid w:val="00975C7D"/>
    <w:rsid w:val="00976027"/>
    <w:rsid w:val="00976FE5"/>
    <w:rsid w:val="0097735A"/>
    <w:rsid w:val="009779F8"/>
    <w:rsid w:val="00977EF7"/>
    <w:rsid w:val="009820C7"/>
    <w:rsid w:val="0098336B"/>
    <w:rsid w:val="00983F0E"/>
    <w:rsid w:val="009840B1"/>
    <w:rsid w:val="0098434C"/>
    <w:rsid w:val="009857F3"/>
    <w:rsid w:val="00985B38"/>
    <w:rsid w:val="00986413"/>
    <w:rsid w:val="009865A1"/>
    <w:rsid w:val="00986E58"/>
    <w:rsid w:val="0098782F"/>
    <w:rsid w:val="00987B72"/>
    <w:rsid w:val="0099080A"/>
    <w:rsid w:val="00990C7C"/>
    <w:rsid w:val="009913DC"/>
    <w:rsid w:val="0099208C"/>
    <w:rsid w:val="009923A9"/>
    <w:rsid w:val="00992501"/>
    <w:rsid w:val="0099331A"/>
    <w:rsid w:val="00993436"/>
    <w:rsid w:val="00993694"/>
    <w:rsid w:val="00993A27"/>
    <w:rsid w:val="00993BF7"/>
    <w:rsid w:val="0099507F"/>
    <w:rsid w:val="00995AAC"/>
    <w:rsid w:val="00995E96"/>
    <w:rsid w:val="009A09C4"/>
    <w:rsid w:val="009A0B0F"/>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39C6"/>
    <w:rsid w:val="009B42D0"/>
    <w:rsid w:val="009B5ADB"/>
    <w:rsid w:val="009B6CA1"/>
    <w:rsid w:val="009B7A25"/>
    <w:rsid w:val="009C32D1"/>
    <w:rsid w:val="009C3A89"/>
    <w:rsid w:val="009C3D5C"/>
    <w:rsid w:val="009C3DF7"/>
    <w:rsid w:val="009C48D2"/>
    <w:rsid w:val="009C4B23"/>
    <w:rsid w:val="009C4D3D"/>
    <w:rsid w:val="009C580B"/>
    <w:rsid w:val="009C5AE4"/>
    <w:rsid w:val="009C5B7B"/>
    <w:rsid w:val="009C70F8"/>
    <w:rsid w:val="009C7505"/>
    <w:rsid w:val="009C7722"/>
    <w:rsid w:val="009D0700"/>
    <w:rsid w:val="009D08D8"/>
    <w:rsid w:val="009D0B52"/>
    <w:rsid w:val="009D169C"/>
    <w:rsid w:val="009D1A93"/>
    <w:rsid w:val="009D22B8"/>
    <w:rsid w:val="009D244E"/>
    <w:rsid w:val="009D29F6"/>
    <w:rsid w:val="009D2E49"/>
    <w:rsid w:val="009D2F17"/>
    <w:rsid w:val="009D3835"/>
    <w:rsid w:val="009D3A79"/>
    <w:rsid w:val="009D4547"/>
    <w:rsid w:val="009D4885"/>
    <w:rsid w:val="009D4954"/>
    <w:rsid w:val="009D6111"/>
    <w:rsid w:val="009D679C"/>
    <w:rsid w:val="009D67BC"/>
    <w:rsid w:val="009D795B"/>
    <w:rsid w:val="009D7FE1"/>
    <w:rsid w:val="009E0F64"/>
    <w:rsid w:val="009E10D7"/>
    <w:rsid w:val="009E1817"/>
    <w:rsid w:val="009E2696"/>
    <w:rsid w:val="009E2914"/>
    <w:rsid w:val="009E2B36"/>
    <w:rsid w:val="009E3161"/>
    <w:rsid w:val="009E3445"/>
    <w:rsid w:val="009E3ACA"/>
    <w:rsid w:val="009E46B1"/>
    <w:rsid w:val="009E54B6"/>
    <w:rsid w:val="009E5E2C"/>
    <w:rsid w:val="009E5FC3"/>
    <w:rsid w:val="009E6216"/>
    <w:rsid w:val="009E6EE1"/>
    <w:rsid w:val="009E7721"/>
    <w:rsid w:val="009E780A"/>
    <w:rsid w:val="009F03BE"/>
    <w:rsid w:val="009F0768"/>
    <w:rsid w:val="009F0FF1"/>
    <w:rsid w:val="009F10EA"/>
    <w:rsid w:val="009F1BE0"/>
    <w:rsid w:val="009F33DA"/>
    <w:rsid w:val="009F3658"/>
    <w:rsid w:val="009F3938"/>
    <w:rsid w:val="009F395E"/>
    <w:rsid w:val="009F484B"/>
    <w:rsid w:val="009F4E85"/>
    <w:rsid w:val="009F5985"/>
    <w:rsid w:val="009F61C5"/>
    <w:rsid w:val="009F7148"/>
    <w:rsid w:val="009F7674"/>
    <w:rsid w:val="00A00DCA"/>
    <w:rsid w:val="00A01697"/>
    <w:rsid w:val="00A01C3C"/>
    <w:rsid w:val="00A02EF7"/>
    <w:rsid w:val="00A03715"/>
    <w:rsid w:val="00A03E40"/>
    <w:rsid w:val="00A03EAD"/>
    <w:rsid w:val="00A0454E"/>
    <w:rsid w:val="00A04629"/>
    <w:rsid w:val="00A04734"/>
    <w:rsid w:val="00A05240"/>
    <w:rsid w:val="00A0570A"/>
    <w:rsid w:val="00A05D6C"/>
    <w:rsid w:val="00A065A4"/>
    <w:rsid w:val="00A06600"/>
    <w:rsid w:val="00A07E9C"/>
    <w:rsid w:val="00A10B35"/>
    <w:rsid w:val="00A10E54"/>
    <w:rsid w:val="00A115FA"/>
    <w:rsid w:val="00A13731"/>
    <w:rsid w:val="00A13C47"/>
    <w:rsid w:val="00A13CDF"/>
    <w:rsid w:val="00A141C9"/>
    <w:rsid w:val="00A15064"/>
    <w:rsid w:val="00A15872"/>
    <w:rsid w:val="00A15C2A"/>
    <w:rsid w:val="00A1711D"/>
    <w:rsid w:val="00A20EC4"/>
    <w:rsid w:val="00A20FC6"/>
    <w:rsid w:val="00A2106C"/>
    <w:rsid w:val="00A216F2"/>
    <w:rsid w:val="00A21BE6"/>
    <w:rsid w:val="00A21F11"/>
    <w:rsid w:val="00A22571"/>
    <w:rsid w:val="00A24145"/>
    <w:rsid w:val="00A24FAF"/>
    <w:rsid w:val="00A250C4"/>
    <w:rsid w:val="00A25642"/>
    <w:rsid w:val="00A25FEA"/>
    <w:rsid w:val="00A26333"/>
    <w:rsid w:val="00A27C9A"/>
    <w:rsid w:val="00A3217B"/>
    <w:rsid w:val="00A32D3F"/>
    <w:rsid w:val="00A32EDF"/>
    <w:rsid w:val="00A32F76"/>
    <w:rsid w:val="00A3361C"/>
    <w:rsid w:val="00A33998"/>
    <w:rsid w:val="00A347EF"/>
    <w:rsid w:val="00A3525E"/>
    <w:rsid w:val="00A358ED"/>
    <w:rsid w:val="00A36E4E"/>
    <w:rsid w:val="00A374DC"/>
    <w:rsid w:val="00A40765"/>
    <w:rsid w:val="00A40DB0"/>
    <w:rsid w:val="00A41024"/>
    <w:rsid w:val="00A4128F"/>
    <w:rsid w:val="00A41293"/>
    <w:rsid w:val="00A416CD"/>
    <w:rsid w:val="00A43AD7"/>
    <w:rsid w:val="00A43D75"/>
    <w:rsid w:val="00A45927"/>
    <w:rsid w:val="00A459F2"/>
    <w:rsid w:val="00A45C27"/>
    <w:rsid w:val="00A468C7"/>
    <w:rsid w:val="00A46E3B"/>
    <w:rsid w:val="00A4751B"/>
    <w:rsid w:val="00A50695"/>
    <w:rsid w:val="00A50C8F"/>
    <w:rsid w:val="00A5147C"/>
    <w:rsid w:val="00A51503"/>
    <w:rsid w:val="00A51EA9"/>
    <w:rsid w:val="00A52126"/>
    <w:rsid w:val="00A521C3"/>
    <w:rsid w:val="00A52861"/>
    <w:rsid w:val="00A536DC"/>
    <w:rsid w:val="00A536E1"/>
    <w:rsid w:val="00A5451E"/>
    <w:rsid w:val="00A54917"/>
    <w:rsid w:val="00A55D51"/>
    <w:rsid w:val="00A55D8D"/>
    <w:rsid w:val="00A56E00"/>
    <w:rsid w:val="00A61D94"/>
    <w:rsid w:val="00A63D71"/>
    <w:rsid w:val="00A64269"/>
    <w:rsid w:val="00A642E2"/>
    <w:rsid w:val="00A64A97"/>
    <w:rsid w:val="00A67085"/>
    <w:rsid w:val="00A70828"/>
    <w:rsid w:val="00A71A91"/>
    <w:rsid w:val="00A7201B"/>
    <w:rsid w:val="00A72844"/>
    <w:rsid w:val="00A73507"/>
    <w:rsid w:val="00A73C7C"/>
    <w:rsid w:val="00A73E43"/>
    <w:rsid w:val="00A74667"/>
    <w:rsid w:val="00A746C3"/>
    <w:rsid w:val="00A74D4B"/>
    <w:rsid w:val="00A74F06"/>
    <w:rsid w:val="00A75299"/>
    <w:rsid w:val="00A75447"/>
    <w:rsid w:val="00A75E09"/>
    <w:rsid w:val="00A763BD"/>
    <w:rsid w:val="00A801DB"/>
    <w:rsid w:val="00A82341"/>
    <w:rsid w:val="00A84213"/>
    <w:rsid w:val="00A84905"/>
    <w:rsid w:val="00A85DD0"/>
    <w:rsid w:val="00A85DDE"/>
    <w:rsid w:val="00A86174"/>
    <w:rsid w:val="00A86686"/>
    <w:rsid w:val="00A87CB5"/>
    <w:rsid w:val="00A87D37"/>
    <w:rsid w:val="00A87E57"/>
    <w:rsid w:val="00A9269E"/>
    <w:rsid w:val="00A92A77"/>
    <w:rsid w:val="00A92C18"/>
    <w:rsid w:val="00A930D9"/>
    <w:rsid w:val="00A93FE3"/>
    <w:rsid w:val="00A958EC"/>
    <w:rsid w:val="00A95F39"/>
    <w:rsid w:val="00A96063"/>
    <w:rsid w:val="00A96DE0"/>
    <w:rsid w:val="00A97FCC"/>
    <w:rsid w:val="00AA000A"/>
    <w:rsid w:val="00AA0432"/>
    <w:rsid w:val="00AA0D21"/>
    <w:rsid w:val="00AA1C3E"/>
    <w:rsid w:val="00AA1F13"/>
    <w:rsid w:val="00AA2F75"/>
    <w:rsid w:val="00AA334F"/>
    <w:rsid w:val="00AA40F2"/>
    <w:rsid w:val="00AA44C0"/>
    <w:rsid w:val="00AA5483"/>
    <w:rsid w:val="00AA64BD"/>
    <w:rsid w:val="00AB05ED"/>
    <w:rsid w:val="00AB212B"/>
    <w:rsid w:val="00AB3005"/>
    <w:rsid w:val="00AB3099"/>
    <w:rsid w:val="00AB3E4E"/>
    <w:rsid w:val="00AB4985"/>
    <w:rsid w:val="00AB53E9"/>
    <w:rsid w:val="00AB54BC"/>
    <w:rsid w:val="00AB5A81"/>
    <w:rsid w:val="00AB64E0"/>
    <w:rsid w:val="00AB726C"/>
    <w:rsid w:val="00AB755E"/>
    <w:rsid w:val="00AB7835"/>
    <w:rsid w:val="00AB7CDF"/>
    <w:rsid w:val="00AC0258"/>
    <w:rsid w:val="00AC0E4E"/>
    <w:rsid w:val="00AC1336"/>
    <w:rsid w:val="00AC14F4"/>
    <w:rsid w:val="00AC1A4E"/>
    <w:rsid w:val="00AC23E7"/>
    <w:rsid w:val="00AC2BE3"/>
    <w:rsid w:val="00AC2D7B"/>
    <w:rsid w:val="00AC37D6"/>
    <w:rsid w:val="00AC4DB6"/>
    <w:rsid w:val="00AC504C"/>
    <w:rsid w:val="00AC66BB"/>
    <w:rsid w:val="00AC6ACF"/>
    <w:rsid w:val="00AC6AD2"/>
    <w:rsid w:val="00AC7EBB"/>
    <w:rsid w:val="00AD16CD"/>
    <w:rsid w:val="00AD17D7"/>
    <w:rsid w:val="00AD183B"/>
    <w:rsid w:val="00AD19D3"/>
    <w:rsid w:val="00AD26D0"/>
    <w:rsid w:val="00AD2D23"/>
    <w:rsid w:val="00AD30E0"/>
    <w:rsid w:val="00AD3AB4"/>
    <w:rsid w:val="00AD3EE2"/>
    <w:rsid w:val="00AD4249"/>
    <w:rsid w:val="00AD519F"/>
    <w:rsid w:val="00AD55D7"/>
    <w:rsid w:val="00AD589C"/>
    <w:rsid w:val="00AD5D02"/>
    <w:rsid w:val="00AD635C"/>
    <w:rsid w:val="00AD68C9"/>
    <w:rsid w:val="00AD735F"/>
    <w:rsid w:val="00AD79B4"/>
    <w:rsid w:val="00AD79C0"/>
    <w:rsid w:val="00AE014E"/>
    <w:rsid w:val="00AE0958"/>
    <w:rsid w:val="00AE10B1"/>
    <w:rsid w:val="00AE4D2D"/>
    <w:rsid w:val="00AE60EB"/>
    <w:rsid w:val="00AE7588"/>
    <w:rsid w:val="00AF01EF"/>
    <w:rsid w:val="00AF0320"/>
    <w:rsid w:val="00AF1047"/>
    <w:rsid w:val="00AF15FC"/>
    <w:rsid w:val="00AF1D94"/>
    <w:rsid w:val="00AF2867"/>
    <w:rsid w:val="00AF2C6F"/>
    <w:rsid w:val="00AF3A00"/>
    <w:rsid w:val="00AF5669"/>
    <w:rsid w:val="00AF592A"/>
    <w:rsid w:val="00AF65D8"/>
    <w:rsid w:val="00AF67D6"/>
    <w:rsid w:val="00AF6A9C"/>
    <w:rsid w:val="00AF6B95"/>
    <w:rsid w:val="00AF7081"/>
    <w:rsid w:val="00AF7878"/>
    <w:rsid w:val="00B000D5"/>
    <w:rsid w:val="00B00A8F"/>
    <w:rsid w:val="00B00D2D"/>
    <w:rsid w:val="00B01728"/>
    <w:rsid w:val="00B01E75"/>
    <w:rsid w:val="00B01EA2"/>
    <w:rsid w:val="00B02492"/>
    <w:rsid w:val="00B02A12"/>
    <w:rsid w:val="00B03906"/>
    <w:rsid w:val="00B03A2C"/>
    <w:rsid w:val="00B03B2A"/>
    <w:rsid w:val="00B040C5"/>
    <w:rsid w:val="00B04505"/>
    <w:rsid w:val="00B05594"/>
    <w:rsid w:val="00B05CC7"/>
    <w:rsid w:val="00B05DDC"/>
    <w:rsid w:val="00B07786"/>
    <w:rsid w:val="00B07C67"/>
    <w:rsid w:val="00B07E83"/>
    <w:rsid w:val="00B07F22"/>
    <w:rsid w:val="00B10070"/>
    <w:rsid w:val="00B10A09"/>
    <w:rsid w:val="00B119D9"/>
    <w:rsid w:val="00B12343"/>
    <w:rsid w:val="00B1323A"/>
    <w:rsid w:val="00B1350F"/>
    <w:rsid w:val="00B141BD"/>
    <w:rsid w:val="00B1581B"/>
    <w:rsid w:val="00B15CF6"/>
    <w:rsid w:val="00B16212"/>
    <w:rsid w:val="00B164AC"/>
    <w:rsid w:val="00B1693A"/>
    <w:rsid w:val="00B16FFC"/>
    <w:rsid w:val="00B172E2"/>
    <w:rsid w:val="00B177CB"/>
    <w:rsid w:val="00B17F42"/>
    <w:rsid w:val="00B2029F"/>
    <w:rsid w:val="00B207FA"/>
    <w:rsid w:val="00B2098F"/>
    <w:rsid w:val="00B214EA"/>
    <w:rsid w:val="00B21A13"/>
    <w:rsid w:val="00B21AF2"/>
    <w:rsid w:val="00B22E69"/>
    <w:rsid w:val="00B243EC"/>
    <w:rsid w:val="00B250E3"/>
    <w:rsid w:val="00B254CA"/>
    <w:rsid w:val="00B25E3F"/>
    <w:rsid w:val="00B260CE"/>
    <w:rsid w:val="00B2629F"/>
    <w:rsid w:val="00B26A96"/>
    <w:rsid w:val="00B26BE9"/>
    <w:rsid w:val="00B26CE6"/>
    <w:rsid w:val="00B305C8"/>
    <w:rsid w:val="00B30D94"/>
    <w:rsid w:val="00B32807"/>
    <w:rsid w:val="00B32E63"/>
    <w:rsid w:val="00B33942"/>
    <w:rsid w:val="00B3402A"/>
    <w:rsid w:val="00B34B21"/>
    <w:rsid w:val="00B34BD5"/>
    <w:rsid w:val="00B34D3D"/>
    <w:rsid w:val="00B34DE3"/>
    <w:rsid w:val="00B35EAA"/>
    <w:rsid w:val="00B40A7D"/>
    <w:rsid w:val="00B41892"/>
    <w:rsid w:val="00B41992"/>
    <w:rsid w:val="00B41CCB"/>
    <w:rsid w:val="00B41D50"/>
    <w:rsid w:val="00B41E2F"/>
    <w:rsid w:val="00B42120"/>
    <w:rsid w:val="00B43102"/>
    <w:rsid w:val="00B43599"/>
    <w:rsid w:val="00B43B35"/>
    <w:rsid w:val="00B43EDC"/>
    <w:rsid w:val="00B44EB0"/>
    <w:rsid w:val="00B46BC9"/>
    <w:rsid w:val="00B475A7"/>
    <w:rsid w:val="00B50509"/>
    <w:rsid w:val="00B509D1"/>
    <w:rsid w:val="00B513D4"/>
    <w:rsid w:val="00B51403"/>
    <w:rsid w:val="00B52BFC"/>
    <w:rsid w:val="00B52C66"/>
    <w:rsid w:val="00B535FB"/>
    <w:rsid w:val="00B53C07"/>
    <w:rsid w:val="00B53F91"/>
    <w:rsid w:val="00B54F77"/>
    <w:rsid w:val="00B55253"/>
    <w:rsid w:val="00B55986"/>
    <w:rsid w:val="00B559BF"/>
    <w:rsid w:val="00B55A15"/>
    <w:rsid w:val="00B565E9"/>
    <w:rsid w:val="00B57623"/>
    <w:rsid w:val="00B6003A"/>
    <w:rsid w:val="00B60518"/>
    <w:rsid w:val="00B60769"/>
    <w:rsid w:val="00B60AE2"/>
    <w:rsid w:val="00B60AE5"/>
    <w:rsid w:val="00B60DFA"/>
    <w:rsid w:val="00B612B7"/>
    <w:rsid w:val="00B61BE8"/>
    <w:rsid w:val="00B61F02"/>
    <w:rsid w:val="00B63443"/>
    <w:rsid w:val="00B63743"/>
    <w:rsid w:val="00B63BB9"/>
    <w:rsid w:val="00B63BED"/>
    <w:rsid w:val="00B64834"/>
    <w:rsid w:val="00B64BD8"/>
    <w:rsid w:val="00B6563E"/>
    <w:rsid w:val="00B657C7"/>
    <w:rsid w:val="00B659EF"/>
    <w:rsid w:val="00B67386"/>
    <w:rsid w:val="00B702F0"/>
    <w:rsid w:val="00B704FE"/>
    <w:rsid w:val="00B70A0B"/>
    <w:rsid w:val="00B71711"/>
    <w:rsid w:val="00B72946"/>
    <w:rsid w:val="00B7310A"/>
    <w:rsid w:val="00B733E5"/>
    <w:rsid w:val="00B736FE"/>
    <w:rsid w:val="00B73DDE"/>
    <w:rsid w:val="00B7499F"/>
    <w:rsid w:val="00B75074"/>
    <w:rsid w:val="00B75703"/>
    <w:rsid w:val="00B75A15"/>
    <w:rsid w:val="00B75A67"/>
    <w:rsid w:val="00B75D26"/>
    <w:rsid w:val="00B76236"/>
    <w:rsid w:val="00B76EB2"/>
    <w:rsid w:val="00B77757"/>
    <w:rsid w:val="00B80FCA"/>
    <w:rsid w:val="00B8247B"/>
    <w:rsid w:val="00B82AF1"/>
    <w:rsid w:val="00B83202"/>
    <w:rsid w:val="00B833CF"/>
    <w:rsid w:val="00B83A1E"/>
    <w:rsid w:val="00B83FBB"/>
    <w:rsid w:val="00B847CC"/>
    <w:rsid w:val="00B8503C"/>
    <w:rsid w:val="00B85B95"/>
    <w:rsid w:val="00B8609C"/>
    <w:rsid w:val="00B86562"/>
    <w:rsid w:val="00B871DE"/>
    <w:rsid w:val="00B87548"/>
    <w:rsid w:val="00B87899"/>
    <w:rsid w:val="00B9123C"/>
    <w:rsid w:val="00B913B5"/>
    <w:rsid w:val="00B91C0E"/>
    <w:rsid w:val="00B929A1"/>
    <w:rsid w:val="00B92D83"/>
    <w:rsid w:val="00B930E4"/>
    <w:rsid w:val="00B94164"/>
    <w:rsid w:val="00B945BB"/>
    <w:rsid w:val="00B94890"/>
    <w:rsid w:val="00B94B1F"/>
    <w:rsid w:val="00B95072"/>
    <w:rsid w:val="00B95345"/>
    <w:rsid w:val="00B96A0E"/>
    <w:rsid w:val="00B96B4D"/>
    <w:rsid w:val="00B96D47"/>
    <w:rsid w:val="00B96EEA"/>
    <w:rsid w:val="00B97960"/>
    <w:rsid w:val="00BA1550"/>
    <w:rsid w:val="00BA18BE"/>
    <w:rsid w:val="00BA2BAB"/>
    <w:rsid w:val="00BA32B0"/>
    <w:rsid w:val="00BA36F0"/>
    <w:rsid w:val="00BA39E5"/>
    <w:rsid w:val="00BA3D9B"/>
    <w:rsid w:val="00BA45D4"/>
    <w:rsid w:val="00BA45F9"/>
    <w:rsid w:val="00BA4C07"/>
    <w:rsid w:val="00BA672B"/>
    <w:rsid w:val="00BA6B5D"/>
    <w:rsid w:val="00BA6F4C"/>
    <w:rsid w:val="00BB0EE8"/>
    <w:rsid w:val="00BB113E"/>
    <w:rsid w:val="00BB284C"/>
    <w:rsid w:val="00BB2F1D"/>
    <w:rsid w:val="00BB3984"/>
    <w:rsid w:val="00BB6198"/>
    <w:rsid w:val="00BB6A4B"/>
    <w:rsid w:val="00BB6C27"/>
    <w:rsid w:val="00BB6D7A"/>
    <w:rsid w:val="00BB7262"/>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7068"/>
    <w:rsid w:val="00BD0D3E"/>
    <w:rsid w:val="00BD1B00"/>
    <w:rsid w:val="00BD2409"/>
    <w:rsid w:val="00BD3327"/>
    <w:rsid w:val="00BD70E4"/>
    <w:rsid w:val="00BE08A5"/>
    <w:rsid w:val="00BE26D5"/>
    <w:rsid w:val="00BE2EAF"/>
    <w:rsid w:val="00BE369C"/>
    <w:rsid w:val="00BE3C96"/>
    <w:rsid w:val="00BE4A63"/>
    <w:rsid w:val="00BE4E0C"/>
    <w:rsid w:val="00BE547D"/>
    <w:rsid w:val="00BE5781"/>
    <w:rsid w:val="00BE5A9B"/>
    <w:rsid w:val="00BE65C0"/>
    <w:rsid w:val="00BE6C6C"/>
    <w:rsid w:val="00BE76EA"/>
    <w:rsid w:val="00BE78DA"/>
    <w:rsid w:val="00BF0AA5"/>
    <w:rsid w:val="00BF159C"/>
    <w:rsid w:val="00BF253F"/>
    <w:rsid w:val="00BF2B18"/>
    <w:rsid w:val="00BF33ED"/>
    <w:rsid w:val="00BF3AF6"/>
    <w:rsid w:val="00BF4C34"/>
    <w:rsid w:val="00BF4D58"/>
    <w:rsid w:val="00BF5B66"/>
    <w:rsid w:val="00BF69FE"/>
    <w:rsid w:val="00BF7E3C"/>
    <w:rsid w:val="00BF7E4A"/>
    <w:rsid w:val="00BF7E82"/>
    <w:rsid w:val="00C00479"/>
    <w:rsid w:val="00C0061C"/>
    <w:rsid w:val="00C00C5D"/>
    <w:rsid w:val="00C017A4"/>
    <w:rsid w:val="00C01A8C"/>
    <w:rsid w:val="00C023E5"/>
    <w:rsid w:val="00C0289A"/>
    <w:rsid w:val="00C02F82"/>
    <w:rsid w:val="00C03666"/>
    <w:rsid w:val="00C037F1"/>
    <w:rsid w:val="00C0437B"/>
    <w:rsid w:val="00C06365"/>
    <w:rsid w:val="00C06963"/>
    <w:rsid w:val="00C10617"/>
    <w:rsid w:val="00C117C2"/>
    <w:rsid w:val="00C127FF"/>
    <w:rsid w:val="00C1298C"/>
    <w:rsid w:val="00C129CD"/>
    <w:rsid w:val="00C1359F"/>
    <w:rsid w:val="00C14EAA"/>
    <w:rsid w:val="00C161F6"/>
    <w:rsid w:val="00C165C5"/>
    <w:rsid w:val="00C16B82"/>
    <w:rsid w:val="00C216A1"/>
    <w:rsid w:val="00C21AB2"/>
    <w:rsid w:val="00C21B4A"/>
    <w:rsid w:val="00C22BA0"/>
    <w:rsid w:val="00C237D5"/>
    <w:rsid w:val="00C23924"/>
    <w:rsid w:val="00C248E8"/>
    <w:rsid w:val="00C24C6D"/>
    <w:rsid w:val="00C2586F"/>
    <w:rsid w:val="00C26465"/>
    <w:rsid w:val="00C265A6"/>
    <w:rsid w:val="00C267C4"/>
    <w:rsid w:val="00C2692B"/>
    <w:rsid w:val="00C27CCA"/>
    <w:rsid w:val="00C305FD"/>
    <w:rsid w:val="00C3067D"/>
    <w:rsid w:val="00C30F4A"/>
    <w:rsid w:val="00C31C2C"/>
    <w:rsid w:val="00C31E34"/>
    <w:rsid w:val="00C320E8"/>
    <w:rsid w:val="00C3244D"/>
    <w:rsid w:val="00C32688"/>
    <w:rsid w:val="00C32ACF"/>
    <w:rsid w:val="00C32E39"/>
    <w:rsid w:val="00C339BB"/>
    <w:rsid w:val="00C359B6"/>
    <w:rsid w:val="00C365C3"/>
    <w:rsid w:val="00C36AC0"/>
    <w:rsid w:val="00C37404"/>
    <w:rsid w:val="00C378E2"/>
    <w:rsid w:val="00C3790B"/>
    <w:rsid w:val="00C37C89"/>
    <w:rsid w:val="00C37FB5"/>
    <w:rsid w:val="00C403D9"/>
    <w:rsid w:val="00C40C3A"/>
    <w:rsid w:val="00C41883"/>
    <w:rsid w:val="00C43A78"/>
    <w:rsid w:val="00C45907"/>
    <w:rsid w:val="00C45B53"/>
    <w:rsid w:val="00C45F9D"/>
    <w:rsid w:val="00C4679B"/>
    <w:rsid w:val="00C46924"/>
    <w:rsid w:val="00C47AA6"/>
    <w:rsid w:val="00C512F9"/>
    <w:rsid w:val="00C51FAF"/>
    <w:rsid w:val="00C523F6"/>
    <w:rsid w:val="00C524AA"/>
    <w:rsid w:val="00C53066"/>
    <w:rsid w:val="00C54C67"/>
    <w:rsid w:val="00C54D71"/>
    <w:rsid w:val="00C553A3"/>
    <w:rsid w:val="00C55E25"/>
    <w:rsid w:val="00C567D7"/>
    <w:rsid w:val="00C5698C"/>
    <w:rsid w:val="00C60BC0"/>
    <w:rsid w:val="00C61DC2"/>
    <w:rsid w:val="00C623BA"/>
    <w:rsid w:val="00C6241E"/>
    <w:rsid w:val="00C624CE"/>
    <w:rsid w:val="00C63A29"/>
    <w:rsid w:val="00C640FE"/>
    <w:rsid w:val="00C647F0"/>
    <w:rsid w:val="00C65A5D"/>
    <w:rsid w:val="00C65A73"/>
    <w:rsid w:val="00C6629B"/>
    <w:rsid w:val="00C66B50"/>
    <w:rsid w:val="00C70418"/>
    <w:rsid w:val="00C71C6E"/>
    <w:rsid w:val="00C71C8E"/>
    <w:rsid w:val="00C71D19"/>
    <w:rsid w:val="00C728D9"/>
    <w:rsid w:val="00C732EB"/>
    <w:rsid w:val="00C73347"/>
    <w:rsid w:val="00C73398"/>
    <w:rsid w:val="00C73655"/>
    <w:rsid w:val="00C746E3"/>
    <w:rsid w:val="00C74CB6"/>
    <w:rsid w:val="00C75509"/>
    <w:rsid w:val="00C760C6"/>
    <w:rsid w:val="00C764F5"/>
    <w:rsid w:val="00C77144"/>
    <w:rsid w:val="00C81004"/>
    <w:rsid w:val="00C8100C"/>
    <w:rsid w:val="00C815FB"/>
    <w:rsid w:val="00C8181E"/>
    <w:rsid w:val="00C81EEE"/>
    <w:rsid w:val="00C82053"/>
    <w:rsid w:val="00C8229D"/>
    <w:rsid w:val="00C823B5"/>
    <w:rsid w:val="00C82D3E"/>
    <w:rsid w:val="00C83141"/>
    <w:rsid w:val="00C83BFE"/>
    <w:rsid w:val="00C83E1E"/>
    <w:rsid w:val="00C84114"/>
    <w:rsid w:val="00C84F37"/>
    <w:rsid w:val="00C84F99"/>
    <w:rsid w:val="00C85285"/>
    <w:rsid w:val="00C85CB9"/>
    <w:rsid w:val="00C85E0A"/>
    <w:rsid w:val="00C863E6"/>
    <w:rsid w:val="00C86B41"/>
    <w:rsid w:val="00C8778A"/>
    <w:rsid w:val="00C87EF0"/>
    <w:rsid w:val="00C87F11"/>
    <w:rsid w:val="00C90DE6"/>
    <w:rsid w:val="00C91E7C"/>
    <w:rsid w:val="00C920E1"/>
    <w:rsid w:val="00C92259"/>
    <w:rsid w:val="00C92EFE"/>
    <w:rsid w:val="00C94F9B"/>
    <w:rsid w:val="00C95011"/>
    <w:rsid w:val="00C973B2"/>
    <w:rsid w:val="00C97448"/>
    <w:rsid w:val="00CA0037"/>
    <w:rsid w:val="00CA087B"/>
    <w:rsid w:val="00CA0E93"/>
    <w:rsid w:val="00CA11BF"/>
    <w:rsid w:val="00CA1589"/>
    <w:rsid w:val="00CA1EB5"/>
    <w:rsid w:val="00CA2994"/>
    <w:rsid w:val="00CA29E8"/>
    <w:rsid w:val="00CA3025"/>
    <w:rsid w:val="00CA3100"/>
    <w:rsid w:val="00CA377C"/>
    <w:rsid w:val="00CA3BAD"/>
    <w:rsid w:val="00CA44F5"/>
    <w:rsid w:val="00CA4A43"/>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4C4A"/>
    <w:rsid w:val="00CC6666"/>
    <w:rsid w:val="00CC6C98"/>
    <w:rsid w:val="00CC6E6F"/>
    <w:rsid w:val="00CC6E82"/>
    <w:rsid w:val="00CC72E4"/>
    <w:rsid w:val="00CC76FE"/>
    <w:rsid w:val="00CC7B43"/>
    <w:rsid w:val="00CC7EE9"/>
    <w:rsid w:val="00CD071D"/>
    <w:rsid w:val="00CD10B6"/>
    <w:rsid w:val="00CD1292"/>
    <w:rsid w:val="00CD16FB"/>
    <w:rsid w:val="00CD1A20"/>
    <w:rsid w:val="00CD1DC2"/>
    <w:rsid w:val="00CD2432"/>
    <w:rsid w:val="00CD3395"/>
    <w:rsid w:val="00CD3835"/>
    <w:rsid w:val="00CD3F12"/>
    <w:rsid w:val="00CD4554"/>
    <w:rsid w:val="00CD516A"/>
    <w:rsid w:val="00CD6BC8"/>
    <w:rsid w:val="00CD7C79"/>
    <w:rsid w:val="00CD7D54"/>
    <w:rsid w:val="00CE143A"/>
    <w:rsid w:val="00CE29E0"/>
    <w:rsid w:val="00CE307C"/>
    <w:rsid w:val="00CE3C8D"/>
    <w:rsid w:val="00CE41BC"/>
    <w:rsid w:val="00CE5ADD"/>
    <w:rsid w:val="00CE5C9B"/>
    <w:rsid w:val="00CE6616"/>
    <w:rsid w:val="00CE6DB7"/>
    <w:rsid w:val="00CE6E5B"/>
    <w:rsid w:val="00CE7DD6"/>
    <w:rsid w:val="00CF23E5"/>
    <w:rsid w:val="00CF2474"/>
    <w:rsid w:val="00CF2BB3"/>
    <w:rsid w:val="00CF2EFE"/>
    <w:rsid w:val="00CF3587"/>
    <w:rsid w:val="00CF4505"/>
    <w:rsid w:val="00CF4C19"/>
    <w:rsid w:val="00CF5AA1"/>
    <w:rsid w:val="00CF5CCF"/>
    <w:rsid w:val="00CF78B1"/>
    <w:rsid w:val="00D01AFA"/>
    <w:rsid w:val="00D03081"/>
    <w:rsid w:val="00D03C5E"/>
    <w:rsid w:val="00D04937"/>
    <w:rsid w:val="00D04B9E"/>
    <w:rsid w:val="00D05876"/>
    <w:rsid w:val="00D05AD9"/>
    <w:rsid w:val="00D078EA"/>
    <w:rsid w:val="00D07CA1"/>
    <w:rsid w:val="00D07FEB"/>
    <w:rsid w:val="00D10BA1"/>
    <w:rsid w:val="00D112B6"/>
    <w:rsid w:val="00D11546"/>
    <w:rsid w:val="00D117B2"/>
    <w:rsid w:val="00D11CEE"/>
    <w:rsid w:val="00D11DAC"/>
    <w:rsid w:val="00D12183"/>
    <w:rsid w:val="00D123B6"/>
    <w:rsid w:val="00D134DE"/>
    <w:rsid w:val="00D141EA"/>
    <w:rsid w:val="00D1465D"/>
    <w:rsid w:val="00D14BE3"/>
    <w:rsid w:val="00D14E39"/>
    <w:rsid w:val="00D1528E"/>
    <w:rsid w:val="00D16555"/>
    <w:rsid w:val="00D16D70"/>
    <w:rsid w:val="00D203BD"/>
    <w:rsid w:val="00D204C1"/>
    <w:rsid w:val="00D209B3"/>
    <w:rsid w:val="00D21BB0"/>
    <w:rsid w:val="00D227BB"/>
    <w:rsid w:val="00D227E2"/>
    <w:rsid w:val="00D22DA7"/>
    <w:rsid w:val="00D24D1E"/>
    <w:rsid w:val="00D2528E"/>
    <w:rsid w:val="00D25D6E"/>
    <w:rsid w:val="00D26089"/>
    <w:rsid w:val="00D30266"/>
    <w:rsid w:val="00D30B26"/>
    <w:rsid w:val="00D30B85"/>
    <w:rsid w:val="00D3141B"/>
    <w:rsid w:val="00D32634"/>
    <w:rsid w:val="00D327BE"/>
    <w:rsid w:val="00D32C5F"/>
    <w:rsid w:val="00D33800"/>
    <w:rsid w:val="00D3428B"/>
    <w:rsid w:val="00D34443"/>
    <w:rsid w:val="00D3464A"/>
    <w:rsid w:val="00D35C81"/>
    <w:rsid w:val="00D36290"/>
    <w:rsid w:val="00D36ADE"/>
    <w:rsid w:val="00D37168"/>
    <w:rsid w:val="00D372E3"/>
    <w:rsid w:val="00D37CF6"/>
    <w:rsid w:val="00D37EEC"/>
    <w:rsid w:val="00D428F3"/>
    <w:rsid w:val="00D42C3B"/>
    <w:rsid w:val="00D42FC3"/>
    <w:rsid w:val="00D45A71"/>
    <w:rsid w:val="00D46473"/>
    <w:rsid w:val="00D46B28"/>
    <w:rsid w:val="00D46D5F"/>
    <w:rsid w:val="00D47901"/>
    <w:rsid w:val="00D50118"/>
    <w:rsid w:val="00D50121"/>
    <w:rsid w:val="00D5170F"/>
    <w:rsid w:val="00D52854"/>
    <w:rsid w:val="00D53093"/>
    <w:rsid w:val="00D530F0"/>
    <w:rsid w:val="00D54CC6"/>
    <w:rsid w:val="00D55759"/>
    <w:rsid w:val="00D56577"/>
    <w:rsid w:val="00D56C39"/>
    <w:rsid w:val="00D57C6B"/>
    <w:rsid w:val="00D60B44"/>
    <w:rsid w:val="00D60DFD"/>
    <w:rsid w:val="00D6102B"/>
    <w:rsid w:val="00D610D2"/>
    <w:rsid w:val="00D6227C"/>
    <w:rsid w:val="00D627F0"/>
    <w:rsid w:val="00D62C96"/>
    <w:rsid w:val="00D62F72"/>
    <w:rsid w:val="00D62FA6"/>
    <w:rsid w:val="00D6313A"/>
    <w:rsid w:val="00D63761"/>
    <w:rsid w:val="00D641CF"/>
    <w:rsid w:val="00D64418"/>
    <w:rsid w:val="00D648CC"/>
    <w:rsid w:val="00D650DC"/>
    <w:rsid w:val="00D656D4"/>
    <w:rsid w:val="00D659EA"/>
    <w:rsid w:val="00D66086"/>
    <w:rsid w:val="00D66343"/>
    <w:rsid w:val="00D66350"/>
    <w:rsid w:val="00D66D79"/>
    <w:rsid w:val="00D676D6"/>
    <w:rsid w:val="00D70A6F"/>
    <w:rsid w:val="00D70AE6"/>
    <w:rsid w:val="00D70D6F"/>
    <w:rsid w:val="00D71BB4"/>
    <w:rsid w:val="00D71CA0"/>
    <w:rsid w:val="00D74CC6"/>
    <w:rsid w:val="00D7536E"/>
    <w:rsid w:val="00D76AFB"/>
    <w:rsid w:val="00D80001"/>
    <w:rsid w:val="00D81453"/>
    <w:rsid w:val="00D8154C"/>
    <w:rsid w:val="00D8182C"/>
    <w:rsid w:val="00D82191"/>
    <w:rsid w:val="00D82A0D"/>
    <w:rsid w:val="00D82D63"/>
    <w:rsid w:val="00D837CD"/>
    <w:rsid w:val="00D85717"/>
    <w:rsid w:val="00D858F9"/>
    <w:rsid w:val="00D86DCC"/>
    <w:rsid w:val="00D86FDF"/>
    <w:rsid w:val="00D8750D"/>
    <w:rsid w:val="00D87E26"/>
    <w:rsid w:val="00D9035F"/>
    <w:rsid w:val="00D90AEF"/>
    <w:rsid w:val="00D90FF4"/>
    <w:rsid w:val="00D91550"/>
    <w:rsid w:val="00D92A02"/>
    <w:rsid w:val="00D92DD6"/>
    <w:rsid w:val="00D9341E"/>
    <w:rsid w:val="00D9477C"/>
    <w:rsid w:val="00D9669D"/>
    <w:rsid w:val="00D97068"/>
    <w:rsid w:val="00D97B5B"/>
    <w:rsid w:val="00D97E82"/>
    <w:rsid w:val="00DA0D12"/>
    <w:rsid w:val="00DA0D52"/>
    <w:rsid w:val="00DA0F9E"/>
    <w:rsid w:val="00DA10BD"/>
    <w:rsid w:val="00DA1502"/>
    <w:rsid w:val="00DA16C9"/>
    <w:rsid w:val="00DA16E4"/>
    <w:rsid w:val="00DA331D"/>
    <w:rsid w:val="00DA408D"/>
    <w:rsid w:val="00DA409E"/>
    <w:rsid w:val="00DA4358"/>
    <w:rsid w:val="00DA5ADE"/>
    <w:rsid w:val="00DA6405"/>
    <w:rsid w:val="00DA6BAA"/>
    <w:rsid w:val="00DA7C6A"/>
    <w:rsid w:val="00DB030E"/>
    <w:rsid w:val="00DB0932"/>
    <w:rsid w:val="00DB1349"/>
    <w:rsid w:val="00DB29C4"/>
    <w:rsid w:val="00DB4A3B"/>
    <w:rsid w:val="00DB560E"/>
    <w:rsid w:val="00DB570B"/>
    <w:rsid w:val="00DB66E1"/>
    <w:rsid w:val="00DB6CA2"/>
    <w:rsid w:val="00DB7773"/>
    <w:rsid w:val="00DB7D67"/>
    <w:rsid w:val="00DC0A3D"/>
    <w:rsid w:val="00DC1EC9"/>
    <w:rsid w:val="00DC2030"/>
    <w:rsid w:val="00DC3533"/>
    <w:rsid w:val="00DC451D"/>
    <w:rsid w:val="00DC4EC6"/>
    <w:rsid w:val="00DC541F"/>
    <w:rsid w:val="00DC6826"/>
    <w:rsid w:val="00DC786C"/>
    <w:rsid w:val="00DC7CF9"/>
    <w:rsid w:val="00DD0C7D"/>
    <w:rsid w:val="00DD1C41"/>
    <w:rsid w:val="00DD20BF"/>
    <w:rsid w:val="00DD2494"/>
    <w:rsid w:val="00DD28A6"/>
    <w:rsid w:val="00DD2C3E"/>
    <w:rsid w:val="00DD32C1"/>
    <w:rsid w:val="00DD3340"/>
    <w:rsid w:val="00DD3B49"/>
    <w:rsid w:val="00DD4E82"/>
    <w:rsid w:val="00DD4F7A"/>
    <w:rsid w:val="00DD5FDA"/>
    <w:rsid w:val="00DD6395"/>
    <w:rsid w:val="00DD6C3F"/>
    <w:rsid w:val="00DD6CD1"/>
    <w:rsid w:val="00DD6D69"/>
    <w:rsid w:val="00DD7886"/>
    <w:rsid w:val="00DD7A84"/>
    <w:rsid w:val="00DE0B1D"/>
    <w:rsid w:val="00DE18E3"/>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5B5"/>
    <w:rsid w:val="00DF2CCF"/>
    <w:rsid w:val="00DF3D8D"/>
    <w:rsid w:val="00DF5DFA"/>
    <w:rsid w:val="00DF7CAF"/>
    <w:rsid w:val="00E00214"/>
    <w:rsid w:val="00E00A54"/>
    <w:rsid w:val="00E00E22"/>
    <w:rsid w:val="00E012C7"/>
    <w:rsid w:val="00E012F8"/>
    <w:rsid w:val="00E0150F"/>
    <w:rsid w:val="00E018D7"/>
    <w:rsid w:val="00E01E00"/>
    <w:rsid w:val="00E02929"/>
    <w:rsid w:val="00E02A2C"/>
    <w:rsid w:val="00E02A60"/>
    <w:rsid w:val="00E02CF4"/>
    <w:rsid w:val="00E03935"/>
    <w:rsid w:val="00E03C7C"/>
    <w:rsid w:val="00E06065"/>
    <w:rsid w:val="00E069DB"/>
    <w:rsid w:val="00E108F5"/>
    <w:rsid w:val="00E110EF"/>
    <w:rsid w:val="00E11328"/>
    <w:rsid w:val="00E11329"/>
    <w:rsid w:val="00E13A4B"/>
    <w:rsid w:val="00E1484A"/>
    <w:rsid w:val="00E14A3C"/>
    <w:rsid w:val="00E151E9"/>
    <w:rsid w:val="00E1676B"/>
    <w:rsid w:val="00E16C54"/>
    <w:rsid w:val="00E16E3B"/>
    <w:rsid w:val="00E17B9B"/>
    <w:rsid w:val="00E2004B"/>
    <w:rsid w:val="00E2049D"/>
    <w:rsid w:val="00E2103C"/>
    <w:rsid w:val="00E228CB"/>
    <w:rsid w:val="00E23849"/>
    <w:rsid w:val="00E23E1F"/>
    <w:rsid w:val="00E2428C"/>
    <w:rsid w:val="00E24547"/>
    <w:rsid w:val="00E24C24"/>
    <w:rsid w:val="00E25CB8"/>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37BB4"/>
    <w:rsid w:val="00E4044A"/>
    <w:rsid w:val="00E40C75"/>
    <w:rsid w:val="00E415B6"/>
    <w:rsid w:val="00E4238D"/>
    <w:rsid w:val="00E42946"/>
    <w:rsid w:val="00E42D2F"/>
    <w:rsid w:val="00E4436D"/>
    <w:rsid w:val="00E4798B"/>
    <w:rsid w:val="00E47BE5"/>
    <w:rsid w:val="00E47DD5"/>
    <w:rsid w:val="00E509C7"/>
    <w:rsid w:val="00E50FED"/>
    <w:rsid w:val="00E51152"/>
    <w:rsid w:val="00E51388"/>
    <w:rsid w:val="00E51A4D"/>
    <w:rsid w:val="00E51A8C"/>
    <w:rsid w:val="00E52925"/>
    <w:rsid w:val="00E532C3"/>
    <w:rsid w:val="00E532CC"/>
    <w:rsid w:val="00E53B6E"/>
    <w:rsid w:val="00E53CB7"/>
    <w:rsid w:val="00E547A6"/>
    <w:rsid w:val="00E54ABF"/>
    <w:rsid w:val="00E553F1"/>
    <w:rsid w:val="00E560D2"/>
    <w:rsid w:val="00E561EC"/>
    <w:rsid w:val="00E60603"/>
    <w:rsid w:val="00E60A85"/>
    <w:rsid w:val="00E60E67"/>
    <w:rsid w:val="00E613BE"/>
    <w:rsid w:val="00E613C7"/>
    <w:rsid w:val="00E61B57"/>
    <w:rsid w:val="00E620A2"/>
    <w:rsid w:val="00E622A5"/>
    <w:rsid w:val="00E62B31"/>
    <w:rsid w:val="00E63337"/>
    <w:rsid w:val="00E63868"/>
    <w:rsid w:val="00E638CB"/>
    <w:rsid w:val="00E63D17"/>
    <w:rsid w:val="00E658AF"/>
    <w:rsid w:val="00E65EEF"/>
    <w:rsid w:val="00E662EC"/>
    <w:rsid w:val="00E66E17"/>
    <w:rsid w:val="00E6716C"/>
    <w:rsid w:val="00E6771B"/>
    <w:rsid w:val="00E70ED4"/>
    <w:rsid w:val="00E7125A"/>
    <w:rsid w:val="00E71BB9"/>
    <w:rsid w:val="00E72C4F"/>
    <w:rsid w:val="00E72D95"/>
    <w:rsid w:val="00E73D03"/>
    <w:rsid w:val="00E746B4"/>
    <w:rsid w:val="00E74EA8"/>
    <w:rsid w:val="00E753D2"/>
    <w:rsid w:val="00E76635"/>
    <w:rsid w:val="00E76CFA"/>
    <w:rsid w:val="00E76E90"/>
    <w:rsid w:val="00E771C1"/>
    <w:rsid w:val="00E8036A"/>
    <w:rsid w:val="00E81A77"/>
    <w:rsid w:val="00E81B72"/>
    <w:rsid w:val="00E81C0B"/>
    <w:rsid w:val="00E82067"/>
    <w:rsid w:val="00E822B7"/>
    <w:rsid w:val="00E824AE"/>
    <w:rsid w:val="00E824DD"/>
    <w:rsid w:val="00E82FE0"/>
    <w:rsid w:val="00E83F5E"/>
    <w:rsid w:val="00E8447B"/>
    <w:rsid w:val="00E8459B"/>
    <w:rsid w:val="00E85053"/>
    <w:rsid w:val="00E850B4"/>
    <w:rsid w:val="00E870DF"/>
    <w:rsid w:val="00E87669"/>
    <w:rsid w:val="00E913BC"/>
    <w:rsid w:val="00E91428"/>
    <w:rsid w:val="00E91575"/>
    <w:rsid w:val="00E91962"/>
    <w:rsid w:val="00E91988"/>
    <w:rsid w:val="00E92352"/>
    <w:rsid w:val="00E9298F"/>
    <w:rsid w:val="00E92FD4"/>
    <w:rsid w:val="00E934C5"/>
    <w:rsid w:val="00E93B6D"/>
    <w:rsid w:val="00E941E7"/>
    <w:rsid w:val="00E944B1"/>
    <w:rsid w:val="00E948B7"/>
    <w:rsid w:val="00E94DD5"/>
    <w:rsid w:val="00E94E82"/>
    <w:rsid w:val="00E94F8A"/>
    <w:rsid w:val="00E95064"/>
    <w:rsid w:val="00E95C3A"/>
    <w:rsid w:val="00E96471"/>
    <w:rsid w:val="00E96819"/>
    <w:rsid w:val="00E97037"/>
    <w:rsid w:val="00E97DF2"/>
    <w:rsid w:val="00EA032C"/>
    <w:rsid w:val="00EA1115"/>
    <w:rsid w:val="00EA2103"/>
    <w:rsid w:val="00EA2135"/>
    <w:rsid w:val="00EA2666"/>
    <w:rsid w:val="00EA2BA3"/>
    <w:rsid w:val="00EA32ED"/>
    <w:rsid w:val="00EA410B"/>
    <w:rsid w:val="00EA43FC"/>
    <w:rsid w:val="00EA4952"/>
    <w:rsid w:val="00EA7955"/>
    <w:rsid w:val="00EB002B"/>
    <w:rsid w:val="00EB0492"/>
    <w:rsid w:val="00EB05FE"/>
    <w:rsid w:val="00EB0AC9"/>
    <w:rsid w:val="00EB1048"/>
    <w:rsid w:val="00EB1152"/>
    <w:rsid w:val="00EB2395"/>
    <w:rsid w:val="00EB311F"/>
    <w:rsid w:val="00EB335F"/>
    <w:rsid w:val="00EB48BF"/>
    <w:rsid w:val="00EB4E47"/>
    <w:rsid w:val="00EB53FF"/>
    <w:rsid w:val="00EB556E"/>
    <w:rsid w:val="00EC0C33"/>
    <w:rsid w:val="00EC171B"/>
    <w:rsid w:val="00EC19AC"/>
    <w:rsid w:val="00EC1D07"/>
    <w:rsid w:val="00EC236E"/>
    <w:rsid w:val="00EC27F6"/>
    <w:rsid w:val="00EC35E0"/>
    <w:rsid w:val="00EC449F"/>
    <w:rsid w:val="00EC45F7"/>
    <w:rsid w:val="00EC54DF"/>
    <w:rsid w:val="00EC57A1"/>
    <w:rsid w:val="00EC61AC"/>
    <w:rsid w:val="00EC6336"/>
    <w:rsid w:val="00EC6995"/>
    <w:rsid w:val="00EC6C66"/>
    <w:rsid w:val="00EC75FA"/>
    <w:rsid w:val="00ED0244"/>
    <w:rsid w:val="00ED075A"/>
    <w:rsid w:val="00ED1899"/>
    <w:rsid w:val="00ED2994"/>
    <w:rsid w:val="00ED34A4"/>
    <w:rsid w:val="00ED37A7"/>
    <w:rsid w:val="00ED397C"/>
    <w:rsid w:val="00ED3DDF"/>
    <w:rsid w:val="00ED45A0"/>
    <w:rsid w:val="00ED6771"/>
    <w:rsid w:val="00ED687B"/>
    <w:rsid w:val="00ED704F"/>
    <w:rsid w:val="00ED71BF"/>
    <w:rsid w:val="00ED73C9"/>
    <w:rsid w:val="00ED76C9"/>
    <w:rsid w:val="00EE00A8"/>
    <w:rsid w:val="00EE0223"/>
    <w:rsid w:val="00EE03DE"/>
    <w:rsid w:val="00EE0A09"/>
    <w:rsid w:val="00EE0BF6"/>
    <w:rsid w:val="00EE1859"/>
    <w:rsid w:val="00EE36D6"/>
    <w:rsid w:val="00EE3AD2"/>
    <w:rsid w:val="00EE64D3"/>
    <w:rsid w:val="00EE6859"/>
    <w:rsid w:val="00EE7F00"/>
    <w:rsid w:val="00EE7F3A"/>
    <w:rsid w:val="00EF0373"/>
    <w:rsid w:val="00EF461B"/>
    <w:rsid w:val="00EF5474"/>
    <w:rsid w:val="00EF5964"/>
    <w:rsid w:val="00EF5B77"/>
    <w:rsid w:val="00EF6788"/>
    <w:rsid w:val="00EF6D4D"/>
    <w:rsid w:val="00EF7090"/>
    <w:rsid w:val="00EF7815"/>
    <w:rsid w:val="00F0249C"/>
    <w:rsid w:val="00F02DC0"/>
    <w:rsid w:val="00F02E39"/>
    <w:rsid w:val="00F032D4"/>
    <w:rsid w:val="00F0345D"/>
    <w:rsid w:val="00F0426A"/>
    <w:rsid w:val="00F04B84"/>
    <w:rsid w:val="00F04FD8"/>
    <w:rsid w:val="00F05829"/>
    <w:rsid w:val="00F05B57"/>
    <w:rsid w:val="00F06190"/>
    <w:rsid w:val="00F064B2"/>
    <w:rsid w:val="00F06B70"/>
    <w:rsid w:val="00F074AF"/>
    <w:rsid w:val="00F1047D"/>
    <w:rsid w:val="00F106DC"/>
    <w:rsid w:val="00F119A8"/>
    <w:rsid w:val="00F12836"/>
    <w:rsid w:val="00F14642"/>
    <w:rsid w:val="00F14911"/>
    <w:rsid w:val="00F14A45"/>
    <w:rsid w:val="00F153AD"/>
    <w:rsid w:val="00F156AD"/>
    <w:rsid w:val="00F157E8"/>
    <w:rsid w:val="00F15AF0"/>
    <w:rsid w:val="00F162F9"/>
    <w:rsid w:val="00F16B61"/>
    <w:rsid w:val="00F16EFB"/>
    <w:rsid w:val="00F16F50"/>
    <w:rsid w:val="00F17B05"/>
    <w:rsid w:val="00F17BF2"/>
    <w:rsid w:val="00F20B24"/>
    <w:rsid w:val="00F2133C"/>
    <w:rsid w:val="00F216F7"/>
    <w:rsid w:val="00F220B3"/>
    <w:rsid w:val="00F23035"/>
    <w:rsid w:val="00F23120"/>
    <w:rsid w:val="00F232C0"/>
    <w:rsid w:val="00F23C0D"/>
    <w:rsid w:val="00F23C72"/>
    <w:rsid w:val="00F245F6"/>
    <w:rsid w:val="00F30A92"/>
    <w:rsid w:val="00F30DBD"/>
    <w:rsid w:val="00F31239"/>
    <w:rsid w:val="00F34542"/>
    <w:rsid w:val="00F348EC"/>
    <w:rsid w:val="00F34AC0"/>
    <w:rsid w:val="00F35F24"/>
    <w:rsid w:val="00F3660D"/>
    <w:rsid w:val="00F401E1"/>
    <w:rsid w:val="00F40C14"/>
    <w:rsid w:val="00F436CF"/>
    <w:rsid w:val="00F4398A"/>
    <w:rsid w:val="00F43B71"/>
    <w:rsid w:val="00F43BD7"/>
    <w:rsid w:val="00F446D3"/>
    <w:rsid w:val="00F4491B"/>
    <w:rsid w:val="00F449AC"/>
    <w:rsid w:val="00F44DFF"/>
    <w:rsid w:val="00F44EFC"/>
    <w:rsid w:val="00F451B9"/>
    <w:rsid w:val="00F4550A"/>
    <w:rsid w:val="00F45812"/>
    <w:rsid w:val="00F45AB4"/>
    <w:rsid w:val="00F45D65"/>
    <w:rsid w:val="00F45E1C"/>
    <w:rsid w:val="00F45FBF"/>
    <w:rsid w:val="00F46278"/>
    <w:rsid w:val="00F46A66"/>
    <w:rsid w:val="00F46BED"/>
    <w:rsid w:val="00F47598"/>
    <w:rsid w:val="00F475AE"/>
    <w:rsid w:val="00F47AA5"/>
    <w:rsid w:val="00F47E5A"/>
    <w:rsid w:val="00F50320"/>
    <w:rsid w:val="00F5064A"/>
    <w:rsid w:val="00F508E7"/>
    <w:rsid w:val="00F5261F"/>
    <w:rsid w:val="00F52AA4"/>
    <w:rsid w:val="00F52C21"/>
    <w:rsid w:val="00F52D4A"/>
    <w:rsid w:val="00F52E24"/>
    <w:rsid w:val="00F5306D"/>
    <w:rsid w:val="00F5312F"/>
    <w:rsid w:val="00F536EB"/>
    <w:rsid w:val="00F53EAF"/>
    <w:rsid w:val="00F54557"/>
    <w:rsid w:val="00F54DEC"/>
    <w:rsid w:val="00F550AB"/>
    <w:rsid w:val="00F55436"/>
    <w:rsid w:val="00F556B4"/>
    <w:rsid w:val="00F56880"/>
    <w:rsid w:val="00F5780B"/>
    <w:rsid w:val="00F57864"/>
    <w:rsid w:val="00F60F4D"/>
    <w:rsid w:val="00F616BC"/>
    <w:rsid w:val="00F61742"/>
    <w:rsid w:val="00F61813"/>
    <w:rsid w:val="00F62F98"/>
    <w:rsid w:val="00F6331C"/>
    <w:rsid w:val="00F633E7"/>
    <w:rsid w:val="00F63551"/>
    <w:rsid w:val="00F6576A"/>
    <w:rsid w:val="00F66020"/>
    <w:rsid w:val="00F66FA9"/>
    <w:rsid w:val="00F6701F"/>
    <w:rsid w:val="00F67CAE"/>
    <w:rsid w:val="00F67D0A"/>
    <w:rsid w:val="00F67DB2"/>
    <w:rsid w:val="00F67E99"/>
    <w:rsid w:val="00F70C11"/>
    <w:rsid w:val="00F70FD7"/>
    <w:rsid w:val="00F720AC"/>
    <w:rsid w:val="00F721A3"/>
    <w:rsid w:val="00F73C12"/>
    <w:rsid w:val="00F741A8"/>
    <w:rsid w:val="00F74748"/>
    <w:rsid w:val="00F756D7"/>
    <w:rsid w:val="00F75704"/>
    <w:rsid w:val="00F75A3B"/>
    <w:rsid w:val="00F772BE"/>
    <w:rsid w:val="00F7782A"/>
    <w:rsid w:val="00F77CAE"/>
    <w:rsid w:val="00F8014B"/>
    <w:rsid w:val="00F8078F"/>
    <w:rsid w:val="00F80CDF"/>
    <w:rsid w:val="00F81AA6"/>
    <w:rsid w:val="00F81B2F"/>
    <w:rsid w:val="00F81C66"/>
    <w:rsid w:val="00F823AE"/>
    <w:rsid w:val="00F8266E"/>
    <w:rsid w:val="00F82C42"/>
    <w:rsid w:val="00F83821"/>
    <w:rsid w:val="00F83B49"/>
    <w:rsid w:val="00F84B22"/>
    <w:rsid w:val="00F850B2"/>
    <w:rsid w:val="00F853BE"/>
    <w:rsid w:val="00F85E70"/>
    <w:rsid w:val="00F86425"/>
    <w:rsid w:val="00F86ACA"/>
    <w:rsid w:val="00F928FE"/>
    <w:rsid w:val="00F92926"/>
    <w:rsid w:val="00F935A6"/>
    <w:rsid w:val="00F943A7"/>
    <w:rsid w:val="00F944F6"/>
    <w:rsid w:val="00F94CBD"/>
    <w:rsid w:val="00F95BB6"/>
    <w:rsid w:val="00F96C3F"/>
    <w:rsid w:val="00F97306"/>
    <w:rsid w:val="00F973EE"/>
    <w:rsid w:val="00FA1E41"/>
    <w:rsid w:val="00FA4D1B"/>
    <w:rsid w:val="00FA58BE"/>
    <w:rsid w:val="00FA6721"/>
    <w:rsid w:val="00FA7C60"/>
    <w:rsid w:val="00FA7E11"/>
    <w:rsid w:val="00FB025F"/>
    <w:rsid w:val="00FB0435"/>
    <w:rsid w:val="00FB04ED"/>
    <w:rsid w:val="00FB0DFA"/>
    <w:rsid w:val="00FB11E2"/>
    <w:rsid w:val="00FB25B6"/>
    <w:rsid w:val="00FB3181"/>
    <w:rsid w:val="00FB57C1"/>
    <w:rsid w:val="00FB5C50"/>
    <w:rsid w:val="00FB5FF9"/>
    <w:rsid w:val="00FB6244"/>
    <w:rsid w:val="00FB69C2"/>
    <w:rsid w:val="00FB7EE7"/>
    <w:rsid w:val="00FC0A89"/>
    <w:rsid w:val="00FC0B88"/>
    <w:rsid w:val="00FC1561"/>
    <w:rsid w:val="00FC2284"/>
    <w:rsid w:val="00FC22F2"/>
    <w:rsid w:val="00FC22F3"/>
    <w:rsid w:val="00FC27D9"/>
    <w:rsid w:val="00FC3140"/>
    <w:rsid w:val="00FC3169"/>
    <w:rsid w:val="00FC395F"/>
    <w:rsid w:val="00FC4835"/>
    <w:rsid w:val="00FC53D6"/>
    <w:rsid w:val="00FC5639"/>
    <w:rsid w:val="00FC632E"/>
    <w:rsid w:val="00FC771A"/>
    <w:rsid w:val="00FC7898"/>
    <w:rsid w:val="00FC7B1A"/>
    <w:rsid w:val="00FD1D53"/>
    <w:rsid w:val="00FD1FE2"/>
    <w:rsid w:val="00FD2D99"/>
    <w:rsid w:val="00FD33D9"/>
    <w:rsid w:val="00FD370C"/>
    <w:rsid w:val="00FD3CD6"/>
    <w:rsid w:val="00FD4152"/>
    <w:rsid w:val="00FD4D78"/>
    <w:rsid w:val="00FD58EA"/>
    <w:rsid w:val="00FD7708"/>
    <w:rsid w:val="00FD7F80"/>
    <w:rsid w:val="00FD7FDE"/>
    <w:rsid w:val="00FE014D"/>
    <w:rsid w:val="00FE0864"/>
    <w:rsid w:val="00FE0F48"/>
    <w:rsid w:val="00FE1005"/>
    <w:rsid w:val="00FE1353"/>
    <w:rsid w:val="00FE2387"/>
    <w:rsid w:val="00FE23D4"/>
    <w:rsid w:val="00FE2630"/>
    <w:rsid w:val="00FE3249"/>
    <w:rsid w:val="00FE34C0"/>
    <w:rsid w:val="00FE4742"/>
    <w:rsid w:val="00FE552B"/>
    <w:rsid w:val="00FE5C52"/>
    <w:rsid w:val="00FE5D95"/>
    <w:rsid w:val="00FE6139"/>
    <w:rsid w:val="00FE6728"/>
    <w:rsid w:val="00FF023A"/>
    <w:rsid w:val="00FF06D6"/>
    <w:rsid w:val="00FF0893"/>
    <w:rsid w:val="00FF0B8D"/>
    <w:rsid w:val="00FF0B92"/>
    <w:rsid w:val="00FF1CAF"/>
    <w:rsid w:val="00FF1FCB"/>
    <w:rsid w:val="00FF247E"/>
    <w:rsid w:val="00FF2E70"/>
    <w:rsid w:val="00FF3C7A"/>
    <w:rsid w:val="00FF52D8"/>
    <w:rsid w:val="00FF5BC1"/>
    <w:rsid w:val="00FF6C6E"/>
    <w:rsid w:val="00FF6DA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FD2CE"/>
  <w15:docId w15:val="{B30D2F06-9164-45AA-80AD-7B935215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Заголовок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30">
    <w:name w:val="toc 3"/>
    <w:basedOn w:val="a"/>
    <w:next w:val="a"/>
    <w:autoRedefine/>
    <w:uiPriority w:val="39"/>
    <w:semiHidden/>
    <w:unhideWhenUsed/>
    <w:rsid w:val="001A64E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28184463">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695185545">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481" TargetMode="External"/><Relationship Id="rId5" Type="http://schemas.openxmlformats.org/officeDocument/2006/relationships/webSettings" Target="webSettings.xml"/><Relationship Id="rId10" Type="http://schemas.openxmlformats.org/officeDocument/2006/relationships/hyperlink" Target="kodeks://link/d?nd=902289896&amp;prevdoc=902289896&amp;point=mark=000000000000000000000000000000000000000000000000008QM0M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67C13-C3A4-4F5C-8F30-B6A082F6B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2385</TotalTime>
  <Pages>147</Pages>
  <Words>57754</Words>
  <Characters>329198</Characters>
  <Application>Microsoft Office Word</Application>
  <DocSecurity>0</DocSecurity>
  <Lines>2743</Lines>
  <Paragraphs>772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user</cp:lastModifiedBy>
  <cp:revision>187</cp:revision>
  <cp:lastPrinted>2023-03-30T13:02:00Z</cp:lastPrinted>
  <dcterms:created xsi:type="dcterms:W3CDTF">2019-08-22T12:37:00Z</dcterms:created>
  <dcterms:modified xsi:type="dcterms:W3CDTF">2023-11-29T13:44:00Z</dcterms:modified>
</cp:coreProperties>
</file>